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A94" w:rsidRPr="000855CE" w:rsidRDefault="00A84E31" w:rsidP="00094240">
      <w:pPr>
        <w:pStyle w:val="Pta"/>
        <w:tabs>
          <w:tab w:val="clear" w:pos="4536"/>
          <w:tab w:val="clear" w:pos="9072"/>
        </w:tabs>
        <w:spacing w:line="240" w:lineRule="auto"/>
      </w:pPr>
      <w:bookmarkStart w:id="0" w:name="_Toc67460622"/>
      <w:bookmarkStart w:id="1" w:name="_Toc132518686"/>
      <w:r>
        <w:t>,</w:t>
      </w: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A42E14" w:rsidP="00094240">
      <w:pPr>
        <w:spacing w:line="240" w:lineRule="auto"/>
      </w:pPr>
      <w:r>
        <w:rPr>
          <w:noProof/>
        </w:rPr>
        <w:drawing>
          <wp:anchor distT="0" distB="0" distL="114300" distR="114300" simplePos="0" relativeHeight="251657728" behindDoc="0" locked="0" layoutInCell="1" allowOverlap="1">
            <wp:simplePos x="0" y="0"/>
            <wp:positionH relativeFrom="column">
              <wp:posOffset>2560320</wp:posOffset>
            </wp:positionH>
            <wp:positionV relativeFrom="paragraph">
              <wp:posOffset>99695</wp:posOffset>
            </wp:positionV>
            <wp:extent cx="874395" cy="1057910"/>
            <wp:effectExtent l="19050" t="0" r="1905"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a:srcRect/>
                    <a:stretch>
                      <a:fillRect/>
                    </a:stretch>
                  </pic:blipFill>
                  <pic:spPr bwMode="auto">
                    <a:xfrm>
                      <a:off x="0" y="0"/>
                      <a:ext cx="874395" cy="1057910"/>
                    </a:xfrm>
                    <a:prstGeom prst="rect">
                      <a:avLst/>
                    </a:prstGeom>
                    <a:noFill/>
                    <a:ln w="9525">
                      <a:noFill/>
                      <a:miter lim="800000"/>
                      <a:headEnd/>
                      <a:tailEnd/>
                    </a:ln>
                  </pic:spPr>
                </pic:pic>
              </a:graphicData>
            </a:graphic>
          </wp:anchor>
        </w:drawing>
      </w: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pPr>
    </w:p>
    <w:p w:rsidR="00E74A94" w:rsidRPr="000855CE" w:rsidRDefault="00E74A94" w:rsidP="00094240">
      <w:pPr>
        <w:spacing w:line="240" w:lineRule="auto"/>
        <w:jc w:val="center"/>
        <w:rPr>
          <w:b/>
          <w:sz w:val="50"/>
        </w:rPr>
      </w:pPr>
      <w:r w:rsidRPr="000855CE">
        <w:rPr>
          <w:b/>
          <w:sz w:val="50"/>
        </w:rPr>
        <w:t>MINISTERSTVO HOSPODÁRSTVA</w:t>
      </w:r>
    </w:p>
    <w:p w:rsidR="00E74A94" w:rsidRPr="000855CE" w:rsidRDefault="00E74A94" w:rsidP="00094240">
      <w:pPr>
        <w:spacing w:line="240" w:lineRule="auto"/>
        <w:jc w:val="center"/>
        <w:rPr>
          <w:b/>
          <w:sz w:val="50"/>
        </w:rPr>
      </w:pPr>
      <w:r w:rsidRPr="000855CE">
        <w:rPr>
          <w:b/>
          <w:sz w:val="50"/>
        </w:rPr>
        <w:t>Slovenskej republiky</w:t>
      </w:r>
    </w:p>
    <w:p w:rsidR="00E74A94" w:rsidRPr="000855CE" w:rsidRDefault="00E74A94" w:rsidP="00094240">
      <w:pPr>
        <w:spacing w:line="240" w:lineRule="auto"/>
        <w:rPr>
          <w:b/>
          <w:sz w:val="40"/>
        </w:rPr>
      </w:pPr>
    </w:p>
    <w:p w:rsidR="00E74A94" w:rsidRPr="000855CE" w:rsidRDefault="00E74A94" w:rsidP="00094240">
      <w:pPr>
        <w:spacing w:line="240" w:lineRule="auto"/>
        <w:rPr>
          <w:b/>
          <w:sz w:val="40"/>
        </w:rPr>
      </w:pPr>
    </w:p>
    <w:p w:rsidR="00E74A94" w:rsidRPr="000855CE" w:rsidRDefault="00E74A94" w:rsidP="00094240">
      <w:pPr>
        <w:spacing w:line="240" w:lineRule="auto"/>
        <w:rPr>
          <w:b/>
          <w:sz w:val="40"/>
        </w:rPr>
      </w:pPr>
    </w:p>
    <w:p w:rsidR="00E74A94" w:rsidRPr="00054A60" w:rsidRDefault="00E74A94" w:rsidP="00094240">
      <w:pPr>
        <w:pStyle w:val="Zkladntextb"/>
        <w:spacing w:line="240" w:lineRule="auto"/>
        <w:rPr>
          <w:b/>
          <w:i/>
          <w:sz w:val="36"/>
        </w:rPr>
      </w:pPr>
      <w:r w:rsidRPr="00054A60">
        <w:rPr>
          <w:b/>
          <w:i/>
          <w:sz w:val="36"/>
        </w:rPr>
        <w:t>Príručka pre žiadateľa</w:t>
      </w:r>
    </w:p>
    <w:p w:rsidR="00E23C19" w:rsidRPr="00054A60" w:rsidRDefault="00E23C19" w:rsidP="00E23C19">
      <w:pPr>
        <w:pStyle w:val="Zkladntextb"/>
        <w:spacing w:line="240" w:lineRule="auto"/>
        <w:rPr>
          <w:b/>
          <w:i/>
          <w:sz w:val="36"/>
          <w:szCs w:val="36"/>
        </w:rPr>
      </w:pPr>
      <w:r w:rsidRPr="00054A60">
        <w:rPr>
          <w:b/>
          <w:i/>
          <w:sz w:val="36"/>
          <w:szCs w:val="36"/>
        </w:rPr>
        <w:t xml:space="preserve">v rámci výzvy na </w:t>
      </w:r>
      <w:r w:rsidR="00CD332B" w:rsidRPr="00054A60">
        <w:rPr>
          <w:b/>
          <w:i/>
          <w:sz w:val="36"/>
          <w:szCs w:val="36"/>
        </w:rPr>
        <w:t>predkladanie</w:t>
      </w:r>
      <w:r w:rsidRPr="00054A60">
        <w:rPr>
          <w:b/>
          <w:i/>
          <w:sz w:val="36"/>
          <w:szCs w:val="36"/>
        </w:rPr>
        <w:t xml:space="preserve"> žiadostí o NFP </w:t>
      </w:r>
      <w:r w:rsidR="00054A60" w:rsidRPr="00054A60">
        <w:rPr>
          <w:b/>
          <w:i/>
          <w:sz w:val="36"/>
          <w:szCs w:val="36"/>
        </w:rPr>
        <w:br/>
      </w:r>
      <w:r w:rsidRPr="00054A60">
        <w:rPr>
          <w:b/>
          <w:i/>
          <w:sz w:val="36"/>
          <w:szCs w:val="36"/>
        </w:rPr>
        <w:t xml:space="preserve">kód </w:t>
      </w:r>
      <w:r w:rsidR="00BE7F18" w:rsidRPr="00FE24F4">
        <w:rPr>
          <w:b/>
          <w:i/>
          <w:sz w:val="36"/>
          <w:szCs w:val="36"/>
        </w:rPr>
        <w:t>KaHR-11</w:t>
      </w:r>
      <w:r w:rsidR="00EF4D2A">
        <w:rPr>
          <w:b/>
          <w:i/>
          <w:sz w:val="36"/>
          <w:szCs w:val="36"/>
        </w:rPr>
        <w:t>1</w:t>
      </w:r>
      <w:r w:rsidR="00364873">
        <w:rPr>
          <w:b/>
          <w:i/>
          <w:sz w:val="36"/>
          <w:szCs w:val="36"/>
        </w:rPr>
        <w:t>SP</w:t>
      </w:r>
      <w:r w:rsidR="00BE7F18">
        <w:rPr>
          <w:b/>
          <w:i/>
          <w:sz w:val="36"/>
          <w:szCs w:val="36"/>
        </w:rPr>
        <w:t xml:space="preserve"> –</w:t>
      </w:r>
      <w:r w:rsidR="00BE7F18" w:rsidRPr="004B2D17">
        <w:rPr>
          <w:b/>
          <w:i/>
          <w:sz w:val="36"/>
          <w:szCs w:val="36"/>
        </w:rPr>
        <w:t xml:space="preserve"> </w:t>
      </w:r>
      <w:r w:rsidR="00BE7F18" w:rsidRPr="00054A60">
        <w:rPr>
          <w:rStyle w:val="Siln"/>
          <w:i/>
          <w:color w:val="000000"/>
          <w:sz w:val="36"/>
          <w:szCs w:val="36"/>
        </w:rPr>
        <w:t>0</w:t>
      </w:r>
      <w:r w:rsidR="00BE7F18">
        <w:rPr>
          <w:rStyle w:val="Siln"/>
          <w:i/>
          <w:color w:val="000000"/>
          <w:sz w:val="36"/>
          <w:szCs w:val="36"/>
        </w:rPr>
        <w:t>9</w:t>
      </w:r>
      <w:r w:rsidR="00BE7F18" w:rsidRPr="00054A60">
        <w:rPr>
          <w:rStyle w:val="Siln"/>
          <w:i/>
          <w:color w:val="000000"/>
          <w:sz w:val="36"/>
          <w:szCs w:val="36"/>
        </w:rPr>
        <w:t>0</w:t>
      </w:r>
      <w:r w:rsidR="0027290C">
        <w:rPr>
          <w:rStyle w:val="Siln"/>
          <w:i/>
          <w:color w:val="000000"/>
          <w:sz w:val="36"/>
          <w:szCs w:val="36"/>
        </w:rPr>
        <w:t>2</w:t>
      </w:r>
      <w:r w:rsidR="00BE7F18">
        <w:rPr>
          <w:rStyle w:val="Siln"/>
          <w:i/>
          <w:color w:val="000000"/>
          <w:sz w:val="36"/>
          <w:szCs w:val="36"/>
        </w:rPr>
        <w:t xml:space="preserve"> </w:t>
      </w:r>
    </w:p>
    <w:p w:rsidR="00E94DCF" w:rsidRPr="00E94DCF" w:rsidRDefault="00E94DCF" w:rsidP="00E94DCF">
      <w:pPr>
        <w:pStyle w:val="Zkladntext"/>
        <w:jc w:val="center"/>
        <w:rPr>
          <w:bCs w:val="0"/>
          <w:i/>
          <w:iCs/>
          <w:sz w:val="36"/>
        </w:rPr>
      </w:pPr>
    </w:p>
    <w:p w:rsidR="0067694B" w:rsidRPr="000855CE" w:rsidRDefault="0067694B" w:rsidP="00094240">
      <w:pPr>
        <w:pStyle w:val="Zkladntextb"/>
        <w:spacing w:line="240" w:lineRule="auto"/>
        <w:rPr>
          <w:sz w:val="24"/>
          <w:szCs w:val="24"/>
        </w:rPr>
      </w:pPr>
    </w:p>
    <w:p w:rsidR="00E74A94" w:rsidRPr="000855CE" w:rsidRDefault="00E74A94" w:rsidP="00094240">
      <w:pPr>
        <w:pStyle w:val="Zkladntextb"/>
        <w:spacing w:line="240" w:lineRule="auto"/>
        <w:jc w:val="left"/>
        <w:rPr>
          <w:sz w:val="22"/>
        </w:rPr>
      </w:pPr>
    </w:p>
    <w:p w:rsidR="00E74A94" w:rsidRPr="000855CE" w:rsidRDefault="00E74A94" w:rsidP="00094240">
      <w:pPr>
        <w:pStyle w:val="Zkladntextb"/>
        <w:spacing w:line="240" w:lineRule="auto"/>
        <w:rPr>
          <w:sz w:val="22"/>
        </w:rPr>
      </w:pPr>
    </w:p>
    <w:p w:rsidR="00E74A94" w:rsidRPr="000855CE" w:rsidRDefault="00E74A94" w:rsidP="00094240">
      <w:pPr>
        <w:pStyle w:val="Zkladntextb"/>
        <w:spacing w:line="240" w:lineRule="auto"/>
        <w:jc w:val="left"/>
        <w:rPr>
          <w:sz w:val="22"/>
        </w:rPr>
      </w:pPr>
    </w:p>
    <w:p w:rsidR="00E74A94" w:rsidRPr="000855CE" w:rsidRDefault="00E74A94" w:rsidP="00094240">
      <w:pPr>
        <w:pStyle w:val="Zkladntextb"/>
        <w:spacing w:line="240" w:lineRule="auto"/>
        <w:jc w:val="left"/>
        <w:rPr>
          <w:sz w:val="22"/>
        </w:rPr>
      </w:pPr>
    </w:p>
    <w:p w:rsidR="00E74A94" w:rsidRPr="000855CE" w:rsidRDefault="00E74A94" w:rsidP="00094240">
      <w:pPr>
        <w:pStyle w:val="Zkladntextb"/>
        <w:spacing w:line="240" w:lineRule="auto"/>
        <w:ind w:left="1410" w:hanging="1410"/>
        <w:jc w:val="left"/>
        <w:rPr>
          <w:sz w:val="22"/>
        </w:rPr>
      </w:pPr>
    </w:p>
    <w:p w:rsidR="00E74A94" w:rsidRPr="000855CE" w:rsidRDefault="00E74A94" w:rsidP="00094240">
      <w:pPr>
        <w:pStyle w:val="Zkladntextb"/>
        <w:spacing w:line="240" w:lineRule="auto"/>
        <w:ind w:left="1410" w:hanging="1410"/>
        <w:jc w:val="left"/>
        <w:rPr>
          <w:sz w:val="22"/>
        </w:rPr>
      </w:pPr>
    </w:p>
    <w:p w:rsidR="00E74A94" w:rsidRPr="000855CE" w:rsidRDefault="00E74A94" w:rsidP="00094240">
      <w:pPr>
        <w:pStyle w:val="Zkladntextb"/>
        <w:spacing w:line="240" w:lineRule="auto"/>
        <w:ind w:left="1410" w:hanging="1410"/>
        <w:jc w:val="left"/>
        <w:rPr>
          <w:sz w:val="22"/>
        </w:rPr>
      </w:pPr>
    </w:p>
    <w:p w:rsidR="00E74A94" w:rsidRPr="00E94DCF" w:rsidRDefault="00A42E14" w:rsidP="00E94DCF">
      <w:pPr>
        <w:pStyle w:val="Zkladntextb"/>
        <w:spacing w:line="240" w:lineRule="auto"/>
        <w:ind w:left="1410" w:hanging="1410"/>
        <w:rPr>
          <w:b/>
        </w:rPr>
      </w:pPr>
      <w:r>
        <w:rPr>
          <w:noProof/>
        </w:rPr>
        <w:drawing>
          <wp:inline distT="0" distB="0" distL="0" distR="0">
            <wp:extent cx="1843405" cy="1082675"/>
            <wp:effectExtent l="19050" t="0" r="444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9"/>
                    <a:srcRect/>
                    <a:stretch>
                      <a:fillRect/>
                    </a:stretch>
                  </pic:blipFill>
                  <pic:spPr bwMode="auto">
                    <a:xfrm>
                      <a:off x="0" y="0"/>
                      <a:ext cx="1843405" cy="1082675"/>
                    </a:xfrm>
                    <a:prstGeom prst="rect">
                      <a:avLst/>
                    </a:prstGeom>
                    <a:noFill/>
                    <a:ln w="9525">
                      <a:noFill/>
                      <a:miter lim="800000"/>
                      <a:headEnd/>
                      <a:tailEnd/>
                    </a:ln>
                  </pic:spPr>
                </pic:pic>
              </a:graphicData>
            </a:graphic>
          </wp:inline>
        </w:drawing>
      </w:r>
    </w:p>
    <w:p w:rsidR="00C530D0" w:rsidRDefault="00C530D0" w:rsidP="007B357C">
      <w:pPr>
        <w:spacing w:line="240" w:lineRule="auto"/>
        <w:rPr>
          <w:rFonts w:eastAsia="Arial Unicode MS"/>
        </w:rPr>
      </w:pPr>
    </w:p>
    <w:p w:rsidR="007B357C" w:rsidRPr="000855CE" w:rsidRDefault="00744040" w:rsidP="007B357C">
      <w:pPr>
        <w:spacing w:line="240" w:lineRule="auto"/>
        <w:rPr>
          <w:rFonts w:eastAsia="Arial Unicode MS"/>
          <w:b/>
          <w:sz w:val="32"/>
          <w:szCs w:val="32"/>
        </w:rPr>
      </w:pPr>
      <w:r>
        <w:rPr>
          <w:rFonts w:eastAsia="Arial Unicode MS"/>
        </w:rPr>
        <w:br w:type="page"/>
      </w:r>
      <w:r w:rsidR="007B357C" w:rsidRPr="000855CE">
        <w:rPr>
          <w:rFonts w:eastAsia="Arial Unicode MS"/>
          <w:b/>
          <w:sz w:val="32"/>
          <w:szCs w:val="32"/>
        </w:rPr>
        <w:lastRenderedPageBreak/>
        <w:t>Obsah</w:t>
      </w:r>
    </w:p>
    <w:p w:rsidR="007B357C" w:rsidRPr="004B2D17" w:rsidRDefault="007B357C" w:rsidP="007B357C">
      <w:pPr>
        <w:spacing w:line="240" w:lineRule="auto"/>
        <w:rPr>
          <w:rFonts w:eastAsia="Arial Unicode MS"/>
        </w:rPr>
      </w:pPr>
    </w:p>
    <w:p w:rsidR="00192414" w:rsidRDefault="00283C07">
      <w:pPr>
        <w:pStyle w:val="Obsah1"/>
        <w:rPr>
          <w:rFonts w:ascii="Calibri" w:hAnsi="Calibri"/>
          <w:b w:val="0"/>
          <w:bCs w:val="0"/>
          <w:noProof/>
          <w:sz w:val="22"/>
          <w:szCs w:val="22"/>
        </w:rPr>
      </w:pPr>
      <w:r>
        <w:rPr>
          <w:rFonts w:eastAsia="Arial Unicode MS"/>
        </w:rPr>
        <w:fldChar w:fldCharType="begin"/>
      </w:r>
      <w:r w:rsidR="00774259">
        <w:rPr>
          <w:rFonts w:eastAsia="Arial Unicode MS"/>
        </w:rPr>
        <w:instrText xml:space="preserve"> TOC \o "1-2" \h \z \u </w:instrText>
      </w:r>
      <w:r>
        <w:rPr>
          <w:rFonts w:eastAsia="Arial Unicode MS"/>
        </w:rPr>
        <w:fldChar w:fldCharType="separate"/>
      </w:r>
      <w:hyperlink w:anchor="_Toc245692039" w:history="1">
        <w:r w:rsidR="00192414" w:rsidRPr="00ED79DC">
          <w:rPr>
            <w:rStyle w:val="Hypertextovprepojenie"/>
            <w:rFonts w:eastAsia="Arial Unicode MS"/>
            <w:noProof/>
          </w:rPr>
          <w:t>1</w:t>
        </w:r>
        <w:r w:rsidR="00192414">
          <w:rPr>
            <w:rFonts w:ascii="Calibri" w:hAnsi="Calibri"/>
            <w:b w:val="0"/>
            <w:bCs w:val="0"/>
            <w:noProof/>
            <w:sz w:val="22"/>
            <w:szCs w:val="22"/>
          </w:rPr>
          <w:tab/>
        </w:r>
        <w:r w:rsidR="00192414" w:rsidRPr="00ED79DC">
          <w:rPr>
            <w:rStyle w:val="Hypertextovprepojenie"/>
            <w:rFonts w:eastAsia="Arial Unicode MS"/>
            <w:noProof/>
          </w:rPr>
          <w:t>Úvod</w:t>
        </w:r>
        <w:r w:rsidR="00192414">
          <w:rPr>
            <w:noProof/>
            <w:webHidden/>
          </w:rPr>
          <w:tab/>
        </w:r>
        <w:r>
          <w:rPr>
            <w:noProof/>
            <w:webHidden/>
          </w:rPr>
          <w:fldChar w:fldCharType="begin"/>
        </w:r>
        <w:r w:rsidR="00192414">
          <w:rPr>
            <w:noProof/>
            <w:webHidden/>
          </w:rPr>
          <w:instrText xml:space="preserve"> PAGEREF _Toc245692039 \h </w:instrText>
        </w:r>
        <w:r>
          <w:rPr>
            <w:noProof/>
            <w:webHidden/>
          </w:rPr>
        </w:r>
        <w:r>
          <w:rPr>
            <w:noProof/>
            <w:webHidden/>
          </w:rPr>
          <w:fldChar w:fldCharType="separate"/>
        </w:r>
        <w:r w:rsidR="00192414">
          <w:rPr>
            <w:noProof/>
            <w:webHidden/>
          </w:rPr>
          <w:t>3</w:t>
        </w:r>
        <w:r>
          <w:rPr>
            <w:noProof/>
            <w:webHidden/>
          </w:rPr>
          <w:fldChar w:fldCharType="end"/>
        </w:r>
      </w:hyperlink>
    </w:p>
    <w:p w:rsidR="00192414" w:rsidRDefault="00283C07">
      <w:pPr>
        <w:pStyle w:val="Obsah2"/>
        <w:rPr>
          <w:rFonts w:ascii="Calibri" w:hAnsi="Calibri"/>
          <w:sz w:val="22"/>
          <w:szCs w:val="22"/>
        </w:rPr>
      </w:pPr>
      <w:hyperlink w:anchor="_Toc245692040" w:history="1">
        <w:r w:rsidR="00192414" w:rsidRPr="00ED79DC">
          <w:rPr>
            <w:rStyle w:val="Hypertextovprepojenie"/>
            <w:rFonts w:eastAsia="Arial Unicode MS"/>
          </w:rPr>
          <w:t>1.1</w:t>
        </w:r>
        <w:r w:rsidR="00192414">
          <w:rPr>
            <w:rFonts w:ascii="Calibri" w:hAnsi="Calibri"/>
            <w:sz w:val="22"/>
            <w:szCs w:val="22"/>
          </w:rPr>
          <w:tab/>
        </w:r>
        <w:r w:rsidR="00192414" w:rsidRPr="00ED79DC">
          <w:rPr>
            <w:rStyle w:val="Hypertextovprepojenie"/>
            <w:rFonts w:eastAsia="Arial Unicode MS"/>
          </w:rPr>
          <w:t>Cieľ príručky pre žiadateľa</w:t>
        </w:r>
        <w:r w:rsidR="00192414">
          <w:rPr>
            <w:webHidden/>
          </w:rPr>
          <w:tab/>
        </w:r>
        <w:r>
          <w:rPr>
            <w:webHidden/>
          </w:rPr>
          <w:fldChar w:fldCharType="begin"/>
        </w:r>
        <w:r w:rsidR="00192414">
          <w:rPr>
            <w:webHidden/>
          </w:rPr>
          <w:instrText xml:space="preserve"> PAGEREF _Toc245692040 \h </w:instrText>
        </w:r>
        <w:r>
          <w:rPr>
            <w:webHidden/>
          </w:rPr>
        </w:r>
        <w:r>
          <w:rPr>
            <w:webHidden/>
          </w:rPr>
          <w:fldChar w:fldCharType="separate"/>
        </w:r>
        <w:r w:rsidR="00192414">
          <w:rPr>
            <w:webHidden/>
          </w:rPr>
          <w:t>3</w:t>
        </w:r>
        <w:r>
          <w:rPr>
            <w:webHidden/>
          </w:rPr>
          <w:fldChar w:fldCharType="end"/>
        </w:r>
      </w:hyperlink>
    </w:p>
    <w:p w:rsidR="00192414" w:rsidRDefault="00283C07">
      <w:pPr>
        <w:pStyle w:val="Obsah2"/>
        <w:rPr>
          <w:rFonts w:ascii="Calibri" w:hAnsi="Calibri"/>
          <w:sz w:val="22"/>
          <w:szCs w:val="22"/>
        </w:rPr>
      </w:pPr>
      <w:hyperlink w:anchor="_Toc245692041" w:history="1">
        <w:r w:rsidR="00192414" w:rsidRPr="00ED79DC">
          <w:rPr>
            <w:rStyle w:val="Hypertextovprepojenie"/>
          </w:rPr>
          <w:t>1.2</w:t>
        </w:r>
        <w:r w:rsidR="00192414">
          <w:rPr>
            <w:rFonts w:ascii="Calibri" w:hAnsi="Calibri"/>
            <w:sz w:val="22"/>
            <w:szCs w:val="22"/>
          </w:rPr>
          <w:tab/>
        </w:r>
        <w:r w:rsidR="00192414" w:rsidRPr="00ED79DC">
          <w:rPr>
            <w:rStyle w:val="Hypertextovprepojenie"/>
            <w:rFonts w:eastAsia="Arial Unicode MS"/>
          </w:rPr>
          <w:t>Definícia pojmov</w:t>
        </w:r>
        <w:r w:rsidR="00192414">
          <w:rPr>
            <w:webHidden/>
          </w:rPr>
          <w:tab/>
        </w:r>
        <w:r>
          <w:rPr>
            <w:webHidden/>
          </w:rPr>
          <w:fldChar w:fldCharType="begin"/>
        </w:r>
        <w:r w:rsidR="00192414">
          <w:rPr>
            <w:webHidden/>
          </w:rPr>
          <w:instrText xml:space="preserve"> PAGEREF _Toc245692041 \h </w:instrText>
        </w:r>
        <w:r>
          <w:rPr>
            <w:webHidden/>
          </w:rPr>
        </w:r>
        <w:r>
          <w:rPr>
            <w:webHidden/>
          </w:rPr>
          <w:fldChar w:fldCharType="separate"/>
        </w:r>
        <w:r w:rsidR="00192414">
          <w:rPr>
            <w:webHidden/>
          </w:rPr>
          <w:t>3</w:t>
        </w:r>
        <w:r>
          <w:rPr>
            <w:webHidden/>
          </w:rPr>
          <w:fldChar w:fldCharType="end"/>
        </w:r>
      </w:hyperlink>
    </w:p>
    <w:p w:rsidR="00192414" w:rsidRDefault="00283C07">
      <w:pPr>
        <w:pStyle w:val="Obsah1"/>
        <w:rPr>
          <w:rFonts w:ascii="Calibri" w:hAnsi="Calibri"/>
          <w:b w:val="0"/>
          <w:bCs w:val="0"/>
          <w:noProof/>
          <w:sz w:val="22"/>
          <w:szCs w:val="22"/>
        </w:rPr>
      </w:pPr>
      <w:hyperlink w:anchor="_Toc245692042" w:history="1">
        <w:r w:rsidR="00192414" w:rsidRPr="00ED79DC">
          <w:rPr>
            <w:rStyle w:val="Hypertextovprepojenie"/>
            <w:rFonts w:eastAsia="Arial Unicode MS"/>
            <w:noProof/>
          </w:rPr>
          <w:t>2</w:t>
        </w:r>
        <w:r w:rsidR="00192414">
          <w:rPr>
            <w:rFonts w:ascii="Calibri" w:hAnsi="Calibri"/>
            <w:b w:val="0"/>
            <w:bCs w:val="0"/>
            <w:noProof/>
            <w:sz w:val="22"/>
            <w:szCs w:val="22"/>
          </w:rPr>
          <w:tab/>
        </w:r>
        <w:r w:rsidR="00192414" w:rsidRPr="00ED79DC">
          <w:rPr>
            <w:rStyle w:val="Hypertextovprepojenie"/>
            <w:rFonts w:eastAsia="Arial Unicode MS"/>
            <w:noProof/>
          </w:rPr>
          <w:t>Platnosť Príručky</w:t>
        </w:r>
        <w:r w:rsidR="00192414">
          <w:rPr>
            <w:noProof/>
            <w:webHidden/>
          </w:rPr>
          <w:tab/>
        </w:r>
        <w:r>
          <w:rPr>
            <w:noProof/>
            <w:webHidden/>
          </w:rPr>
          <w:fldChar w:fldCharType="begin"/>
        </w:r>
        <w:r w:rsidR="00192414">
          <w:rPr>
            <w:noProof/>
            <w:webHidden/>
          </w:rPr>
          <w:instrText xml:space="preserve"> PAGEREF _Toc245692042 \h </w:instrText>
        </w:r>
        <w:r>
          <w:rPr>
            <w:noProof/>
            <w:webHidden/>
          </w:rPr>
        </w:r>
        <w:r>
          <w:rPr>
            <w:noProof/>
            <w:webHidden/>
          </w:rPr>
          <w:fldChar w:fldCharType="separate"/>
        </w:r>
        <w:r w:rsidR="00192414">
          <w:rPr>
            <w:noProof/>
            <w:webHidden/>
          </w:rPr>
          <w:t>5</w:t>
        </w:r>
        <w:r>
          <w:rPr>
            <w:noProof/>
            <w:webHidden/>
          </w:rPr>
          <w:fldChar w:fldCharType="end"/>
        </w:r>
      </w:hyperlink>
    </w:p>
    <w:p w:rsidR="00192414" w:rsidRDefault="00283C07">
      <w:pPr>
        <w:pStyle w:val="Obsah1"/>
        <w:rPr>
          <w:rFonts w:ascii="Calibri" w:hAnsi="Calibri"/>
          <w:b w:val="0"/>
          <w:bCs w:val="0"/>
          <w:noProof/>
          <w:sz w:val="22"/>
          <w:szCs w:val="22"/>
        </w:rPr>
      </w:pPr>
      <w:hyperlink w:anchor="_Toc245692043" w:history="1">
        <w:r w:rsidR="00192414" w:rsidRPr="00ED79DC">
          <w:rPr>
            <w:rStyle w:val="Hypertextovprepojenie"/>
            <w:rFonts w:eastAsia="Arial Unicode MS"/>
            <w:noProof/>
          </w:rPr>
          <w:t>3</w:t>
        </w:r>
        <w:r w:rsidR="00192414">
          <w:rPr>
            <w:rFonts w:ascii="Calibri" w:hAnsi="Calibri"/>
            <w:b w:val="0"/>
            <w:bCs w:val="0"/>
            <w:noProof/>
            <w:sz w:val="22"/>
            <w:szCs w:val="22"/>
          </w:rPr>
          <w:tab/>
        </w:r>
        <w:r w:rsidR="00192414" w:rsidRPr="00ED79DC">
          <w:rPr>
            <w:rStyle w:val="Hypertextovprepojenie"/>
            <w:rFonts w:eastAsia="Arial Unicode MS"/>
            <w:noProof/>
          </w:rPr>
          <w:t>Podmienky poskytnutia pomoci</w:t>
        </w:r>
        <w:r w:rsidR="00192414">
          <w:rPr>
            <w:noProof/>
            <w:webHidden/>
          </w:rPr>
          <w:tab/>
        </w:r>
        <w:r>
          <w:rPr>
            <w:noProof/>
            <w:webHidden/>
          </w:rPr>
          <w:fldChar w:fldCharType="begin"/>
        </w:r>
        <w:r w:rsidR="00192414">
          <w:rPr>
            <w:noProof/>
            <w:webHidden/>
          </w:rPr>
          <w:instrText xml:space="preserve"> PAGEREF _Toc245692043 \h </w:instrText>
        </w:r>
        <w:r>
          <w:rPr>
            <w:noProof/>
            <w:webHidden/>
          </w:rPr>
        </w:r>
        <w:r>
          <w:rPr>
            <w:noProof/>
            <w:webHidden/>
          </w:rPr>
          <w:fldChar w:fldCharType="separate"/>
        </w:r>
        <w:r w:rsidR="00192414">
          <w:rPr>
            <w:noProof/>
            <w:webHidden/>
          </w:rPr>
          <w:t>6</w:t>
        </w:r>
        <w:r>
          <w:rPr>
            <w:noProof/>
            <w:webHidden/>
          </w:rPr>
          <w:fldChar w:fldCharType="end"/>
        </w:r>
      </w:hyperlink>
    </w:p>
    <w:p w:rsidR="00192414" w:rsidRDefault="00283C07">
      <w:pPr>
        <w:pStyle w:val="Obsah2"/>
        <w:rPr>
          <w:rFonts w:ascii="Calibri" w:hAnsi="Calibri"/>
          <w:sz w:val="22"/>
          <w:szCs w:val="22"/>
        </w:rPr>
      </w:pPr>
      <w:hyperlink w:anchor="_Toc245692044" w:history="1">
        <w:r w:rsidR="00192414" w:rsidRPr="00ED79DC">
          <w:rPr>
            <w:rStyle w:val="Hypertextovprepojenie"/>
            <w:rFonts w:eastAsia="Arial Unicode MS"/>
          </w:rPr>
          <w:t>3.1</w:t>
        </w:r>
        <w:r w:rsidR="00192414">
          <w:rPr>
            <w:rFonts w:ascii="Calibri" w:hAnsi="Calibri"/>
            <w:sz w:val="22"/>
            <w:szCs w:val="22"/>
          </w:rPr>
          <w:tab/>
        </w:r>
        <w:r w:rsidR="00192414" w:rsidRPr="00ED79DC">
          <w:rPr>
            <w:rStyle w:val="Hypertextovprepojenie"/>
            <w:rFonts w:eastAsia="Arial Unicode MS"/>
          </w:rPr>
          <w:t>Oprávnené projekty</w:t>
        </w:r>
        <w:r w:rsidR="00192414">
          <w:rPr>
            <w:webHidden/>
          </w:rPr>
          <w:tab/>
        </w:r>
        <w:r>
          <w:rPr>
            <w:webHidden/>
          </w:rPr>
          <w:fldChar w:fldCharType="begin"/>
        </w:r>
        <w:r w:rsidR="00192414">
          <w:rPr>
            <w:webHidden/>
          </w:rPr>
          <w:instrText xml:space="preserve"> PAGEREF _Toc245692044 \h </w:instrText>
        </w:r>
        <w:r>
          <w:rPr>
            <w:webHidden/>
          </w:rPr>
        </w:r>
        <w:r>
          <w:rPr>
            <w:webHidden/>
          </w:rPr>
          <w:fldChar w:fldCharType="separate"/>
        </w:r>
        <w:r w:rsidR="00192414">
          <w:rPr>
            <w:webHidden/>
          </w:rPr>
          <w:t>6</w:t>
        </w:r>
        <w:r>
          <w:rPr>
            <w:webHidden/>
          </w:rPr>
          <w:fldChar w:fldCharType="end"/>
        </w:r>
      </w:hyperlink>
    </w:p>
    <w:p w:rsidR="00192414" w:rsidRDefault="00283C07">
      <w:pPr>
        <w:pStyle w:val="Obsah2"/>
        <w:rPr>
          <w:rFonts w:ascii="Calibri" w:hAnsi="Calibri"/>
          <w:sz w:val="22"/>
          <w:szCs w:val="22"/>
        </w:rPr>
      </w:pPr>
      <w:hyperlink w:anchor="_Toc245692045" w:history="1">
        <w:r w:rsidR="00192414" w:rsidRPr="00ED79DC">
          <w:rPr>
            <w:rStyle w:val="Hypertextovprepojenie"/>
            <w:rFonts w:eastAsia="Arial Unicode MS"/>
          </w:rPr>
          <w:t>3.2</w:t>
        </w:r>
        <w:r w:rsidR="00192414">
          <w:rPr>
            <w:rFonts w:ascii="Calibri" w:hAnsi="Calibri"/>
            <w:sz w:val="22"/>
            <w:szCs w:val="22"/>
          </w:rPr>
          <w:tab/>
        </w:r>
        <w:r w:rsidR="00192414" w:rsidRPr="00ED79DC">
          <w:rPr>
            <w:rStyle w:val="Hypertextovprepojenie"/>
            <w:rFonts w:eastAsia="Arial Unicode MS"/>
          </w:rPr>
          <w:t>Oprávnené miesto</w:t>
        </w:r>
        <w:r w:rsidR="00192414">
          <w:rPr>
            <w:webHidden/>
          </w:rPr>
          <w:tab/>
        </w:r>
        <w:r>
          <w:rPr>
            <w:webHidden/>
          </w:rPr>
          <w:fldChar w:fldCharType="begin"/>
        </w:r>
        <w:r w:rsidR="00192414">
          <w:rPr>
            <w:webHidden/>
          </w:rPr>
          <w:instrText xml:space="preserve"> PAGEREF _Toc245692045 \h </w:instrText>
        </w:r>
        <w:r>
          <w:rPr>
            <w:webHidden/>
          </w:rPr>
        </w:r>
        <w:r>
          <w:rPr>
            <w:webHidden/>
          </w:rPr>
          <w:fldChar w:fldCharType="separate"/>
        </w:r>
        <w:r w:rsidR="00192414">
          <w:rPr>
            <w:webHidden/>
          </w:rPr>
          <w:t>6</w:t>
        </w:r>
        <w:r>
          <w:rPr>
            <w:webHidden/>
          </w:rPr>
          <w:fldChar w:fldCharType="end"/>
        </w:r>
      </w:hyperlink>
    </w:p>
    <w:p w:rsidR="00192414" w:rsidRDefault="00283C07">
      <w:pPr>
        <w:pStyle w:val="Obsah2"/>
        <w:rPr>
          <w:rFonts w:ascii="Calibri" w:hAnsi="Calibri"/>
          <w:sz w:val="22"/>
          <w:szCs w:val="22"/>
        </w:rPr>
      </w:pPr>
      <w:hyperlink w:anchor="_Toc245692046" w:history="1">
        <w:r w:rsidR="00192414" w:rsidRPr="00ED79DC">
          <w:rPr>
            <w:rStyle w:val="Hypertextovprepojenie"/>
          </w:rPr>
          <w:t>3.3</w:t>
        </w:r>
        <w:r w:rsidR="00192414">
          <w:rPr>
            <w:rFonts w:ascii="Calibri" w:hAnsi="Calibri"/>
            <w:sz w:val="22"/>
            <w:szCs w:val="22"/>
          </w:rPr>
          <w:tab/>
        </w:r>
        <w:r w:rsidR="00192414" w:rsidRPr="00ED79DC">
          <w:rPr>
            <w:rStyle w:val="Hypertextovprepojenie"/>
            <w:rFonts w:eastAsia="Arial Unicode MS"/>
          </w:rPr>
          <w:t>Časová oprávnenosť realizácie projektu</w:t>
        </w:r>
        <w:r w:rsidR="00192414">
          <w:rPr>
            <w:webHidden/>
          </w:rPr>
          <w:tab/>
        </w:r>
        <w:r>
          <w:rPr>
            <w:webHidden/>
          </w:rPr>
          <w:fldChar w:fldCharType="begin"/>
        </w:r>
        <w:r w:rsidR="00192414">
          <w:rPr>
            <w:webHidden/>
          </w:rPr>
          <w:instrText xml:space="preserve"> PAGEREF _Toc245692046 \h </w:instrText>
        </w:r>
        <w:r>
          <w:rPr>
            <w:webHidden/>
          </w:rPr>
        </w:r>
        <w:r>
          <w:rPr>
            <w:webHidden/>
          </w:rPr>
          <w:fldChar w:fldCharType="separate"/>
        </w:r>
        <w:r w:rsidR="00192414">
          <w:rPr>
            <w:webHidden/>
          </w:rPr>
          <w:t>6</w:t>
        </w:r>
        <w:r>
          <w:rPr>
            <w:webHidden/>
          </w:rPr>
          <w:fldChar w:fldCharType="end"/>
        </w:r>
      </w:hyperlink>
    </w:p>
    <w:p w:rsidR="00192414" w:rsidRDefault="00283C07">
      <w:pPr>
        <w:pStyle w:val="Obsah2"/>
        <w:rPr>
          <w:rFonts w:ascii="Calibri" w:hAnsi="Calibri"/>
          <w:sz w:val="22"/>
          <w:szCs w:val="22"/>
        </w:rPr>
      </w:pPr>
      <w:hyperlink w:anchor="_Toc245692047" w:history="1">
        <w:r w:rsidR="00192414" w:rsidRPr="00ED79DC">
          <w:rPr>
            <w:rStyle w:val="Hypertextovprepojenie"/>
            <w:rFonts w:eastAsia="Arial Unicode MS"/>
          </w:rPr>
          <w:t>3.4</w:t>
        </w:r>
        <w:r w:rsidR="00192414">
          <w:rPr>
            <w:rFonts w:ascii="Calibri" w:hAnsi="Calibri"/>
            <w:sz w:val="22"/>
            <w:szCs w:val="22"/>
          </w:rPr>
          <w:tab/>
        </w:r>
        <w:r w:rsidR="00192414" w:rsidRPr="00ED79DC">
          <w:rPr>
            <w:rStyle w:val="Hypertextovprepojenie"/>
            <w:rFonts w:eastAsia="Arial Unicode MS"/>
          </w:rPr>
          <w:t>Oprávnenosť žiadateľa</w:t>
        </w:r>
        <w:r w:rsidR="00192414">
          <w:rPr>
            <w:webHidden/>
          </w:rPr>
          <w:tab/>
        </w:r>
        <w:r>
          <w:rPr>
            <w:webHidden/>
          </w:rPr>
          <w:fldChar w:fldCharType="begin"/>
        </w:r>
        <w:r w:rsidR="00192414">
          <w:rPr>
            <w:webHidden/>
          </w:rPr>
          <w:instrText xml:space="preserve"> PAGEREF _Toc245692047 \h </w:instrText>
        </w:r>
        <w:r>
          <w:rPr>
            <w:webHidden/>
          </w:rPr>
        </w:r>
        <w:r>
          <w:rPr>
            <w:webHidden/>
          </w:rPr>
          <w:fldChar w:fldCharType="separate"/>
        </w:r>
        <w:r w:rsidR="00192414">
          <w:rPr>
            <w:webHidden/>
          </w:rPr>
          <w:t>6</w:t>
        </w:r>
        <w:r>
          <w:rPr>
            <w:webHidden/>
          </w:rPr>
          <w:fldChar w:fldCharType="end"/>
        </w:r>
      </w:hyperlink>
    </w:p>
    <w:p w:rsidR="00192414" w:rsidRDefault="00283C07">
      <w:pPr>
        <w:pStyle w:val="Obsah2"/>
        <w:rPr>
          <w:rFonts w:ascii="Calibri" w:hAnsi="Calibri"/>
          <w:sz w:val="22"/>
          <w:szCs w:val="22"/>
        </w:rPr>
      </w:pPr>
      <w:hyperlink w:anchor="_Toc245692048" w:history="1">
        <w:r w:rsidR="00192414" w:rsidRPr="00ED79DC">
          <w:rPr>
            <w:rStyle w:val="Hypertextovprepojenie"/>
            <w:rFonts w:eastAsia="Arial Unicode MS"/>
          </w:rPr>
          <w:t>3.5</w:t>
        </w:r>
        <w:r w:rsidR="00192414">
          <w:rPr>
            <w:rFonts w:ascii="Calibri" w:hAnsi="Calibri"/>
            <w:sz w:val="22"/>
            <w:szCs w:val="22"/>
          </w:rPr>
          <w:tab/>
        </w:r>
        <w:r w:rsidR="00192414" w:rsidRPr="00ED79DC">
          <w:rPr>
            <w:rStyle w:val="Hypertextovprepojenie"/>
            <w:rFonts w:eastAsia="Arial Unicode MS"/>
          </w:rPr>
          <w:t>Oprávnené výdavky</w:t>
        </w:r>
        <w:r w:rsidR="00192414">
          <w:rPr>
            <w:webHidden/>
          </w:rPr>
          <w:tab/>
        </w:r>
        <w:r>
          <w:rPr>
            <w:webHidden/>
          </w:rPr>
          <w:fldChar w:fldCharType="begin"/>
        </w:r>
        <w:r w:rsidR="00192414">
          <w:rPr>
            <w:webHidden/>
          </w:rPr>
          <w:instrText xml:space="preserve"> PAGEREF _Toc245692048 \h </w:instrText>
        </w:r>
        <w:r>
          <w:rPr>
            <w:webHidden/>
          </w:rPr>
        </w:r>
        <w:r>
          <w:rPr>
            <w:webHidden/>
          </w:rPr>
          <w:fldChar w:fldCharType="separate"/>
        </w:r>
        <w:r w:rsidR="00192414">
          <w:rPr>
            <w:webHidden/>
          </w:rPr>
          <w:t>9</w:t>
        </w:r>
        <w:r>
          <w:rPr>
            <w:webHidden/>
          </w:rPr>
          <w:fldChar w:fldCharType="end"/>
        </w:r>
      </w:hyperlink>
    </w:p>
    <w:p w:rsidR="00192414" w:rsidRDefault="00283C07">
      <w:pPr>
        <w:pStyle w:val="Obsah2"/>
        <w:rPr>
          <w:rFonts w:ascii="Calibri" w:hAnsi="Calibri"/>
          <w:sz w:val="22"/>
          <w:szCs w:val="22"/>
        </w:rPr>
      </w:pPr>
      <w:hyperlink w:anchor="_Toc245692049" w:history="1">
        <w:r w:rsidR="00192414" w:rsidRPr="00ED79DC">
          <w:rPr>
            <w:rStyle w:val="Hypertextovprepojenie"/>
            <w:rFonts w:eastAsia="Arial Unicode MS"/>
          </w:rPr>
          <w:t>3.6</w:t>
        </w:r>
        <w:r w:rsidR="00192414">
          <w:rPr>
            <w:rFonts w:ascii="Calibri" w:hAnsi="Calibri"/>
            <w:sz w:val="22"/>
            <w:szCs w:val="22"/>
          </w:rPr>
          <w:tab/>
        </w:r>
        <w:r w:rsidR="00192414" w:rsidRPr="00ED79DC">
          <w:rPr>
            <w:rStyle w:val="Hypertextovprepojenie"/>
            <w:rFonts w:eastAsia="Arial Unicode MS"/>
          </w:rPr>
          <w:t>Financovanie projektu</w:t>
        </w:r>
        <w:r w:rsidR="00192414">
          <w:rPr>
            <w:webHidden/>
          </w:rPr>
          <w:tab/>
        </w:r>
        <w:r>
          <w:rPr>
            <w:webHidden/>
          </w:rPr>
          <w:fldChar w:fldCharType="begin"/>
        </w:r>
        <w:r w:rsidR="00192414">
          <w:rPr>
            <w:webHidden/>
          </w:rPr>
          <w:instrText xml:space="preserve"> PAGEREF _Toc245692049 \h </w:instrText>
        </w:r>
        <w:r>
          <w:rPr>
            <w:webHidden/>
          </w:rPr>
        </w:r>
        <w:r>
          <w:rPr>
            <w:webHidden/>
          </w:rPr>
          <w:fldChar w:fldCharType="separate"/>
        </w:r>
        <w:r w:rsidR="00192414">
          <w:rPr>
            <w:webHidden/>
          </w:rPr>
          <w:t>10</w:t>
        </w:r>
        <w:r>
          <w:rPr>
            <w:webHidden/>
          </w:rPr>
          <w:fldChar w:fldCharType="end"/>
        </w:r>
      </w:hyperlink>
    </w:p>
    <w:p w:rsidR="00192414" w:rsidRDefault="00283C07">
      <w:pPr>
        <w:pStyle w:val="Obsah2"/>
        <w:rPr>
          <w:rFonts w:ascii="Calibri" w:hAnsi="Calibri"/>
          <w:sz w:val="22"/>
          <w:szCs w:val="22"/>
        </w:rPr>
      </w:pPr>
      <w:hyperlink w:anchor="_Toc245692050" w:history="1">
        <w:r w:rsidR="00192414" w:rsidRPr="00ED79DC">
          <w:rPr>
            <w:rStyle w:val="Hypertextovprepojenie"/>
            <w:rFonts w:eastAsia="Arial Unicode MS"/>
          </w:rPr>
          <w:t>3.7</w:t>
        </w:r>
        <w:r w:rsidR="00192414">
          <w:rPr>
            <w:rFonts w:ascii="Calibri" w:hAnsi="Calibri"/>
            <w:sz w:val="22"/>
            <w:szCs w:val="22"/>
          </w:rPr>
          <w:tab/>
        </w:r>
        <w:r w:rsidR="00192414" w:rsidRPr="00ED79DC">
          <w:rPr>
            <w:rStyle w:val="Hypertextovprepojenie"/>
            <w:rFonts w:eastAsia="Arial Unicode MS"/>
          </w:rPr>
          <w:t>Podmienky prijateľnosti</w:t>
        </w:r>
        <w:r w:rsidR="00192414">
          <w:rPr>
            <w:webHidden/>
          </w:rPr>
          <w:tab/>
        </w:r>
        <w:r>
          <w:rPr>
            <w:webHidden/>
          </w:rPr>
          <w:fldChar w:fldCharType="begin"/>
        </w:r>
        <w:r w:rsidR="00192414">
          <w:rPr>
            <w:webHidden/>
          </w:rPr>
          <w:instrText xml:space="preserve"> PAGEREF _Toc245692050 \h </w:instrText>
        </w:r>
        <w:r>
          <w:rPr>
            <w:webHidden/>
          </w:rPr>
        </w:r>
        <w:r>
          <w:rPr>
            <w:webHidden/>
          </w:rPr>
          <w:fldChar w:fldCharType="separate"/>
        </w:r>
        <w:r w:rsidR="00192414">
          <w:rPr>
            <w:webHidden/>
          </w:rPr>
          <w:t>11</w:t>
        </w:r>
        <w:r>
          <w:rPr>
            <w:webHidden/>
          </w:rPr>
          <w:fldChar w:fldCharType="end"/>
        </w:r>
      </w:hyperlink>
    </w:p>
    <w:p w:rsidR="00192414" w:rsidRDefault="00283C07">
      <w:pPr>
        <w:pStyle w:val="Obsah2"/>
        <w:rPr>
          <w:rFonts w:ascii="Calibri" w:hAnsi="Calibri"/>
          <w:sz w:val="22"/>
          <w:szCs w:val="22"/>
        </w:rPr>
      </w:pPr>
      <w:hyperlink w:anchor="_Toc245692051" w:history="1">
        <w:r w:rsidR="00192414" w:rsidRPr="00ED79DC">
          <w:rPr>
            <w:rStyle w:val="Hypertextovprepojenie"/>
            <w:rFonts w:eastAsia="Arial Unicode MS"/>
          </w:rPr>
          <w:t>3.8</w:t>
        </w:r>
        <w:r w:rsidR="00192414">
          <w:rPr>
            <w:rFonts w:ascii="Calibri" w:hAnsi="Calibri"/>
            <w:sz w:val="22"/>
            <w:szCs w:val="22"/>
          </w:rPr>
          <w:tab/>
        </w:r>
        <w:r w:rsidR="00192414" w:rsidRPr="00ED79DC">
          <w:rPr>
            <w:rStyle w:val="Hypertextovprepojenie"/>
            <w:rFonts w:eastAsia="Arial Unicode MS"/>
          </w:rPr>
          <w:t>Merateľné ukazovatele</w:t>
        </w:r>
        <w:r w:rsidR="00192414">
          <w:rPr>
            <w:webHidden/>
          </w:rPr>
          <w:tab/>
        </w:r>
        <w:r>
          <w:rPr>
            <w:webHidden/>
          </w:rPr>
          <w:fldChar w:fldCharType="begin"/>
        </w:r>
        <w:r w:rsidR="00192414">
          <w:rPr>
            <w:webHidden/>
          </w:rPr>
          <w:instrText xml:space="preserve"> PAGEREF _Toc245692051 \h </w:instrText>
        </w:r>
        <w:r>
          <w:rPr>
            <w:webHidden/>
          </w:rPr>
        </w:r>
        <w:r>
          <w:rPr>
            <w:webHidden/>
          </w:rPr>
          <w:fldChar w:fldCharType="separate"/>
        </w:r>
        <w:r w:rsidR="00192414">
          <w:rPr>
            <w:webHidden/>
          </w:rPr>
          <w:t>15</w:t>
        </w:r>
        <w:r>
          <w:rPr>
            <w:webHidden/>
          </w:rPr>
          <w:fldChar w:fldCharType="end"/>
        </w:r>
      </w:hyperlink>
    </w:p>
    <w:p w:rsidR="00192414" w:rsidRDefault="00283C07">
      <w:pPr>
        <w:pStyle w:val="Obsah1"/>
        <w:rPr>
          <w:rFonts w:ascii="Calibri" w:hAnsi="Calibri"/>
          <w:b w:val="0"/>
          <w:bCs w:val="0"/>
          <w:noProof/>
          <w:sz w:val="22"/>
          <w:szCs w:val="22"/>
        </w:rPr>
      </w:pPr>
      <w:hyperlink w:anchor="_Toc245692052" w:history="1">
        <w:r w:rsidR="00192414" w:rsidRPr="00ED79DC">
          <w:rPr>
            <w:rStyle w:val="Hypertextovprepojenie"/>
            <w:rFonts w:eastAsia="Arial Unicode MS"/>
            <w:noProof/>
          </w:rPr>
          <w:t>4</w:t>
        </w:r>
        <w:r w:rsidR="00192414">
          <w:rPr>
            <w:rFonts w:ascii="Calibri" w:hAnsi="Calibri"/>
            <w:b w:val="0"/>
            <w:bCs w:val="0"/>
            <w:noProof/>
            <w:sz w:val="22"/>
            <w:szCs w:val="22"/>
          </w:rPr>
          <w:tab/>
        </w:r>
        <w:r w:rsidR="00192414" w:rsidRPr="00ED79DC">
          <w:rPr>
            <w:rStyle w:val="Hypertextovprepojenie"/>
            <w:rFonts w:eastAsia="Arial Unicode MS"/>
            <w:noProof/>
          </w:rPr>
          <w:t>Pokyny pre žiadateľa v súvislosti s predkladaním ŽoNFP</w:t>
        </w:r>
        <w:r w:rsidR="00192414">
          <w:rPr>
            <w:noProof/>
            <w:webHidden/>
          </w:rPr>
          <w:tab/>
        </w:r>
        <w:r>
          <w:rPr>
            <w:noProof/>
            <w:webHidden/>
          </w:rPr>
          <w:fldChar w:fldCharType="begin"/>
        </w:r>
        <w:r w:rsidR="00192414">
          <w:rPr>
            <w:noProof/>
            <w:webHidden/>
          </w:rPr>
          <w:instrText xml:space="preserve"> PAGEREF _Toc245692052 \h </w:instrText>
        </w:r>
        <w:r>
          <w:rPr>
            <w:noProof/>
            <w:webHidden/>
          </w:rPr>
        </w:r>
        <w:r>
          <w:rPr>
            <w:noProof/>
            <w:webHidden/>
          </w:rPr>
          <w:fldChar w:fldCharType="separate"/>
        </w:r>
        <w:r w:rsidR="00192414">
          <w:rPr>
            <w:noProof/>
            <w:webHidden/>
          </w:rPr>
          <w:t>18</w:t>
        </w:r>
        <w:r>
          <w:rPr>
            <w:noProof/>
            <w:webHidden/>
          </w:rPr>
          <w:fldChar w:fldCharType="end"/>
        </w:r>
      </w:hyperlink>
    </w:p>
    <w:p w:rsidR="00192414" w:rsidRDefault="00283C07">
      <w:pPr>
        <w:pStyle w:val="Obsah2"/>
        <w:rPr>
          <w:rFonts w:ascii="Calibri" w:hAnsi="Calibri"/>
          <w:sz w:val="22"/>
          <w:szCs w:val="22"/>
        </w:rPr>
      </w:pPr>
      <w:hyperlink w:anchor="_Toc245692053" w:history="1">
        <w:r w:rsidR="00192414" w:rsidRPr="00ED79DC">
          <w:rPr>
            <w:rStyle w:val="Hypertextovprepojenie"/>
            <w:rFonts w:eastAsia="Arial Unicode MS"/>
          </w:rPr>
          <w:t>4.1</w:t>
        </w:r>
        <w:r w:rsidR="00192414">
          <w:rPr>
            <w:rFonts w:ascii="Calibri" w:hAnsi="Calibri"/>
            <w:sz w:val="22"/>
            <w:szCs w:val="22"/>
          </w:rPr>
          <w:tab/>
        </w:r>
        <w:r w:rsidR="00192414" w:rsidRPr="00ED79DC">
          <w:rPr>
            <w:rStyle w:val="Hypertextovprepojenie"/>
            <w:rFonts w:eastAsia="Arial Unicode MS"/>
          </w:rPr>
          <w:t>Vypracovanie ŽoNFP</w:t>
        </w:r>
        <w:r w:rsidR="00192414">
          <w:rPr>
            <w:webHidden/>
          </w:rPr>
          <w:tab/>
        </w:r>
        <w:r>
          <w:rPr>
            <w:webHidden/>
          </w:rPr>
          <w:fldChar w:fldCharType="begin"/>
        </w:r>
        <w:r w:rsidR="00192414">
          <w:rPr>
            <w:webHidden/>
          </w:rPr>
          <w:instrText xml:space="preserve"> PAGEREF _Toc245692053 \h </w:instrText>
        </w:r>
        <w:r>
          <w:rPr>
            <w:webHidden/>
          </w:rPr>
        </w:r>
        <w:r>
          <w:rPr>
            <w:webHidden/>
          </w:rPr>
          <w:fldChar w:fldCharType="separate"/>
        </w:r>
        <w:r w:rsidR="00192414">
          <w:rPr>
            <w:webHidden/>
          </w:rPr>
          <w:t>18</w:t>
        </w:r>
        <w:r>
          <w:rPr>
            <w:webHidden/>
          </w:rPr>
          <w:fldChar w:fldCharType="end"/>
        </w:r>
      </w:hyperlink>
    </w:p>
    <w:p w:rsidR="00192414" w:rsidRDefault="00283C07">
      <w:pPr>
        <w:pStyle w:val="Obsah2"/>
        <w:rPr>
          <w:rFonts w:ascii="Calibri" w:hAnsi="Calibri"/>
          <w:sz w:val="22"/>
          <w:szCs w:val="22"/>
        </w:rPr>
      </w:pPr>
      <w:hyperlink w:anchor="_Toc245692054" w:history="1">
        <w:r w:rsidR="00192414" w:rsidRPr="00ED79DC">
          <w:rPr>
            <w:rStyle w:val="Hypertextovprepojenie"/>
            <w:rFonts w:eastAsia="Arial Unicode MS"/>
          </w:rPr>
          <w:t>4.2</w:t>
        </w:r>
        <w:r w:rsidR="00192414">
          <w:rPr>
            <w:rFonts w:ascii="Calibri" w:hAnsi="Calibri"/>
            <w:sz w:val="22"/>
            <w:szCs w:val="22"/>
          </w:rPr>
          <w:tab/>
        </w:r>
        <w:r w:rsidR="00192414" w:rsidRPr="00ED79DC">
          <w:rPr>
            <w:rStyle w:val="Hypertextovprepojenie"/>
            <w:rFonts w:eastAsia="Arial Unicode MS"/>
          </w:rPr>
          <w:t>Predloženie ŽoNFP</w:t>
        </w:r>
        <w:r w:rsidR="00192414">
          <w:rPr>
            <w:webHidden/>
          </w:rPr>
          <w:tab/>
        </w:r>
        <w:r>
          <w:rPr>
            <w:webHidden/>
          </w:rPr>
          <w:fldChar w:fldCharType="begin"/>
        </w:r>
        <w:r w:rsidR="00192414">
          <w:rPr>
            <w:webHidden/>
          </w:rPr>
          <w:instrText xml:space="preserve"> PAGEREF _Toc245692054 \h </w:instrText>
        </w:r>
        <w:r>
          <w:rPr>
            <w:webHidden/>
          </w:rPr>
        </w:r>
        <w:r>
          <w:rPr>
            <w:webHidden/>
          </w:rPr>
          <w:fldChar w:fldCharType="separate"/>
        </w:r>
        <w:r w:rsidR="00192414">
          <w:rPr>
            <w:webHidden/>
          </w:rPr>
          <w:t>19</w:t>
        </w:r>
        <w:r>
          <w:rPr>
            <w:webHidden/>
          </w:rPr>
          <w:fldChar w:fldCharType="end"/>
        </w:r>
      </w:hyperlink>
    </w:p>
    <w:p w:rsidR="00192414" w:rsidRDefault="00283C07">
      <w:pPr>
        <w:pStyle w:val="Obsah2"/>
        <w:rPr>
          <w:rFonts w:ascii="Calibri" w:hAnsi="Calibri"/>
          <w:sz w:val="22"/>
          <w:szCs w:val="22"/>
        </w:rPr>
      </w:pPr>
      <w:hyperlink w:anchor="_Toc245692055" w:history="1">
        <w:r w:rsidR="00192414" w:rsidRPr="00ED79DC">
          <w:rPr>
            <w:rStyle w:val="Hypertextovprepojenie"/>
            <w:rFonts w:eastAsia="Arial Unicode MS"/>
          </w:rPr>
          <w:t>4.3</w:t>
        </w:r>
        <w:r w:rsidR="00192414">
          <w:rPr>
            <w:rFonts w:ascii="Calibri" w:hAnsi="Calibri"/>
            <w:sz w:val="22"/>
            <w:szCs w:val="22"/>
          </w:rPr>
          <w:tab/>
        </w:r>
        <w:r w:rsidR="00192414" w:rsidRPr="00ED79DC">
          <w:rPr>
            <w:rStyle w:val="Hypertextovprepojenie"/>
            <w:rFonts w:eastAsia="Arial Unicode MS"/>
          </w:rPr>
          <w:t>Poskytovanie informácií</w:t>
        </w:r>
        <w:r w:rsidR="00192414">
          <w:rPr>
            <w:webHidden/>
          </w:rPr>
          <w:tab/>
        </w:r>
        <w:r>
          <w:rPr>
            <w:webHidden/>
          </w:rPr>
          <w:fldChar w:fldCharType="begin"/>
        </w:r>
        <w:r w:rsidR="00192414">
          <w:rPr>
            <w:webHidden/>
          </w:rPr>
          <w:instrText xml:space="preserve"> PAGEREF _Toc245692055 \h </w:instrText>
        </w:r>
        <w:r>
          <w:rPr>
            <w:webHidden/>
          </w:rPr>
        </w:r>
        <w:r>
          <w:rPr>
            <w:webHidden/>
          </w:rPr>
          <w:fldChar w:fldCharType="separate"/>
        </w:r>
        <w:r w:rsidR="00192414">
          <w:rPr>
            <w:webHidden/>
          </w:rPr>
          <w:t>21</w:t>
        </w:r>
        <w:r>
          <w:rPr>
            <w:webHidden/>
          </w:rPr>
          <w:fldChar w:fldCharType="end"/>
        </w:r>
      </w:hyperlink>
    </w:p>
    <w:p w:rsidR="00192414" w:rsidRDefault="00283C07">
      <w:pPr>
        <w:pStyle w:val="Obsah2"/>
        <w:rPr>
          <w:rFonts w:ascii="Calibri" w:hAnsi="Calibri"/>
          <w:sz w:val="22"/>
          <w:szCs w:val="22"/>
        </w:rPr>
      </w:pPr>
      <w:hyperlink w:anchor="_Toc245692056" w:history="1">
        <w:r w:rsidR="00192414" w:rsidRPr="00ED79DC">
          <w:rPr>
            <w:rStyle w:val="Hypertextovprepojenie"/>
            <w:rFonts w:eastAsia="Arial Unicode MS"/>
          </w:rPr>
          <w:t>4.4</w:t>
        </w:r>
        <w:r w:rsidR="00192414">
          <w:rPr>
            <w:rFonts w:ascii="Calibri" w:hAnsi="Calibri"/>
            <w:sz w:val="22"/>
            <w:szCs w:val="22"/>
          </w:rPr>
          <w:tab/>
        </w:r>
        <w:r w:rsidR="00192414" w:rsidRPr="00ED79DC">
          <w:rPr>
            <w:rStyle w:val="Hypertextovprepojenie"/>
            <w:rFonts w:eastAsia="Arial Unicode MS"/>
          </w:rPr>
          <w:t>Prístup do verejnej časti ITMS</w:t>
        </w:r>
        <w:r w:rsidR="00192414">
          <w:rPr>
            <w:webHidden/>
          </w:rPr>
          <w:tab/>
        </w:r>
        <w:r>
          <w:rPr>
            <w:webHidden/>
          </w:rPr>
          <w:fldChar w:fldCharType="begin"/>
        </w:r>
        <w:r w:rsidR="00192414">
          <w:rPr>
            <w:webHidden/>
          </w:rPr>
          <w:instrText xml:space="preserve"> PAGEREF _Toc245692056 \h </w:instrText>
        </w:r>
        <w:r>
          <w:rPr>
            <w:webHidden/>
          </w:rPr>
        </w:r>
        <w:r>
          <w:rPr>
            <w:webHidden/>
          </w:rPr>
          <w:fldChar w:fldCharType="separate"/>
        </w:r>
        <w:r w:rsidR="00192414">
          <w:rPr>
            <w:webHidden/>
          </w:rPr>
          <w:t>22</w:t>
        </w:r>
        <w:r>
          <w:rPr>
            <w:webHidden/>
          </w:rPr>
          <w:fldChar w:fldCharType="end"/>
        </w:r>
      </w:hyperlink>
    </w:p>
    <w:p w:rsidR="00192414" w:rsidRDefault="00283C07">
      <w:pPr>
        <w:pStyle w:val="Obsah1"/>
        <w:rPr>
          <w:rFonts w:ascii="Calibri" w:hAnsi="Calibri"/>
          <w:b w:val="0"/>
          <w:bCs w:val="0"/>
          <w:noProof/>
          <w:sz w:val="22"/>
          <w:szCs w:val="22"/>
        </w:rPr>
      </w:pPr>
      <w:hyperlink w:anchor="_Toc245692057" w:history="1">
        <w:r w:rsidR="00192414" w:rsidRPr="00ED79DC">
          <w:rPr>
            <w:rStyle w:val="Hypertextovprepojenie"/>
            <w:noProof/>
          </w:rPr>
          <w:t>5</w:t>
        </w:r>
        <w:r w:rsidR="00192414">
          <w:rPr>
            <w:rFonts w:ascii="Calibri" w:hAnsi="Calibri"/>
            <w:b w:val="0"/>
            <w:bCs w:val="0"/>
            <w:noProof/>
            <w:sz w:val="22"/>
            <w:szCs w:val="22"/>
          </w:rPr>
          <w:tab/>
        </w:r>
        <w:r w:rsidR="00192414" w:rsidRPr="00ED79DC">
          <w:rPr>
            <w:rStyle w:val="Hypertextovprepojenie"/>
            <w:rFonts w:eastAsia="Arial Unicode MS"/>
            <w:noProof/>
          </w:rPr>
          <w:t>Proces schvaľovania ŽoNFP</w:t>
        </w:r>
        <w:r w:rsidR="00192414">
          <w:rPr>
            <w:noProof/>
            <w:webHidden/>
          </w:rPr>
          <w:tab/>
        </w:r>
        <w:r>
          <w:rPr>
            <w:noProof/>
            <w:webHidden/>
          </w:rPr>
          <w:fldChar w:fldCharType="begin"/>
        </w:r>
        <w:r w:rsidR="00192414">
          <w:rPr>
            <w:noProof/>
            <w:webHidden/>
          </w:rPr>
          <w:instrText xml:space="preserve"> PAGEREF _Toc245692057 \h </w:instrText>
        </w:r>
        <w:r>
          <w:rPr>
            <w:noProof/>
            <w:webHidden/>
          </w:rPr>
        </w:r>
        <w:r>
          <w:rPr>
            <w:noProof/>
            <w:webHidden/>
          </w:rPr>
          <w:fldChar w:fldCharType="separate"/>
        </w:r>
        <w:r w:rsidR="00192414">
          <w:rPr>
            <w:noProof/>
            <w:webHidden/>
          </w:rPr>
          <w:t>22</w:t>
        </w:r>
        <w:r>
          <w:rPr>
            <w:noProof/>
            <w:webHidden/>
          </w:rPr>
          <w:fldChar w:fldCharType="end"/>
        </w:r>
      </w:hyperlink>
    </w:p>
    <w:p w:rsidR="00192414" w:rsidRDefault="00283C07">
      <w:pPr>
        <w:pStyle w:val="Obsah2"/>
        <w:rPr>
          <w:rFonts w:ascii="Calibri" w:hAnsi="Calibri"/>
          <w:sz w:val="22"/>
          <w:szCs w:val="22"/>
        </w:rPr>
      </w:pPr>
      <w:hyperlink w:anchor="_Toc245692058" w:history="1">
        <w:r w:rsidR="00192414" w:rsidRPr="00ED79DC">
          <w:rPr>
            <w:rStyle w:val="Hypertextovprepojenie"/>
            <w:rFonts w:eastAsia="Arial Unicode MS"/>
          </w:rPr>
          <w:t>5.1</w:t>
        </w:r>
        <w:r w:rsidR="00192414">
          <w:rPr>
            <w:rFonts w:ascii="Calibri" w:hAnsi="Calibri"/>
            <w:sz w:val="22"/>
            <w:szCs w:val="22"/>
          </w:rPr>
          <w:tab/>
        </w:r>
        <w:r w:rsidR="00192414" w:rsidRPr="00ED79DC">
          <w:rPr>
            <w:rStyle w:val="Hypertextovprepojenie"/>
            <w:rFonts w:eastAsia="Arial Unicode MS"/>
          </w:rPr>
          <w:t>Registrácia a formálna kontrola ŽoNFP</w:t>
        </w:r>
        <w:r w:rsidR="00192414">
          <w:rPr>
            <w:webHidden/>
          </w:rPr>
          <w:tab/>
        </w:r>
        <w:r>
          <w:rPr>
            <w:webHidden/>
          </w:rPr>
          <w:fldChar w:fldCharType="begin"/>
        </w:r>
        <w:r w:rsidR="00192414">
          <w:rPr>
            <w:webHidden/>
          </w:rPr>
          <w:instrText xml:space="preserve"> PAGEREF _Toc245692058 \h </w:instrText>
        </w:r>
        <w:r>
          <w:rPr>
            <w:webHidden/>
          </w:rPr>
        </w:r>
        <w:r>
          <w:rPr>
            <w:webHidden/>
          </w:rPr>
          <w:fldChar w:fldCharType="separate"/>
        </w:r>
        <w:r w:rsidR="00192414">
          <w:rPr>
            <w:webHidden/>
          </w:rPr>
          <w:t>22</w:t>
        </w:r>
        <w:r>
          <w:rPr>
            <w:webHidden/>
          </w:rPr>
          <w:fldChar w:fldCharType="end"/>
        </w:r>
      </w:hyperlink>
    </w:p>
    <w:p w:rsidR="00192414" w:rsidRDefault="00283C07">
      <w:pPr>
        <w:pStyle w:val="Obsah2"/>
        <w:rPr>
          <w:rFonts w:ascii="Calibri" w:hAnsi="Calibri"/>
          <w:sz w:val="22"/>
          <w:szCs w:val="22"/>
        </w:rPr>
      </w:pPr>
      <w:hyperlink w:anchor="_Toc245692059" w:history="1">
        <w:r w:rsidR="00192414" w:rsidRPr="00ED79DC">
          <w:rPr>
            <w:rStyle w:val="Hypertextovprepojenie"/>
            <w:rFonts w:eastAsia="Arial Unicode MS"/>
          </w:rPr>
          <w:t>5.2</w:t>
        </w:r>
        <w:r w:rsidR="00192414">
          <w:rPr>
            <w:rFonts w:ascii="Calibri" w:hAnsi="Calibri"/>
            <w:sz w:val="22"/>
            <w:szCs w:val="22"/>
          </w:rPr>
          <w:tab/>
        </w:r>
        <w:r w:rsidR="00192414" w:rsidRPr="00ED79DC">
          <w:rPr>
            <w:rStyle w:val="Hypertextovprepojenie"/>
            <w:rFonts w:eastAsia="Arial Unicode MS"/>
          </w:rPr>
          <w:t>Odborné hodnotenie ŽoNFP</w:t>
        </w:r>
        <w:r w:rsidR="00192414">
          <w:rPr>
            <w:webHidden/>
          </w:rPr>
          <w:tab/>
        </w:r>
        <w:r>
          <w:rPr>
            <w:webHidden/>
          </w:rPr>
          <w:fldChar w:fldCharType="begin"/>
        </w:r>
        <w:r w:rsidR="00192414">
          <w:rPr>
            <w:webHidden/>
          </w:rPr>
          <w:instrText xml:space="preserve"> PAGEREF _Toc245692059 \h </w:instrText>
        </w:r>
        <w:r>
          <w:rPr>
            <w:webHidden/>
          </w:rPr>
        </w:r>
        <w:r>
          <w:rPr>
            <w:webHidden/>
          </w:rPr>
          <w:fldChar w:fldCharType="separate"/>
        </w:r>
        <w:r w:rsidR="00192414">
          <w:rPr>
            <w:webHidden/>
          </w:rPr>
          <w:t>23</w:t>
        </w:r>
        <w:r>
          <w:rPr>
            <w:webHidden/>
          </w:rPr>
          <w:fldChar w:fldCharType="end"/>
        </w:r>
      </w:hyperlink>
    </w:p>
    <w:p w:rsidR="00192414" w:rsidRDefault="00283C07">
      <w:pPr>
        <w:pStyle w:val="Obsah2"/>
        <w:rPr>
          <w:rFonts w:ascii="Calibri" w:hAnsi="Calibri"/>
          <w:sz w:val="22"/>
          <w:szCs w:val="22"/>
        </w:rPr>
      </w:pPr>
      <w:hyperlink w:anchor="_Toc245692060" w:history="1">
        <w:r w:rsidR="00192414" w:rsidRPr="00ED79DC">
          <w:rPr>
            <w:rStyle w:val="Hypertextovprepojenie"/>
            <w:rFonts w:eastAsia="Arial Unicode MS"/>
          </w:rPr>
          <w:t>5.3</w:t>
        </w:r>
        <w:r w:rsidR="00192414">
          <w:rPr>
            <w:rFonts w:ascii="Calibri" w:hAnsi="Calibri"/>
            <w:sz w:val="22"/>
            <w:szCs w:val="22"/>
          </w:rPr>
          <w:tab/>
        </w:r>
        <w:r w:rsidR="00192414" w:rsidRPr="00ED79DC">
          <w:rPr>
            <w:rStyle w:val="Hypertextovprepojenie"/>
            <w:rFonts w:eastAsia="Arial Unicode MS"/>
          </w:rPr>
          <w:t>Overovanie splnenia podmienok poskytnutia pomoci</w:t>
        </w:r>
        <w:r w:rsidR="00192414">
          <w:rPr>
            <w:webHidden/>
          </w:rPr>
          <w:tab/>
        </w:r>
        <w:r>
          <w:rPr>
            <w:webHidden/>
          </w:rPr>
          <w:fldChar w:fldCharType="begin"/>
        </w:r>
        <w:r w:rsidR="00192414">
          <w:rPr>
            <w:webHidden/>
          </w:rPr>
          <w:instrText xml:space="preserve"> PAGEREF _Toc245692060 \h </w:instrText>
        </w:r>
        <w:r>
          <w:rPr>
            <w:webHidden/>
          </w:rPr>
        </w:r>
        <w:r>
          <w:rPr>
            <w:webHidden/>
          </w:rPr>
          <w:fldChar w:fldCharType="separate"/>
        </w:r>
        <w:r w:rsidR="00192414">
          <w:rPr>
            <w:webHidden/>
          </w:rPr>
          <w:t>25</w:t>
        </w:r>
        <w:r>
          <w:rPr>
            <w:webHidden/>
          </w:rPr>
          <w:fldChar w:fldCharType="end"/>
        </w:r>
      </w:hyperlink>
    </w:p>
    <w:p w:rsidR="00192414" w:rsidRDefault="00283C07">
      <w:pPr>
        <w:pStyle w:val="Obsah2"/>
        <w:rPr>
          <w:rFonts w:ascii="Calibri" w:hAnsi="Calibri"/>
          <w:sz w:val="22"/>
          <w:szCs w:val="22"/>
        </w:rPr>
      </w:pPr>
      <w:hyperlink w:anchor="_Toc245692061" w:history="1">
        <w:r w:rsidR="00192414" w:rsidRPr="00ED79DC">
          <w:rPr>
            <w:rStyle w:val="Hypertextovprepojenie"/>
            <w:rFonts w:eastAsia="Arial Unicode MS"/>
          </w:rPr>
          <w:t>5.4</w:t>
        </w:r>
        <w:r w:rsidR="00192414">
          <w:rPr>
            <w:rFonts w:ascii="Calibri" w:hAnsi="Calibri"/>
            <w:sz w:val="22"/>
            <w:szCs w:val="22"/>
          </w:rPr>
          <w:tab/>
        </w:r>
        <w:r w:rsidR="00192414" w:rsidRPr="00ED79DC">
          <w:rPr>
            <w:rStyle w:val="Hypertextovprepojenie"/>
            <w:rFonts w:eastAsia="Arial Unicode MS"/>
          </w:rPr>
          <w:t>Výber a schvaľovanie ŽoNFP</w:t>
        </w:r>
        <w:r w:rsidR="00192414">
          <w:rPr>
            <w:webHidden/>
          </w:rPr>
          <w:tab/>
        </w:r>
        <w:r>
          <w:rPr>
            <w:webHidden/>
          </w:rPr>
          <w:fldChar w:fldCharType="begin"/>
        </w:r>
        <w:r w:rsidR="00192414">
          <w:rPr>
            <w:webHidden/>
          </w:rPr>
          <w:instrText xml:space="preserve"> PAGEREF _Toc245692061 \h </w:instrText>
        </w:r>
        <w:r>
          <w:rPr>
            <w:webHidden/>
          </w:rPr>
        </w:r>
        <w:r>
          <w:rPr>
            <w:webHidden/>
          </w:rPr>
          <w:fldChar w:fldCharType="separate"/>
        </w:r>
        <w:r w:rsidR="00192414">
          <w:rPr>
            <w:webHidden/>
          </w:rPr>
          <w:t>25</w:t>
        </w:r>
        <w:r>
          <w:rPr>
            <w:webHidden/>
          </w:rPr>
          <w:fldChar w:fldCharType="end"/>
        </w:r>
      </w:hyperlink>
    </w:p>
    <w:p w:rsidR="00192414" w:rsidRDefault="00283C07">
      <w:pPr>
        <w:pStyle w:val="Obsah2"/>
        <w:rPr>
          <w:rFonts w:ascii="Calibri" w:hAnsi="Calibri"/>
          <w:sz w:val="22"/>
          <w:szCs w:val="22"/>
        </w:rPr>
      </w:pPr>
      <w:hyperlink w:anchor="_Toc245692062" w:history="1">
        <w:r w:rsidR="00192414" w:rsidRPr="00ED79DC">
          <w:rPr>
            <w:rStyle w:val="Hypertextovprepojenie"/>
            <w:rFonts w:eastAsia="Arial Unicode MS"/>
          </w:rPr>
          <w:t>5.5</w:t>
        </w:r>
        <w:r w:rsidR="00192414">
          <w:rPr>
            <w:rFonts w:ascii="Calibri" w:hAnsi="Calibri"/>
            <w:sz w:val="22"/>
            <w:szCs w:val="22"/>
          </w:rPr>
          <w:tab/>
        </w:r>
        <w:r w:rsidR="00192414" w:rsidRPr="00ED79DC">
          <w:rPr>
            <w:rStyle w:val="Hypertextovprepojenie"/>
            <w:rFonts w:eastAsia="Arial Unicode MS"/>
          </w:rPr>
          <w:t>Sťažnosti</w:t>
        </w:r>
        <w:r w:rsidR="00192414">
          <w:rPr>
            <w:webHidden/>
          </w:rPr>
          <w:tab/>
        </w:r>
        <w:r>
          <w:rPr>
            <w:webHidden/>
          </w:rPr>
          <w:fldChar w:fldCharType="begin"/>
        </w:r>
        <w:r w:rsidR="00192414">
          <w:rPr>
            <w:webHidden/>
          </w:rPr>
          <w:instrText xml:space="preserve"> PAGEREF _Toc245692062 \h </w:instrText>
        </w:r>
        <w:r>
          <w:rPr>
            <w:webHidden/>
          </w:rPr>
        </w:r>
        <w:r>
          <w:rPr>
            <w:webHidden/>
          </w:rPr>
          <w:fldChar w:fldCharType="separate"/>
        </w:r>
        <w:r w:rsidR="00192414">
          <w:rPr>
            <w:webHidden/>
          </w:rPr>
          <w:t>26</w:t>
        </w:r>
        <w:r>
          <w:rPr>
            <w:webHidden/>
          </w:rPr>
          <w:fldChar w:fldCharType="end"/>
        </w:r>
      </w:hyperlink>
    </w:p>
    <w:p w:rsidR="00192414" w:rsidRDefault="00283C07">
      <w:pPr>
        <w:pStyle w:val="Obsah2"/>
        <w:rPr>
          <w:rFonts w:ascii="Calibri" w:hAnsi="Calibri"/>
          <w:sz w:val="22"/>
          <w:szCs w:val="22"/>
        </w:rPr>
      </w:pPr>
      <w:hyperlink w:anchor="_Toc245692063" w:history="1">
        <w:r w:rsidR="00192414" w:rsidRPr="00ED79DC">
          <w:rPr>
            <w:rStyle w:val="Hypertextovprepojenie"/>
            <w:rFonts w:eastAsia="Arial Unicode MS"/>
          </w:rPr>
          <w:t>5.6</w:t>
        </w:r>
        <w:r w:rsidR="00192414">
          <w:rPr>
            <w:rFonts w:ascii="Calibri" w:hAnsi="Calibri"/>
            <w:sz w:val="22"/>
            <w:szCs w:val="22"/>
          </w:rPr>
          <w:tab/>
        </w:r>
        <w:r w:rsidR="00192414" w:rsidRPr="00ED79DC">
          <w:rPr>
            <w:rStyle w:val="Hypertextovprepojenie"/>
            <w:rFonts w:eastAsia="Arial Unicode MS"/>
          </w:rPr>
          <w:t>Nezrovnalosti</w:t>
        </w:r>
        <w:r w:rsidR="00192414">
          <w:rPr>
            <w:webHidden/>
          </w:rPr>
          <w:tab/>
        </w:r>
        <w:r>
          <w:rPr>
            <w:webHidden/>
          </w:rPr>
          <w:fldChar w:fldCharType="begin"/>
        </w:r>
        <w:r w:rsidR="00192414">
          <w:rPr>
            <w:webHidden/>
          </w:rPr>
          <w:instrText xml:space="preserve"> PAGEREF _Toc245692063 \h </w:instrText>
        </w:r>
        <w:r>
          <w:rPr>
            <w:webHidden/>
          </w:rPr>
        </w:r>
        <w:r>
          <w:rPr>
            <w:webHidden/>
          </w:rPr>
          <w:fldChar w:fldCharType="separate"/>
        </w:r>
        <w:r w:rsidR="00192414">
          <w:rPr>
            <w:webHidden/>
          </w:rPr>
          <w:t>27</w:t>
        </w:r>
        <w:r>
          <w:rPr>
            <w:webHidden/>
          </w:rPr>
          <w:fldChar w:fldCharType="end"/>
        </w:r>
      </w:hyperlink>
    </w:p>
    <w:p w:rsidR="00192414" w:rsidRDefault="00283C07">
      <w:pPr>
        <w:pStyle w:val="Obsah1"/>
        <w:rPr>
          <w:rFonts w:ascii="Calibri" w:hAnsi="Calibri"/>
          <w:b w:val="0"/>
          <w:bCs w:val="0"/>
          <w:noProof/>
          <w:sz w:val="22"/>
          <w:szCs w:val="22"/>
        </w:rPr>
      </w:pPr>
      <w:hyperlink w:anchor="_Toc245692064" w:history="1">
        <w:r w:rsidR="00192414" w:rsidRPr="00ED79DC">
          <w:rPr>
            <w:rStyle w:val="Hypertextovprepojenie"/>
            <w:rFonts w:eastAsia="Arial Unicode MS"/>
            <w:noProof/>
          </w:rPr>
          <w:t>6</w:t>
        </w:r>
        <w:r w:rsidR="00192414">
          <w:rPr>
            <w:rFonts w:ascii="Calibri" w:hAnsi="Calibri"/>
            <w:b w:val="0"/>
            <w:bCs w:val="0"/>
            <w:noProof/>
            <w:sz w:val="22"/>
            <w:szCs w:val="22"/>
          </w:rPr>
          <w:tab/>
        </w:r>
        <w:r w:rsidR="00192414" w:rsidRPr="00ED79DC">
          <w:rPr>
            <w:rStyle w:val="Hypertextovprepojenie"/>
            <w:rFonts w:eastAsia="Arial Unicode MS"/>
            <w:noProof/>
          </w:rPr>
          <w:t>Zmluva o poskytnutí NFP</w:t>
        </w:r>
        <w:r w:rsidR="00192414">
          <w:rPr>
            <w:noProof/>
            <w:webHidden/>
          </w:rPr>
          <w:tab/>
        </w:r>
        <w:r>
          <w:rPr>
            <w:noProof/>
            <w:webHidden/>
          </w:rPr>
          <w:fldChar w:fldCharType="begin"/>
        </w:r>
        <w:r w:rsidR="00192414">
          <w:rPr>
            <w:noProof/>
            <w:webHidden/>
          </w:rPr>
          <w:instrText xml:space="preserve"> PAGEREF _Toc245692064 \h </w:instrText>
        </w:r>
        <w:r>
          <w:rPr>
            <w:noProof/>
            <w:webHidden/>
          </w:rPr>
        </w:r>
        <w:r>
          <w:rPr>
            <w:noProof/>
            <w:webHidden/>
          </w:rPr>
          <w:fldChar w:fldCharType="separate"/>
        </w:r>
        <w:r w:rsidR="00192414">
          <w:rPr>
            <w:noProof/>
            <w:webHidden/>
          </w:rPr>
          <w:t>28</w:t>
        </w:r>
        <w:r>
          <w:rPr>
            <w:noProof/>
            <w:webHidden/>
          </w:rPr>
          <w:fldChar w:fldCharType="end"/>
        </w:r>
      </w:hyperlink>
    </w:p>
    <w:p w:rsidR="00192414" w:rsidRDefault="00283C07">
      <w:pPr>
        <w:pStyle w:val="Obsah2"/>
        <w:rPr>
          <w:rFonts w:ascii="Calibri" w:hAnsi="Calibri"/>
          <w:sz w:val="22"/>
          <w:szCs w:val="22"/>
        </w:rPr>
      </w:pPr>
      <w:hyperlink w:anchor="_Toc245692065" w:history="1">
        <w:r w:rsidR="00192414" w:rsidRPr="00ED79DC">
          <w:rPr>
            <w:rStyle w:val="Hypertextovprepojenie"/>
            <w:rFonts w:eastAsia="Arial Unicode MS"/>
          </w:rPr>
          <w:t>6.1</w:t>
        </w:r>
        <w:r w:rsidR="00192414">
          <w:rPr>
            <w:rFonts w:ascii="Calibri" w:hAnsi="Calibri"/>
            <w:sz w:val="22"/>
            <w:szCs w:val="22"/>
          </w:rPr>
          <w:tab/>
        </w:r>
        <w:r w:rsidR="00192414" w:rsidRPr="00ED79DC">
          <w:rPr>
            <w:rStyle w:val="Hypertextovprepojenie"/>
            <w:rFonts w:eastAsia="Arial Unicode MS"/>
          </w:rPr>
          <w:t>Podpis zmluvy o poskytnutí NFP</w:t>
        </w:r>
        <w:r w:rsidR="00192414">
          <w:rPr>
            <w:webHidden/>
          </w:rPr>
          <w:tab/>
        </w:r>
        <w:r>
          <w:rPr>
            <w:webHidden/>
          </w:rPr>
          <w:fldChar w:fldCharType="begin"/>
        </w:r>
        <w:r w:rsidR="00192414">
          <w:rPr>
            <w:webHidden/>
          </w:rPr>
          <w:instrText xml:space="preserve"> PAGEREF _Toc245692065 \h </w:instrText>
        </w:r>
        <w:r>
          <w:rPr>
            <w:webHidden/>
          </w:rPr>
        </w:r>
        <w:r>
          <w:rPr>
            <w:webHidden/>
          </w:rPr>
          <w:fldChar w:fldCharType="separate"/>
        </w:r>
        <w:r w:rsidR="00192414">
          <w:rPr>
            <w:webHidden/>
          </w:rPr>
          <w:t>28</w:t>
        </w:r>
        <w:r>
          <w:rPr>
            <w:webHidden/>
          </w:rPr>
          <w:fldChar w:fldCharType="end"/>
        </w:r>
      </w:hyperlink>
    </w:p>
    <w:p w:rsidR="00192414" w:rsidRDefault="00283C07">
      <w:pPr>
        <w:pStyle w:val="Obsah1"/>
        <w:rPr>
          <w:rFonts w:ascii="Calibri" w:hAnsi="Calibri"/>
          <w:b w:val="0"/>
          <w:bCs w:val="0"/>
          <w:noProof/>
          <w:sz w:val="22"/>
          <w:szCs w:val="22"/>
        </w:rPr>
      </w:pPr>
      <w:hyperlink w:anchor="_Toc245692066" w:history="1">
        <w:r w:rsidR="00192414" w:rsidRPr="00ED79DC">
          <w:rPr>
            <w:rStyle w:val="Hypertextovprepojenie"/>
            <w:rFonts w:eastAsia="Arial Unicode MS"/>
            <w:noProof/>
          </w:rPr>
          <w:t>7</w:t>
        </w:r>
        <w:r w:rsidR="00192414">
          <w:rPr>
            <w:rFonts w:ascii="Calibri" w:hAnsi="Calibri"/>
            <w:b w:val="0"/>
            <w:bCs w:val="0"/>
            <w:noProof/>
            <w:sz w:val="22"/>
            <w:szCs w:val="22"/>
          </w:rPr>
          <w:tab/>
        </w:r>
        <w:r w:rsidR="00192414" w:rsidRPr="00ED79DC">
          <w:rPr>
            <w:rStyle w:val="Hypertextovprepojenie"/>
            <w:rFonts w:eastAsia="Arial Unicode MS"/>
            <w:noProof/>
          </w:rPr>
          <w:t>Vysvetlivky k formulárom</w:t>
        </w:r>
        <w:r w:rsidR="00192414">
          <w:rPr>
            <w:noProof/>
            <w:webHidden/>
          </w:rPr>
          <w:tab/>
        </w:r>
        <w:r>
          <w:rPr>
            <w:noProof/>
            <w:webHidden/>
          </w:rPr>
          <w:fldChar w:fldCharType="begin"/>
        </w:r>
        <w:r w:rsidR="00192414">
          <w:rPr>
            <w:noProof/>
            <w:webHidden/>
          </w:rPr>
          <w:instrText xml:space="preserve"> PAGEREF _Toc245692066 \h </w:instrText>
        </w:r>
        <w:r>
          <w:rPr>
            <w:noProof/>
            <w:webHidden/>
          </w:rPr>
        </w:r>
        <w:r>
          <w:rPr>
            <w:noProof/>
            <w:webHidden/>
          </w:rPr>
          <w:fldChar w:fldCharType="separate"/>
        </w:r>
        <w:r w:rsidR="00192414">
          <w:rPr>
            <w:noProof/>
            <w:webHidden/>
          </w:rPr>
          <w:t>28</w:t>
        </w:r>
        <w:r>
          <w:rPr>
            <w:noProof/>
            <w:webHidden/>
          </w:rPr>
          <w:fldChar w:fldCharType="end"/>
        </w:r>
      </w:hyperlink>
    </w:p>
    <w:p w:rsidR="00192414" w:rsidRDefault="00283C07">
      <w:pPr>
        <w:pStyle w:val="Obsah2"/>
        <w:rPr>
          <w:rFonts w:ascii="Calibri" w:hAnsi="Calibri"/>
          <w:sz w:val="22"/>
          <w:szCs w:val="22"/>
        </w:rPr>
      </w:pPr>
      <w:hyperlink w:anchor="_Toc245692067" w:history="1">
        <w:r w:rsidR="00192414" w:rsidRPr="00ED79DC">
          <w:rPr>
            <w:rStyle w:val="Hypertextovprepojenie"/>
            <w:rFonts w:eastAsia="Arial Unicode MS"/>
          </w:rPr>
          <w:t>7.1</w:t>
        </w:r>
        <w:r w:rsidR="00192414">
          <w:rPr>
            <w:rFonts w:ascii="Calibri" w:hAnsi="Calibri"/>
            <w:sz w:val="22"/>
            <w:szCs w:val="22"/>
          </w:rPr>
          <w:tab/>
        </w:r>
        <w:r w:rsidR="00192414" w:rsidRPr="00ED79DC">
          <w:rPr>
            <w:rStyle w:val="Hypertextovprepojenie"/>
            <w:rFonts w:eastAsia="Arial Unicode MS"/>
          </w:rPr>
          <w:t>ŽoNFP</w:t>
        </w:r>
        <w:r w:rsidR="00192414">
          <w:rPr>
            <w:webHidden/>
          </w:rPr>
          <w:tab/>
        </w:r>
        <w:r>
          <w:rPr>
            <w:webHidden/>
          </w:rPr>
          <w:fldChar w:fldCharType="begin"/>
        </w:r>
        <w:r w:rsidR="00192414">
          <w:rPr>
            <w:webHidden/>
          </w:rPr>
          <w:instrText xml:space="preserve"> PAGEREF _Toc245692067 \h </w:instrText>
        </w:r>
        <w:r>
          <w:rPr>
            <w:webHidden/>
          </w:rPr>
        </w:r>
        <w:r>
          <w:rPr>
            <w:webHidden/>
          </w:rPr>
          <w:fldChar w:fldCharType="separate"/>
        </w:r>
        <w:r w:rsidR="00192414">
          <w:rPr>
            <w:webHidden/>
          </w:rPr>
          <w:t>29</w:t>
        </w:r>
        <w:r>
          <w:rPr>
            <w:webHidden/>
          </w:rPr>
          <w:fldChar w:fldCharType="end"/>
        </w:r>
      </w:hyperlink>
    </w:p>
    <w:p w:rsidR="00192414" w:rsidRDefault="00283C07">
      <w:pPr>
        <w:pStyle w:val="Obsah2"/>
        <w:rPr>
          <w:rFonts w:ascii="Calibri" w:hAnsi="Calibri"/>
          <w:sz w:val="22"/>
          <w:szCs w:val="22"/>
        </w:rPr>
      </w:pPr>
      <w:hyperlink w:anchor="_Toc245692068" w:history="1">
        <w:r w:rsidR="00192414" w:rsidRPr="00ED79DC">
          <w:rPr>
            <w:rStyle w:val="Hypertextovprepojenie"/>
            <w:rFonts w:eastAsia="Arial Unicode MS"/>
          </w:rPr>
          <w:t>7.2</w:t>
        </w:r>
        <w:r w:rsidR="00192414">
          <w:rPr>
            <w:rFonts w:ascii="Calibri" w:hAnsi="Calibri"/>
            <w:sz w:val="22"/>
            <w:szCs w:val="22"/>
          </w:rPr>
          <w:tab/>
        </w:r>
        <w:r w:rsidR="00192414" w:rsidRPr="00ED79DC">
          <w:rPr>
            <w:rStyle w:val="Hypertextovprepojenie"/>
            <w:rFonts w:eastAsia="Arial Unicode MS"/>
          </w:rPr>
          <w:t>Povinné prílohy k ŽoNFP - Príloha 1 Opis projektu</w:t>
        </w:r>
        <w:r w:rsidR="00192414">
          <w:rPr>
            <w:webHidden/>
          </w:rPr>
          <w:tab/>
        </w:r>
        <w:r>
          <w:rPr>
            <w:webHidden/>
          </w:rPr>
          <w:fldChar w:fldCharType="begin"/>
        </w:r>
        <w:r w:rsidR="00192414">
          <w:rPr>
            <w:webHidden/>
          </w:rPr>
          <w:instrText xml:space="preserve"> PAGEREF _Toc245692068 \h </w:instrText>
        </w:r>
        <w:r>
          <w:rPr>
            <w:webHidden/>
          </w:rPr>
        </w:r>
        <w:r>
          <w:rPr>
            <w:webHidden/>
          </w:rPr>
          <w:fldChar w:fldCharType="separate"/>
        </w:r>
        <w:r w:rsidR="00192414">
          <w:rPr>
            <w:webHidden/>
          </w:rPr>
          <w:t>34</w:t>
        </w:r>
        <w:r>
          <w:rPr>
            <w:webHidden/>
          </w:rPr>
          <w:fldChar w:fldCharType="end"/>
        </w:r>
      </w:hyperlink>
    </w:p>
    <w:p w:rsidR="00192414" w:rsidRDefault="00283C07">
      <w:pPr>
        <w:pStyle w:val="Obsah2"/>
        <w:rPr>
          <w:rFonts w:ascii="Calibri" w:hAnsi="Calibri"/>
          <w:sz w:val="22"/>
          <w:szCs w:val="22"/>
        </w:rPr>
      </w:pPr>
      <w:hyperlink w:anchor="_Toc245692069" w:history="1">
        <w:r w:rsidR="00192414" w:rsidRPr="00ED79DC">
          <w:rPr>
            <w:rStyle w:val="Hypertextovprepojenie"/>
            <w:rFonts w:eastAsia="Arial Unicode MS"/>
          </w:rPr>
          <w:t>7.3</w:t>
        </w:r>
        <w:r w:rsidR="00192414">
          <w:rPr>
            <w:rFonts w:ascii="Calibri" w:hAnsi="Calibri"/>
            <w:sz w:val="22"/>
            <w:szCs w:val="22"/>
          </w:rPr>
          <w:tab/>
        </w:r>
        <w:r w:rsidR="00192414" w:rsidRPr="00ED79DC">
          <w:rPr>
            <w:rStyle w:val="Hypertextovprepojenie"/>
            <w:rFonts w:eastAsia="Arial Unicode MS"/>
          </w:rPr>
          <w:t>Príloha č. 2 ŽoNFP – Odberateľsko-dodávateľská zmluva</w:t>
        </w:r>
        <w:r w:rsidR="00192414">
          <w:rPr>
            <w:webHidden/>
          </w:rPr>
          <w:tab/>
        </w:r>
        <w:r>
          <w:rPr>
            <w:webHidden/>
          </w:rPr>
          <w:fldChar w:fldCharType="begin"/>
        </w:r>
        <w:r w:rsidR="00192414">
          <w:rPr>
            <w:webHidden/>
          </w:rPr>
          <w:instrText xml:space="preserve"> PAGEREF _Toc245692069 \h </w:instrText>
        </w:r>
        <w:r>
          <w:rPr>
            <w:webHidden/>
          </w:rPr>
        </w:r>
        <w:r>
          <w:rPr>
            <w:webHidden/>
          </w:rPr>
          <w:fldChar w:fldCharType="separate"/>
        </w:r>
        <w:r w:rsidR="00192414">
          <w:rPr>
            <w:webHidden/>
          </w:rPr>
          <w:t>36</w:t>
        </w:r>
        <w:r>
          <w:rPr>
            <w:webHidden/>
          </w:rPr>
          <w:fldChar w:fldCharType="end"/>
        </w:r>
      </w:hyperlink>
    </w:p>
    <w:p w:rsidR="00192414" w:rsidRDefault="00283C07">
      <w:pPr>
        <w:pStyle w:val="Obsah2"/>
        <w:rPr>
          <w:rFonts w:ascii="Calibri" w:hAnsi="Calibri"/>
          <w:sz w:val="22"/>
          <w:szCs w:val="22"/>
        </w:rPr>
      </w:pPr>
      <w:hyperlink w:anchor="_Toc245692070" w:history="1">
        <w:r w:rsidR="00192414" w:rsidRPr="00ED79DC">
          <w:rPr>
            <w:rStyle w:val="Hypertextovprepojenie"/>
            <w:rFonts w:eastAsia="Arial Unicode MS"/>
          </w:rPr>
          <w:t>7.4</w:t>
        </w:r>
        <w:r w:rsidR="00192414">
          <w:rPr>
            <w:rFonts w:ascii="Calibri" w:hAnsi="Calibri"/>
            <w:sz w:val="22"/>
            <w:szCs w:val="22"/>
          </w:rPr>
          <w:tab/>
        </w:r>
        <w:r w:rsidR="00192414" w:rsidRPr="00ED79DC">
          <w:rPr>
            <w:rStyle w:val="Hypertextovprepojenie"/>
            <w:rFonts w:eastAsia="Arial Unicode MS"/>
          </w:rPr>
          <w:t>Príloha č. 3 ŽoNFP – Elektronické neprepisovateľné médium</w:t>
        </w:r>
        <w:r w:rsidR="00192414">
          <w:rPr>
            <w:webHidden/>
          </w:rPr>
          <w:tab/>
        </w:r>
        <w:r>
          <w:rPr>
            <w:webHidden/>
          </w:rPr>
          <w:fldChar w:fldCharType="begin"/>
        </w:r>
        <w:r w:rsidR="00192414">
          <w:rPr>
            <w:webHidden/>
          </w:rPr>
          <w:instrText xml:space="preserve"> PAGEREF _Toc245692070 \h </w:instrText>
        </w:r>
        <w:r>
          <w:rPr>
            <w:webHidden/>
          </w:rPr>
        </w:r>
        <w:r>
          <w:rPr>
            <w:webHidden/>
          </w:rPr>
          <w:fldChar w:fldCharType="separate"/>
        </w:r>
        <w:r w:rsidR="00192414">
          <w:rPr>
            <w:webHidden/>
          </w:rPr>
          <w:t>37</w:t>
        </w:r>
        <w:r>
          <w:rPr>
            <w:webHidden/>
          </w:rPr>
          <w:fldChar w:fldCharType="end"/>
        </w:r>
      </w:hyperlink>
    </w:p>
    <w:p w:rsidR="00192414" w:rsidRDefault="00283C07">
      <w:pPr>
        <w:pStyle w:val="Obsah2"/>
        <w:rPr>
          <w:rFonts w:ascii="Calibri" w:hAnsi="Calibri"/>
          <w:sz w:val="22"/>
          <w:szCs w:val="22"/>
        </w:rPr>
      </w:pPr>
      <w:hyperlink w:anchor="_Toc245692071" w:history="1">
        <w:r w:rsidR="00192414" w:rsidRPr="00ED79DC">
          <w:rPr>
            <w:rStyle w:val="Hypertextovprepojenie"/>
            <w:rFonts w:eastAsia="Arial Unicode MS"/>
          </w:rPr>
          <w:t>7.5</w:t>
        </w:r>
        <w:r w:rsidR="00192414">
          <w:rPr>
            <w:rFonts w:ascii="Calibri" w:hAnsi="Calibri"/>
            <w:sz w:val="22"/>
            <w:szCs w:val="22"/>
          </w:rPr>
          <w:tab/>
        </w:r>
        <w:r w:rsidR="00192414" w:rsidRPr="00ED79DC">
          <w:rPr>
            <w:rStyle w:val="Hypertextovprepojenie"/>
            <w:rFonts w:eastAsia="Arial Unicode MS"/>
          </w:rPr>
          <w:t>Príloha č. 4 ŽoNFP – Podrobný rozpočet projektu</w:t>
        </w:r>
        <w:r w:rsidR="00192414">
          <w:rPr>
            <w:webHidden/>
          </w:rPr>
          <w:tab/>
        </w:r>
        <w:r>
          <w:rPr>
            <w:webHidden/>
          </w:rPr>
          <w:fldChar w:fldCharType="begin"/>
        </w:r>
        <w:r w:rsidR="00192414">
          <w:rPr>
            <w:webHidden/>
          </w:rPr>
          <w:instrText xml:space="preserve"> PAGEREF _Toc245692071 \h </w:instrText>
        </w:r>
        <w:r>
          <w:rPr>
            <w:webHidden/>
          </w:rPr>
        </w:r>
        <w:r>
          <w:rPr>
            <w:webHidden/>
          </w:rPr>
          <w:fldChar w:fldCharType="separate"/>
        </w:r>
        <w:r w:rsidR="00192414">
          <w:rPr>
            <w:webHidden/>
          </w:rPr>
          <w:t>37</w:t>
        </w:r>
        <w:r>
          <w:rPr>
            <w:webHidden/>
          </w:rPr>
          <w:fldChar w:fldCharType="end"/>
        </w:r>
      </w:hyperlink>
    </w:p>
    <w:p w:rsidR="00192414" w:rsidRDefault="00283C07">
      <w:pPr>
        <w:pStyle w:val="Obsah2"/>
        <w:rPr>
          <w:rFonts w:ascii="Calibri" w:hAnsi="Calibri"/>
          <w:sz w:val="22"/>
          <w:szCs w:val="22"/>
        </w:rPr>
      </w:pPr>
      <w:hyperlink w:anchor="_Toc245692072" w:history="1">
        <w:r w:rsidR="00192414" w:rsidRPr="00ED79DC">
          <w:rPr>
            <w:rStyle w:val="Hypertextovprepojenie"/>
            <w:rFonts w:eastAsia="Arial Unicode MS"/>
          </w:rPr>
          <w:t>7.6</w:t>
        </w:r>
        <w:r w:rsidR="00192414">
          <w:rPr>
            <w:rFonts w:ascii="Calibri" w:hAnsi="Calibri"/>
            <w:sz w:val="22"/>
            <w:szCs w:val="22"/>
          </w:rPr>
          <w:tab/>
        </w:r>
        <w:r w:rsidR="00192414" w:rsidRPr="00ED79DC">
          <w:rPr>
            <w:rStyle w:val="Hypertextovprepojenie"/>
            <w:rFonts w:eastAsia="Arial Unicode MS"/>
          </w:rPr>
          <w:t>Príloha č. 5 ŽoNFP – Finančná analýza</w:t>
        </w:r>
        <w:r w:rsidR="00192414">
          <w:rPr>
            <w:webHidden/>
          </w:rPr>
          <w:tab/>
        </w:r>
        <w:r>
          <w:rPr>
            <w:webHidden/>
          </w:rPr>
          <w:fldChar w:fldCharType="begin"/>
        </w:r>
        <w:r w:rsidR="00192414">
          <w:rPr>
            <w:webHidden/>
          </w:rPr>
          <w:instrText xml:space="preserve"> PAGEREF _Toc245692072 \h </w:instrText>
        </w:r>
        <w:r>
          <w:rPr>
            <w:webHidden/>
          </w:rPr>
        </w:r>
        <w:r>
          <w:rPr>
            <w:webHidden/>
          </w:rPr>
          <w:fldChar w:fldCharType="separate"/>
        </w:r>
        <w:r w:rsidR="00192414">
          <w:rPr>
            <w:webHidden/>
          </w:rPr>
          <w:t>39</w:t>
        </w:r>
        <w:r>
          <w:rPr>
            <w:webHidden/>
          </w:rPr>
          <w:fldChar w:fldCharType="end"/>
        </w:r>
      </w:hyperlink>
    </w:p>
    <w:p w:rsidR="00192414" w:rsidRDefault="00283C07">
      <w:pPr>
        <w:pStyle w:val="Obsah2"/>
        <w:rPr>
          <w:rFonts w:ascii="Calibri" w:hAnsi="Calibri"/>
          <w:sz w:val="22"/>
          <w:szCs w:val="22"/>
        </w:rPr>
      </w:pPr>
      <w:hyperlink w:anchor="_Toc245692073" w:history="1">
        <w:r w:rsidR="00192414" w:rsidRPr="00ED79DC">
          <w:rPr>
            <w:rStyle w:val="Hypertextovprepojenie"/>
          </w:rPr>
          <w:t>7.7</w:t>
        </w:r>
        <w:r w:rsidR="00192414">
          <w:rPr>
            <w:rFonts w:ascii="Calibri" w:hAnsi="Calibri"/>
            <w:sz w:val="22"/>
            <w:szCs w:val="22"/>
          </w:rPr>
          <w:tab/>
        </w:r>
        <w:r w:rsidR="00192414" w:rsidRPr="00ED79DC">
          <w:rPr>
            <w:rStyle w:val="Hypertextovprepojenie"/>
          </w:rPr>
          <w:t>Príloha č. 6 ŽoNFP – Súhrnný ukazovateľ hodnotenia firmy</w:t>
        </w:r>
        <w:r w:rsidR="00192414">
          <w:rPr>
            <w:webHidden/>
          </w:rPr>
          <w:tab/>
        </w:r>
        <w:r>
          <w:rPr>
            <w:webHidden/>
          </w:rPr>
          <w:fldChar w:fldCharType="begin"/>
        </w:r>
        <w:r w:rsidR="00192414">
          <w:rPr>
            <w:webHidden/>
          </w:rPr>
          <w:instrText xml:space="preserve"> PAGEREF _Toc245692073 \h </w:instrText>
        </w:r>
        <w:r>
          <w:rPr>
            <w:webHidden/>
          </w:rPr>
        </w:r>
        <w:r>
          <w:rPr>
            <w:webHidden/>
          </w:rPr>
          <w:fldChar w:fldCharType="separate"/>
        </w:r>
        <w:r w:rsidR="00192414">
          <w:rPr>
            <w:webHidden/>
          </w:rPr>
          <w:t>43</w:t>
        </w:r>
        <w:r>
          <w:rPr>
            <w:webHidden/>
          </w:rPr>
          <w:fldChar w:fldCharType="end"/>
        </w:r>
      </w:hyperlink>
    </w:p>
    <w:p w:rsidR="00192414" w:rsidRDefault="00283C07">
      <w:pPr>
        <w:pStyle w:val="Obsah2"/>
        <w:rPr>
          <w:rFonts w:ascii="Calibri" w:hAnsi="Calibri"/>
          <w:sz w:val="22"/>
          <w:szCs w:val="22"/>
        </w:rPr>
      </w:pPr>
      <w:hyperlink w:anchor="_Toc245692074" w:history="1">
        <w:r w:rsidR="00192414" w:rsidRPr="00ED79DC">
          <w:rPr>
            <w:rStyle w:val="Hypertextovprepojenie"/>
            <w:rFonts w:eastAsia="Arial Unicode MS"/>
          </w:rPr>
          <w:t>7.8</w:t>
        </w:r>
        <w:r w:rsidR="00192414">
          <w:rPr>
            <w:rFonts w:ascii="Calibri" w:hAnsi="Calibri"/>
            <w:sz w:val="22"/>
            <w:szCs w:val="22"/>
          </w:rPr>
          <w:tab/>
        </w:r>
        <w:r w:rsidR="00192414" w:rsidRPr="00ED79DC">
          <w:rPr>
            <w:rStyle w:val="Hypertextovprepojenie"/>
            <w:rFonts w:eastAsia="Arial Unicode MS"/>
          </w:rPr>
          <w:t>Príloha č. 7 ŽoNFP – Doklad o disponovaní finančnými prostriedkami</w:t>
        </w:r>
        <w:r w:rsidR="00192414">
          <w:rPr>
            <w:webHidden/>
          </w:rPr>
          <w:tab/>
        </w:r>
        <w:r>
          <w:rPr>
            <w:webHidden/>
          </w:rPr>
          <w:fldChar w:fldCharType="begin"/>
        </w:r>
        <w:r w:rsidR="00192414">
          <w:rPr>
            <w:webHidden/>
          </w:rPr>
          <w:instrText xml:space="preserve"> PAGEREF _Toc245692074 \h </w:instrText>
        </w:r>
        <w:r>
          <w:rPr>
            <w:webHidden/>
          </w:rPr>
        </w:r>
        <w:r>
          <w:rPr>
            <w:webHidden/>
          </w:rPr>
          <w:fldChar w:fldCharType="separate"/>
        </w:r>
        <w:r w:rsidR="00192414">
          <w:rPr>
            <w:webHidden/>
          </w:rPr>
          <w:t>43</w:t>
        </w:r>
        <w:r>
          <w:rPr>
            <w:webHidden/>
          </w:rPr>
          <w:fldChar w:fldCharType="end"/>
        </w:r>
      </w:hyperlink>
    </w:p>
    <w:p w:rsidR="00192414" w:rsidRDefault="00283C07">
      <w:pPr>
        <w:pStyle w:val="Obsah2"/>
        <w:rPr>
          <w:rFonts w:ascii="Calibri" w:hAnsi="Calibri"/>
          <w:sz w:val="22"/>
          <w:szCs w:val="22"/>
        </w:rPr>
      </w:pPr>
      <w:hyperlink w:anchor="_Toc245692075" w:history="1">
        <w:r w:rsidR="00192414" w:rsidRPr="00ED79DC">
          <w:rPr>
            <w:rStyle w:val="Hypertextovprepojenie"/>
            <w:rFonts w:eastAsia="Arial Unicode MS"/>
          </w:rPr>
          <w:t>7.9</w:t>
        </w:r>
        <w:r w:rsidR="00192414">
          <w:rPr>
            <w:rFonts w:ascii="Calibri" w:hAnsi="Calibri"/>
            <w:sz w:val="22"/>
            <w:szCs w:val="22"/>
          </w:rPr>
          <w:tab/>
        </w:r>
        <w:r w:rsidR="00192414" w:rsidRPr="00ED79DC">
          <w:rPr>
            <w:rStyle w:val="Hypertextovprepojenie"/>
            <w:rFonts w:eastAsia="Arial Unicode MS"/>
          </w:rPr>
          <w:t>Príloha č. 8 ŽoNFP – Účtovná závierka</w:t>
        </w:r>
        <w:r w:rsidR="00192414">
          <w:rPr>
            <w:webHidden/>
          </w:rPr>
          <w:tab/>
        </w:r>
        <w:r>
          <w:rPr>
            <w:webHidden/>
          </w:rPr>
          <w:fldChar w:fldCharType="begin"/>
        </w:r>
        <w:r w:rsidR="00192414">
          <w:rPr>
            <w:webHidden/>
          </w:rPr>
          <w:instrText xml:space="preserve"> PAGEREF _Toc245692075 \h </w:instrText>
        </w:r>
        <w:r>
          <w:rPr>
            <w:webHidden/>
          </w:rPr>
        </w:r>
        <w:r>
          <w:rPr>
            <w:webHidden/>
          </w:rPr>
          <w:fldChar w:fldCharType="separate"/>
        </w:r>
        <w:r w:rsidR="00192414">
          <w:rPr>
            <w:webHidden/>
          </w:rPr>
          <w:t>44</w:t>
        </w:r>
        <w:r>
          <w:rPr>
            <w:webHidden/>
          </w:rPr>
          <w:fldChar w:fldCharType="end"/>
        </w:r>
      </w:hyperlink>
    </w:p>
    <w:p w:rsidR="00192414" w:rsidRDefault="00283C07">
      <w:pPr>
        <w:pStyle w:val="Obsah2"/>
        <w:rPr>
          <w:rFonts w:ascii="Calibri" w:hAnsi="Calibri"/>
          <w:sz w:val="22"/>
          <w:szCs w:val="22"/>
        </w:rPr>
      </w:pPr>
      <w:hyperlink w:anchor="_Toc245692076" w:history="1">
        <w:r w:rsidR="00192414" w:rsidRPr="00ED79DC">
          <w:rPr>
            <w:rStyle w:val="Hypertextovprepojenie"/>
            <w:rFonts w:eastAsia="Arial Unicode MS"/>
          </w:rPr>
          <w:t>7.10</w:t>
        </w:r>
        <w:r w:rsidR="00192414">
          <w:rPr>
            <w:rFonts w:ascii="Calibri" w:hAnsi="Calibri"/>
            <w:sz w:val="22"/>
            <w:szCs w:val="22"/>
          </w:rPr>
          <w:tab/>
        </w:r>
        <w:r w:rsidR="00192414" w:rsidRPr="00ED79DC">
          <w:rPr>
            <w:rStyle w:val="Hypertextovprepojenie"/>
            <w:rFonts w:eastAsia="Arial Unicode MS"/>
          </w:rPr>
          <w:t>Príloha č. 9 ŽoNFP – Potvrdenie daňového úradu</w:t>
        </w:r>
        <w:r w:rsidR="00192414">
          <w:rPr>
            <w:webHidden/>
          </w:rPr>
          <w:tab/>
        </w:r>
        <w:r>
          <w:rPr>
            <w:webHidden/>
          </w:rPr>
          <w:fldChar w:fldCharType="begin"/>
        </w:r>
        <w:r w:rsidR="00192414">
          <w:rPr>
            <w:webHidden/>
          </w:rPr>
          <w:instrText xml:space="preserve"> PAGEREF _Toc245692076 \h </w:instrText>
        </w:r>
        <w:r>
          <w:rPr>
            <w:webHidden/>
          </w:rPr>
        </w:r>
        <w:r>
          <w:rPr>
            <w:webHidden/>
          </w:rPr>
          <w:fldChar w:fldCharType="separate"/>
        </w:r>
        <w:r w:rsidR="00192414">
          <w:rPr>
            <w:webHidden/>
          </w:rPr>
          <w:t>44</w:t>
        </w:r>
        <w:r>
          <w:rPr>
            <w:webHidden/>
          </w:rPr>
          <w:fldChar w:fldCharType="end"/>
        </w:r>
      </w:hyperlink>
    </w:p>
    <w:p w:rsidR="00192414" w:rsidRDefault="00283C07">
      <w:pPr>
        <w:pStyle w:val="Obsah2"/>
        <w:rPr>
          <w:rFonts w:ascii="Calibri" w:hAnsi="Calibri"/>
          <w:sz w:val="22"/>
          <w:szCs w:val="22"/>
        </w:rPr>
      </w:pPr>
      <w:hyperlink w:anchor="_Toc245692077" w:history="1">
        <w:r w:rsidR="00192414" w:rsidRPr="00ED79DC">
          <w:rPr>
            <w:rStyle w:val="Hypertextovprepojenie"/>
            <w:rFonts w:eastAsia="Arial Unicode MS"/>
          </w:rPr>
          <w:t>7.11</w:t>
        </w:r>
        <w:r w:rsidR="00192414">
          <w:rPr>
            <w:rFonts w:ascii="Calibri" w:hAnsi="Calibri"/>
            <w:sz w:val="22"/>
            <w:szCs w:val="22"/>
          </w:rPr>
          <w:tab/>
        </w:r>
        <w:r w:rsidR="00192414" w:rsidRPr="00ED79DC">
          <w:rPr>
            <w:rStyle w:val="Hypertextovprepojenie"/>
            <w:rFonts w:eastAsia="Arial Unicode MS"/>
          </w:rPr>
          <w:t>Príloha č. 10 ŽoNFP – Potvrdenie Sociálnej poisťovne a zdravotnej poisťovne</w:t>
        </w:r>
        <w:r w:rsidR="00192414">
          <w:rPr>
            <w:webHidden/>
          </w:rPr>
          <w:tab/>
        </w:r>
        <w:r>
          <w:rPr>
            <w:webHidden/>
          </w:rPr>
          <w:fldChar w:fldCharType="begin"/>
        </w:r>
        <w:r w:rsidR="00192414">
          <w:rPr>
            <w:webHidden/>
          </w:rPr>
          <w:instrText xml:space="preserve"> PAGEREF _Toc245692077 \h </w:instrText>
        </w:r>
        <w:r>
          <w:rPr>
            <w:webHidden/>
          </w:rPr>
        </w:r>
        <w:r>
          <w:rPr>
            <w:webHidden/>
          </w:rPr>
          <w:fldChar w:fldCharType="separate"/>
        </w:r>
        <w:r w:rsidR="00192414">
          <w:rPr>
            <w:webHidden/>
          </w:rPr>
          <w:t>44</w:t>
        </w:r>
        <w:r>
          <w:rPr>
            <w:webHidden/>
          </w:rPr>
          <w:fldChar w:fldCharType="end"/>
        </w:r>
      </w:hyperlink>
    </w:p>
    <w:p w:rsidR="00192414" w:rsidRDefault="00283C07">
      <w:pPr>
        <w:pStyle w:val="Obsah2"/>
        <w:rPr>
          <w:rFonts w:ascii="Calibri" w:hAnsi="Calibri"/>
          <w:sz w:val="22"/>
          <w:szCs w:val="22"/>
        </w:rPr>
      </w:pPr>
      <w:hyperlink w:anchor="_Toc245692078" w:history="1">
        <w:r w:rsidR="00192414" w:rsidRPr="00ED79DC">
          <w:rPr>
            <w:rStyle w:val="Hypertextovprepojenie"/>
            <w:rFonts w:eastAsia="Arial Unicode MS"/>
          </w:rPr>
          <w:t>7.12</w:t>
        </w:r>
        <w:r w:rsidR="00192414">
          <w:rPr>
            <w:rFonts w:ascii="Calibri" w:hAnsi="Calibri"/>
            <w:sz w:val="22"/>
            <w:szCs w:val="22"/>
          </w:rPr>
          <w:tab/>
        </w:r>
        <w:r w:rsidR="00192414" w:rsidRPr="00ED79DC">
          <w:rPr>
            <w:rStyle w:val="Hypertextovprepojenie"/>
            <w:rFonts w:eastAsia="Arial Unicode MS"/>
          </w:rPr>
          <w:t>Príloha č. 11 ŽoNFP - Doklad preukazujúci právnu subjektivitu žiadateľa</w:t>
        </w:r>
        <w:r w:rsidR="00192414">
          <w:rPr>
            <w:webHidden/>
          </w:rPr>
          <w:tab/>
        </w:r>
        <w:r>
          <w:rPr>
            <w:webHidden/>
          </w:rPr>
          <w:fldChar w:fldCharType="begin"/>
        </w:r>
        <w:r w:rsidR="00192414">
          <w:rPr>
            <w:webHidden/>
          </w:rPr>
          <w:instrText xml:space="preserve"> PAGEREF _Toc245692078 \h </w:instrText>
        </w:r>
        <w:r>
          <w:rPr>
            <w:webHidden/>
          </w:rPr>
        </w:r>
        <w:r>
          <w:rPr>
            <w:webHidden/>
          </w:rPr>
          <w:fldChar w:fldCharType="separate"/>
        </w:r>
        <w:r w:rsidR="00192414">
          <w:rPr>
            <w:webHidden/>
          </w:rPr>
          <w:t>45</w:t>
        </w:r>
        <w:r>
          <w:rPr>
            <w:webHidden/>
          </w:rPr>
          <w:fldChar w:fldCharType="end"/>
        </w:r>
      </w:hyperlink>
    </w:p>
    <w:p w:rsidR="00192414" w:rsidRDefault="00283C07">
      <w:pPr>
        <w:pStyle w:val="Obsah2"/>
        <w:rPr>
          <w:rFonts w:ascii="Calibri" w:hAnsi="Calibri"/>
          <w:sz w:val="22"/>
          <w:szCs w:val="22"/>
        </w:rPr>
      </w:pPr>
      <w:hyperlink w:anchor="_Toc245692079" w:history="1">
        <w:r w:rsidR="00192414" w:rsidRPr="00ED79DC">
          <w:rPr>
            <w:rStyle w:val="Hypertextovprepojenie"/>
            <w:rFonts w:eastAsia="Arial Unicode MS"/>
          </w:rPr>
          <w:t>7.13</w:t>
        </w:r>
        <w:r w:rsidR="00192414">
          <w:rPr>
            <w:rFonts w:ascii="Calibri" w:hAnsi="Calibri"/>
            <w:sz w:val="22"/>
            <w:szCs w:val="22"/>
          </w:rPr>
          <w:tab/>
        </w:r>
        <w:r w:rsidR="00192414" w:rsidRPr="00ED79DC">
          <w:rPr>
            <w:rStyle w:val="Hypertextovprepojenie"/>
            <w:rFonts w:eastAsia="Arial Unicode MS"/>
          </w:rPr>
          <w:t>Príloha č. 12 ŽoNFP - Výpis z registra trestov</w:t>
        </w:r>
        <w:r w:rsidR="00192414">
          <w:rPr>
            <w:webHidden/>
          </w:rPr>
          <w:tab/>
        </w:r>
        <w:r>
          <w:rPr>
            <w:webHidden/>
          </w:rPr>
          <w:fldChar w:fldCharType="begin"/>
        </w:r>
        <w:r w:rsidR="00192414">
          <w:rPr>
            <w:webHidden/>
          </w:rPr>
          <w:instrText xml:space="preserve"> PAGEREF _Toc245692079 \h </w:instrText>
        </w:r>
        <w:r>
          <w:rPr>
            <w:webHidden/>
          </w:rPr>
        </w:r>
        <w:r>
          <w:rPr>
            <w:webHidden/>
          </w:rPr>
          <w:fldChar w:fldCharType="separate"/>
        </w:r>
        <w:r w:rsidR="00192414">
          <w:rPr>
            <w:webHidden/>
          </w:rPr>
          <w:t>45</w:t>
        </w:r>
        <w:r>
          <w:rPr>
            <w:webHidden/>
          </w:rPr>
          <w:fldChar w:fldCharType="end"/>
        </w:r>
      </w:hyperlink>
    </w:p>
    <w:p w:rsidR="00192414" w:rsidRDefault="00283C07">
      <w:pPr>
        <w:pStyle w:val="Obsah2"/>
        <w:rPr>
          <w:rFonts w:ascii="Calibri" w:hAnsi="Calibri"/>
          <w:sz w:val="22"/>
          <w:szCs w:val="22"/>
        </w:rPr>
      </w:pPr>
      <w:hyperlink w:anchor="_Toc245692080" w:history="1">
        <w:r w:rsidR="00192414" w:rsidRPr="00ED79DC">
          <w:rPr>
            <w:rStyle w:val="Hypertextovprepojenie"/>
            <w:rFonts w:eastAsia="Arial Unicode MS"/>
          </w:rPr>
          <w:t>7.14</w:t>
        </w:r>
        <w:r w:rsidR="00192414">
          <w:rPr>
            <w:rFonts w:ascii="Calibri" w:hAnsi="Calibri"/>
            <w:sz w:val="22"/>
            <w:szCs w:val="22"/>
          </w:rPr>
          <w:tab/>
        </w:r>
        <w:r w:rsidR="00192414" w:rsidRPr="00ED79DC">
          <w:rPr>
            <w:rStyle w:val="Hypertextovprepojenie"/>
            <w:rFonts w:eastAsia="Arial Unicode MS"/>
          </w:rPr>
          <w:t>Príloha č. 13 ŽoNFP – Potvrdenie príslušného inšpektorátu práce</w:t>
        </w:r>
        <w:r w:rsidR="00192414">
          <w:rPr>
            <w:webHidden/>
          </w:rPr>
          <w:tab/>
        </w:r>
        <w:r>
          <w:rPr>
            <w:webHidden/>
          </w:rPr>
          <w:fldChar w:fldCharType="begin"/>
        </w:r>
        <w:r w:rsidR="00192414">
          <w:rPr>
            <w:webHidden/>
          </w:rPr>
          <w:instrText xml:space="preserve"> PAGEREF _Toc245692080 \h </w:instrText>
        </w:r>
        <w:r>
          <w:rPr>
            <w:webHidden/>
          </w:rPr>
        </w:r>
        <w:r>
          <w:rPr>
            <w:webHidden/>
          </w:rPr>
          <w:fldChar w:fldCharType="separate"/>
        </w:r>
        <w:r w:rsidR="00192414">
          <w:rPr>
            <w:webHidden/>
          </w:rPr>
          <w:t>45</w:t>
        </w:r>
        <w:r>
          <w:rPr>
            <w:webHidden/>
          </w:rPr>
          <w:fldChar w:fldCharType="end"/>
        </w:r>
      </w:hyperlink>
    </w:p>
    <w:p w:rsidR="00192414" w:rsidRDefault="00283C07">
      <w:pPr>
        <w:pStyle w:val="Obsah2"/>
        <w:rPr>
          <w:rFonts w:ascii="Calibri" w:hAnsi="Calibri"/>
          <w:sz w:val="22"/>
          <w:szCs w:val="22"/>
        </w:rPr>
      </w:pPr>
      <w:hyperlink w:anchor="_Toc245692081" w:history="1">
        <w:r w:rsidR="00192414" w:rsidRPr="00ED79DC">
          <w:rPr>
            <w:rStyle w:val="Hypertextovprepojenie"/>
          </w:rPr>
          <w:t>7.15</w:t>
        </w:r>
        <w:r w:rsidR="00192414">
          <w:rPr>
            <w:rFonts w:ascii="Calibri" w:hAnsi="Calibri"/>
            <w:sz w:val="22"/>
            <w:szCs w:val="22"/>
          </w:rPr>
          <w:tab/>
        </w:r>
        <w:r w:rsidR="00192414" w:rsidRPr="00ED79DC">
          <w:rPr>
            <w:rStyle w:val="Hypertextovprepojenie"/>
            <w:rFonts w:eastAsia="Arial Unicode MS"/>
          </w:rPr>
          <w:t xml:space="preserve">Príloha č. 14 ŽoNFP – Potvrdenie </w:t>
        </w:r>
        <w:r w:rsidR="00192414" w:rsidRPr="00ED79DC">
          <w:rPr>
            <w:rStyle w:val="Hypertextovprepojenie"/>
          </w:rPr>
          <w:t>dokladujúce, že žiadateľ nie je v úpadku</w:t>
        </w:r>
        <w:r w:rsidR="00192414">
          <w:rPr>
            <w:webHidden/>
          </w:rPr>
          <w:tab/>
        </w:r>
        <w:r>
          <w:rPr>
            <w:webHidden/>
          </w:rPr>
          <w:fldChar w:fldCharType="begin"/>
        </w:r>
        <w:r w:rsidR="00192414">
          <w:rPr>
            <w:webHidden/>
          </w:rPr>
          <w:instrText xml:space="preserve"> PAGEREF _Toc245692081 \h </w:instrText>
        </w:r>
        <w:r>
          <w:rPr>
            <w:webHidden/>
          </w:rPr>
        </w:r>
        <w:r>
          <w:rPr>
            <w:webHidden/>
          </w:rPr>
          <w:fldChar w:fldCharType="separate"/>
        </w:r>
        <w:r w:rsidR="00192414">
          <w:rPr>
            <w:webHidden/>
          </w:rPr>
          <w:t>45</w:t>
        </w:r>
        <w:r>
          <w:rPr>
            <w:webHidden/>
          </w:rPr>
          <w:fldChar w:fldCharType="end"/>
        </w:r>
      </w:hyperlink>
    </w:p>
    <w:p w:rsidR="00192414" w:rsidRDefault="00283C07">
      <w:pPr>
        <w:pStyle w:val="Obsah2"/>
        <w:rPr>
          <w:rFonts w:ascii="Calibri" w:hAnsi="Calibri"/>
          <w:sz w:val="22"/>
          <w:szCs w:val="22"/>
        </w:rPr>
      </w:pPr>
      <w:hyperlink w:anchor="_Toc245692082" w:history="1">
        <w:r w:rsidR="00192414" w:rsidRPr="00ED79DC">
          <w:rPr>
            <w:rStyle w:val="Hypertextovprepojenie"/>
            <w:lang w:eastAsia="en-ZW"/>
          </w:rPr>
          <w:t>7.16</w:t>
        </w:r>
        <w:r w:rsidR="00192414">
          <w:rPr>
            <w:rFonts w:ascii="Calibri" w:hAnsi="Calibri"/>
            <w:sz w:val="22"/>
            <w:szCs w:val="22"/>
          </w:rPr>
          <w:tab/>
        </w:r>
        <w:r w:rsidR="00192414" w:rsidRPr="00ED79DC">
          <w:rPr>
            <w:rStyle w:val="Hypertextovprepojenie"/>
            <w:lang w:eastAsia="en-ZW"/>
          </w:rPr>
          <w:t>Príloha č. 15 ŽoNFP – Stanovisko VÚC k žiadosti o NFP</w:t>
        </w:r>
        <w:r w:rsidR="00192414">
          <w:rPr>
            <w:webHidden/>
          </w:rPr>
          <w:tab/>
        </w:r>
        <w:r>
          <w:rPr>
            <w:webHidden/>
          </w:rPr>
          <w:fldChar w:fldCharType="begin"/>
        </w:r>
        <w:r w:rsidR="00192414">
          <w:rPr>
            <w:webHidden/>
          </w:rPr>
          <w:instrText xml:space="preserve"> PAGEREF _Toc245692082 \h </w:instrText>
        </w:r>
        <w:r>
          <w:rPr>
            <w:webHidden/>
          </w:rPr>
        </w:r>
        <w:r>
          <w:rPr>
            <w:webHidden/>
          </w:rPr>
          <w:fldChar w:fldCharType="separate"/>
        </w:r>
        <w:r w:rsidR="00192414">
          <w:rPr>
            <w:webHidden/>
          </w:rPr>
          <w:t>46</w:t>
        </w:r>
        <w:r>
          <w:rPr>
            <w:webHidden/>
          </w:rPr>
          <w:fldChar w:fldCharType="end"/>
        </w:r>
      </w:hyperlink>
    </w:p>
    <w:p w:rsidR="00192414" w:rsidRDefault="00283C07">
      <w:pPr>
        <w:pStyle w:val="Obsah2"/>
        <w:rPr>
          <w:rFonts w:ascii="Calibri" w:hAnsi="Calibri"/>
          <w:sz w:val="22"/>
          <w:szCs w:val="22"/>
        </w:rPr>
      </w:pPr>
      <w:hyperlink w:anchor="_Toc245692083" w:history="1">
        <w:r w:rsidR="00192414" w:rsidRPr="00ED79DC">
          <w:rPr>
            <w:rStyle w:val="Hypertextovprepojenie"/>
          </w:rPr>
          <w:t>7.17</w:t>
        </w:r>
        <w:r w:rsidR="00192414">
          <w:rPr>
            <w:rFonts w:ascii="Calibri" w:hAnsi="Calibri"/>
            <w:sz w:val="22"/>
            <w:szCs w:val="22"/>
          </w:rPr>
          <w:tab/>
        </w:r>
        <w:r w:rsidR="00192414" w:rsidRPr="00ED79DC">
          <w:rPr>
            <w:rStyle w:val="Hypertextovprepojenie"/>
          </w:rPr>
          <w:t>Príloha č. 16 ŽoNFP - Vyhlásenie žiadateľa o sprístupnení informácií</w:t>
        </w:r>
        <w:r w:rsidR="00192414">
          <w:rPr>
            <w:webHidden/>
          </w:rPr>
          <w:tab/>
        </w:r>
        <w:r>
          <w:rPr>
            <w:webHidden/>
          </w:rPr>
          <w:fldChar w:fldCharType="begin"/>
        </w:r>
        <w:r w:rsidR="00192414">
          <w:rPr>
            <w:webHidden/>
          </w:rPr>
          <w:instrText xml:space="preserve"> PAGEREF _Toc245692083 \h </w:instrText>
        </w:r>
        <w:r>
          <w:rPr>
            <w:webHidden/>
          </w:rPr>
        </w:r>
        <w:r>
          <w:rPr>
            <w:webHidden/>
          </w:rPr>
          <w:fldChar w:fldCharType="separate"/>
        </w:r>
        <w:r w:rsidR="00192414">
          <w:rPr>
            <w:webHidden/>
          </w:rPr>
          <w:t>46</w:t>
        </w:r>
        <w:r>
          <w:rPr>
            <w:webHidden/>
          </w:rPr>
          <w:fldChar w:fldCharType="end"/>
        </w:r>
      </w:hyperlink>
    </w:p>
    <w:p w:rsidR="00192414" w:rsidRDefault="00283C07">
      <w:pPr>
        <w:pStyle w:val="Obsah2"/>
        <w:rPr>
          <w:rFonts w:ascii="Calibri" w:hAnsi="Calibri"/>
          <w:sz w:val="22"/>
          <w:szCs w:val="22"/>
        </w:rPr>
      </w:pPr>
      <w:hyperlink w:anchor="_Toc245692084" w:history="1">
        <w:r w:rsidR="00192414" w:rsidRPr="00ED79DC">
          <w:rPr>
            <w:rStyle w:val="Hypertextovprepojenie"/>
          </w:rPr>
          <w:t>7.18</w:t>
        </w:r>
        <w:r w:rsidR="00192414">
          <w:rPr>
            <w:rFonts w:ascii="Calibri" w:hAnsi="Calibri"/>
            <w:sz w:val="22"/>
            <w:szCs w:val="22"/>
          </w:rPr>
          <w:tab/>
        </w:r>
        <w:r w:rsidR="00192414" w:rsidRPr="00ED79DC">
          <w:rPr>
            <w:rStyle w:val="Hypertextovprepojenie"/>
          </w:rPr>
          <w:t>Príloha č. 17 ŽoNFP - Čestné vyhlásenie žiadateľa, že kópie žiadosti o NFP a jej príloh sú identické s originálom žiadosti o NFP a jej príloh</w:t>
        </w:r>
        <w:r w:rsidR="00192414">
          <w:rPr>
            <w:webHidden/>
          </w:rPr>
          <w:tab/>
        </w:r>
        <w:r>
          <w:rPr>
            <w:webHidden/>
          </w:rPr>
          <w:fldChar w:fldCharType="begin"/>
        </w:r>
        <w:r w:rsidR="00192414">
          <w:rPr>
            <w:webHidden/>
          </w:rPr>
          <w:instrText xml:space="preserve"> PAGEREF _Toc245692084 \h </w:instrText>
        </w:r>
        <w:r>
          <w:rPr>
            <w:webHidden/>
          </w:rPr>
        </w:r>
        <w:r>
          <w:rPr>
            <w:webHidden/>
          </w:rPr>
          <w:fldChar w:fldCharType="separate"/>
        </w:r>
        <w:r w:rsidR="00192414">
          <w:rPr>
            <w:webHidden/>
          </w:rPr>
          <w:t>46</w:t>
        </w:r>
        <w:r>
          <w:rPr>
            <w:webHidden/>
          </w:rPr>
          <w:fldChar w:fldCharType="end"/>
        </w:r>
      </w:hyperlink>
    </w:p>
    <w:p w:rsidR="00192414" w:rsidRDefault="00283C07">
      <w:pPr>
        <w:pStyle w:val="Obsah2"/>
        <w:rPr>
          <w:rFonts w:ascii="Calibri" w:hAnsi="Calibri"/>
          <w:sz w:val="22"/>
          <w:szCs w:val="22"/>
        </w:rPr>
      </w:pPr>
      <w:hyperlink w:anchor="_Toc245692085" w:history="1">
        <w:r w:rsidR="00192414" w:rsidRPr="00ED79DC">
          <w:rPr>
            <w:rStyle w:val="Hypertextovprepojenie"/>
          </w:rPr>
          <w:t>7.19</w:t>
        </w:r>
        <w:r w:rsidR="00192414">
          <w:rPr>
            <w:rFonts w:ascii="Calibri" w:hAnsi="Calibri"/>
            <w:sz w:val="22"/>
            <w:szCs w:val="22"/>
          </w:rPr>
          <w:tab/>
        </w:r>
        <w:r w:rsidR="00192414" w:rsidRPr="00ED79DC">
          <w:rPr>
            <w:rStyle w:val="Hypertextovprepojenie"/>
          </w:rPr>
          <w:t>Príloha č. 18 ŽoNFP - Čestné vyhlásenie žiadateľa, že má vysporiadané finančné vzťahy so štátnym rozpočtom</w:t>
        </w:r>
        <w:r w:rsidR="00192414">
          <w:rPr>
            <w:webHidden/>
          </w:rPr>
          <w:tab/>
        </w:r>
        <w:r>
          <w:rPr>
            <w:webHidden/>
          </w:rPr>
          <w:fldChar w:fldCharType="begin"/>
        </w:r>
        <w:r w:rsidR="00192414">
          <w:rPr>
            <w:webHidden/>
          </w:rPr>
          <w:instrText xml:space="preserve"> PAGEREF _Toc245692085 \h </w:instrText>
        </w:r>
        <w:r>
          <w:rPr>
            <w:webHidden/>
          </w:rPr>
        </w:r>
        <w:r>
          <w:rPr>
            <w:webHidden/>
          </w:rPr>
          <w:fldChar w:fldCharType="separate"/>
        </w:r>
        <w:r w:rsidR="00192414">
          <w:rPr>
            <w:webHidden/>
          </w:rPr>
          <w:t>46</w:t>
        </w:r>
        <w:r>
          <w:rPr>
            <w:webHidden/>
          </w:rPr>
          <w:fldChar w:fldCharType="end"/>
        </w:r>
      </w:hyperlink>
    </w:p>
    <w:p w:rsidR="00192414" w:rsidRDefault="00283C07">
      <w:pPr>
        <w:pStyle w:val="Obsah2"/>
        <w:rPr>
          <w:rFonts w:ascii="Calibri" w:hAnsi="Calibri"/>
          <w:sz w:val="22"/>
          <w:szCs w:val="22"/>
        </w:rPr>
      </w:pPr>
      <w:hyperlink w:anchor="_Toc245692086" w:history="1">
        <w:r w:rsidR="00192414" w:rsidRPr="00ED79DC">
          <w:rPr>
            <w:rStyle w:val="Hypertextovprepojenie"/>
            <w:rFonts w:eastAsia="Arial Unicode MS"/>
          </w:rPr>
          <w:t>7.20</w:t>
        </w:r>
        <w:r w:rsidR="00192414">
          <w:rPr>
            <w:rFonts w:ascii="Calibri" w:hAnsi="Calibri"/>
            <w:sz w:val="22"/>
            <w:szCs w:val="22"/>
          </w:rPr>
          <w:tab/>
        </w:r>
        <w:r w:rsidR="00192414" w:rsidRPr="00ED79DC">
          <w:rPr>
            <w:rStyle w:val="Hypertextovprepojenie"/>
            <w:rFonts w:eastAsia="Arial Unicode MS"/>
          </w:rPr>
          <w:t>Príloha č. 19 ŽoNFP – Čestné vyhlásenie žiadateľa, že sa voči nemu nenárokuje vrátenie pomoci</w:t>
        </w:r>
        <w:r w:rsidR="00192414">
          <w:rPr>
            <w:webHidden/>
          </w:rPr>
          <w:tab/>
        </w:r>
        <w:r>
          <w:rPr>
            <w:webHidden/>
          </w:rPr>
          <w:fldChar w:fldCharType="begin"/>
        </w:r>
        <w:r w:rsidR="00192414">
          <w:rPr>
            <w:webHidden/>
          </w:rPr>
          <w:instrText xml:space="preserve"> PAGEREF _Toc245692086 \h </w:instrText>
        </w:r>
        <w:r>
          <w:rPr>
            <w:webHidden/>
          </w:rPr>
        </w:r>
        <w:r>
          <w:rPr>
            <w:webHidden/>
          </w:rPr>
          <w:fldChar w:fldCharType="separate"/>
        </w:r>
        <w:r w:rsidR="00192414">
          <w:rPr>
            <w:webHidden/>
          </w:rPr>
          <w:t>46</w:t>
        </w:r>
        <w:r>
          <w:rPr>
            <w:webHidden/>
          </w:rPr>
          <w:fldChar w:fldCharType="end"/>
        </w:r>
      </w:hyperlink>
    </w:p>
    <w:p w:rsidR="00192414" w:rsidRDefault="00283C07">
      <w:pPr>
        <w:pStyle w:val="Obsah2"/>
        <w:rPr>
          <w:rFonts w:ascii="Calibri" w:hAnsi="Calibri"/>
          <w:sz w:val="22"/>
          <w:szCs w:val="22"/>
        </w:rPr>
      </w:pPr>
      <w:hyperlink w:anchor="_Toc245692087" w:history="1">
        <w:r w:rsidR="00192414" w:rsidRPr="00ED79DC">
          <w:rPr>
            <w:rStyle w:val="Hypertextovprepojenie"/>
          </w:rPr>
          <w:t>7.21</w:t>
        </w:r>
        <w:r w:rsidR="00192414">
          <w:rPr>
            <w:rFonts w:ascii="Calibri" w:hAnsi="Calibri"/>
            <w:sz w:val="22"/>
            <w:szCs w:val="22"/>
          </w:rPr>
          <w:tab/>
        </w:r>
        <w:r w:rsidR="00192414" w:rsidRPr="00ED79DC">
          <w:rPr>
            <w:rStyle w:val="Hypertextovprepojenie"/>
          </w:rPr>
          <w:t>Príloha č. 20 ŽoNFP- Modelové vyhlásenie na kvalifikovanie sa ako MSP</w:t>
        </w:r>
        <w:r w:rsidR="00192414">
          <w:rPr>
            <w:webHidden/>
          </w:rPr>
          <w:tab/>
        </w:r>
        <w:r>
          <w:rPr>
            <w:webHidden/>
          </w:rPr>
          <w:fldChar w:fldCharType="begin"/>
        </w:r>
        <w:r w:rsidR="00192414">
          <w:rPr>
            <w:webHidden/>
          </w:rPr>
          <w:instrText xml:space="preserve"> PAGEREF _Toc245692087 \h </w:instrText>
        </w:r>
        <w:r>
          <w:rPr>
            <w:webHidden/>
          </w:rPr>
        </w:r>
        <w:r>
          <w:rPr>
            <w:webHidden/>
          </w:rPr>
          <w:fldChar w:fldCharType="separate"/>
        </w:r>
        <w:r w:rsidR="00192414">
          <w:rPr>
            <w:webHidden/>
          </w:rPr>
          <w:t>46</w:t>
        </w:r>
        <w:r>
          <w:rPr>
            <w:webHidden/>
          </w:rPr>
          <w:fldChar w:fldCharType="end"/>
        </w:r>
      </w:hyperlink>
    </w:p>
    <w:p w:rsidR="00192414" w:rsidRDefault="00283C07">
      <w:pPr>
        <w:pStyle w:val="Obsah2"/>
        <w:rPr>
          <w:rFonts w:ascii="Calibri" w:hAnsi="Calibri"/>
          <w:sz w:val="22"/>
          <w:szCs w:val="22"/>
        </w:rPr>
      </w:pPr>
      <w:hyperlink w:anchor="_Toc245692088" w:history="1">
        <w:r w:rsidR="00192414" w:rsidRPr="00ED79DC">
          <w:rPr>
            <w:rStyle w:val="Hypertextovprepojenie"/>
            <w:rFonts w:eastAsia="Arial Unicode MS"/>
          </w:rPr>
          <w:t>7.22</w:t>
        </w:r>
        <w:r w:rsidR="00192414">
          <w:rPr>
            <w:rFonts w:ascii="Calibri" w:hAnsi="Calibri"/>
            <w:sz w:val="22"/>
            <w:szCs w:val="22"/>
          </w:rPr>
          <w:tab/>
        </w:r>
        <w:r w:rsidR="00192414" w:rsidRPr="00ED79DC">
          <w:rPr>
            <w:rStyle w:val="Hypertextovprepojenie"/>
            <w:rFonts w:eastAsia="Arial Unicode MS"/>
          </w:rPr>
          <w:t>Príloha č. 21 ŽoNFP - Výpis z katastra nehnuteľností a v prípade dlhodobého prenájmu aj zmluva o dlhodobom prenájme pozemkov</w:t>
        </w:r>
        <w:r w:rsidR="00192414">
          <w:rPr>
            <w:webHidden/>
          </w:rPr>
          <w:tab/>
        </w:r>
        <w:r>
          <w:rPr>
            <w:webHidden/>
          </w:rPr>
          <w:fldChar w:fldCharType="begin"/>
        </w:r>
        <w:r w:rsidR="00192414">
          <w:rPr>
            <w:webHidden/>
          </w:rPr>
          <w:instrText xml:space="preserve"> PAGEREF _Toc245692088 \h </w:instrText>
        </w:r>
        <w:r>
          <w:rPr>
            <w:webHidden/>
          </w:rPr>
        </w:r>
        <w:r>
          <w:rPr>
            <w:webHidden/>
          </w:rPr>
          <w:fldChar w:fldCharType="separate"/>
        </w:r>
        <w:r w:rsidR="00192414">
          <w:rPr>
            <w:webHidden/>
          </w:rPr>
          <w:t>47</w:t>
        </w:r>
        <w:r>
          <w:rPr>
            <w:webHidden/>
          </w:rPr>
          <w:fldChar w:fldCharType="end"/>
        </w:r>
      </w:hyperlink>
    </w:p>
    <w:p w:rsidR="00192414" w:rsidRDefault="00283C07">
      <w:pPr>
        <w:pStyle w:val="Obsah2"/>
        <w:rPr>
          <w:rFonts w:ascii="Calibri" w:hAnsi="Calibri"/>
          <w:sz w:val="22"/>
          <w:szCs w:val="22"/>
        </w:rPr>
      </w:pPr>
      <w:hyperlink w:anchor="_Toc245692089" w:history="1">
        <w:r w:rsidR="00192414" w:rsidRPr="00ED79DC">
          <w:rPr>
            <w:rStyle w:val="Hypertextovprepojenie"/>
            <w:rFonts w:eastAsia="Arial Unicode MS"/>
          </w:rPr>
          <w:t>7.23</w:t>
        </w:r>
        <w:r w:rsidR="00192414">
          <w:rPr>
            <w:rFonts w:ascii="Calibri" w:hAnsi="Calibri"/>
            <w:sz w:val="22"/>
            <w:szCs w:val="22"/>
          </w:rPr>
          <w:tab/>
        </w:r>
        <w:r w:rsidR="00192414" w:rsidRPr="00ED79DC">
          <w:rPr>
            <w:rStyle w:val="Hypertextovprepojenie"/>
            <w:rFonts w:eastAsia="Arial Unicode MS"/>
          </w:rPr>
          <w:t>Príloha č. 22 ŽoNFP – Doklad v zmysle zákona č. 50/1976 Zb. o územnom plánovaní a stavebnom poriadku (stavebný zákon)</w:t>
        </w:r>
        <w:r w:rsidR="00192414">
          <w:rPr>
            <w:webHidden/>
          </w:rPr>
          <w:tab/>
        </w:r>
        <w:r>
          <w:rPr>
            <w:webHidden/>
          </w:rPr>
          <w:fldChar w:fldCharType="begin"/>
        </w:r>
        <w:r w:rsidR="00192414">
          <w:rPr>
            <w:webHidden/>
          </w:rPr>
          <w:instrText xml:space="preserve"> PAGEREF _Toc245692089 \h </w:instrText>
        </w:r>
        <w:r>
          <w:rPr>
            <w:webHidden/>
          </w:rPr>
        </w:r>
        <w:r>
          <w:rPr>
            <w:webHidden/>
          </w:rPr>
          <w:fldChar w:fldCharType="separate"/>
        </w:r>
        <w:r w:rsidR="00192414">
          <w:rPr>
            <w:webHidden/>
          </w:rPr>
          <w:t>48</w:t>
        </w:r>
        <w:r>
          <w:rPr>
            <w:webHidden/>
          </w:rPr>
          <w:fldChar w:fldCharType="end"/>
        </w:r>
      </w:hyperlink>
    </w:p>
    <w:p w:rsidR="00192414" w:rsidRDefault="00283C07">
      <w:pPr>
        <w:pStyle w:val="Obsah2"/>
        <w:rPr>
          <w:rFonts w:ascii="Calibri" w:hAnsi="Calibri"/>
          <w:sz w:val="22"/>
          <w:szCs w:val="22"/>
        </w:rPr>
      </w:pPr>
      <w:hyperlink w:anchor="_Toc245692090" w:history="1">
        <w:r w:rsidR="00192414" w:rsidRPr="00ED79DC">
          <w:rPr>
            <w:rStyle w:val="Hypertextovprepojenie"/>
            <w:rFonts w:eastAsia="Arial Unicode MS"/>
          </w:rPr>
          <w:t>7.24</w:t>
        </w:r>
        <w:r w:rsidR="00192414">
          <w:rPr>
            <w:rFonts w:ascii="Calibri" w:hAnsi="Calibri"/>
            <w:sz w:val="22"/>
            <w:szCs w:val="22"/>
          </w:rPr>
          <w:tab/>
        </w:r>
        <w:r w:rsidR="00192414" w:rsidRPr="00ED79DC">
          <w:rPr>
            <w:rStyle w:val="Hypertextovprepojenie"/>
            <w:rFonts w:eastAsia="Arial Unicode MS"/>
          </w:rPr>
          <w:t>Príloha č. 23 ŽoNFP - Čestné vyhlásenie žiadateľa, že nepôsobí v odvetviach, na ktoré sa schéma pomoci nevzťahuje, t.j. v predchádzajúcom účtovnom období nevykazoval žiaden obrat v odvetviach, na ktoré sa schéma pomoci nevzťahuje</w:t>
        </w:r>
        <w:r w:rsidR="00192414">
          <w:rPr>
            <w:webHidden/>
          </w:rPr>
          <w:tab/>
        </w:r>
        <w:r>
          <w:rPr>
            <w:webHidden/>
          </w:rPr>
          <w:fldChar w:fldCharType="begin"/>
        </w:r>
        <w:r w:rsidR="00192414">
          <w:rPr>
            <w:webHidden/>
          </w:rPr>
          <w:instrText xml:space="preserve"> PAGEREF _Toc245692090 \h </w:instrText>
        </w:r>
        <w:r>
          <w:rPr>
            <w:webHidden/>
          </w:rPr>
        </w:r>
        <w:r>
          <w:rPr>
            <w:webHidden/>
          </w:rPr>
          <w:fldChar w:fldCharType="separate"/>
        </w:r>
        <w:r w:rsidR="00192414">
          <w:rPr>
            <w:webHidden/>
          </w:rPr>
          <w:t>48</w:t>
        </w:r>
        <w:r>
          <w:rPr>
            <w:webHidden/>
          </w:rPr>
          <w:fldChar w:fldCharType="end"/>
        </w:r>
      </w:hyperlink>
    </w:p>
    <w:p w:rsidR="00192414" w:rsidRDefault="00283C07">
      <w:pPr>
        <w:pStyle w:val="Obsah2"/>
        <w:rPr>
          <w:rFonts w:ascii="Calibri" w:hAnsi="Calibri"/>
          <w:sz w:val="22"/>
          <w:szCs w:val="22"/>
        </w:rPr>
      </w:pPr>
      <w:hyperlink w:anchor="_Toc245692091" w:history="1">
        <w:r w:rsidR="00192414" w:rsidRPr="00ED79DC">
          <w:rPr>
            <w:rStyle w:val="Hypertextovprepojenie"/>
            <w:rFonts w:eastAsia="Arial Unicode MS"/>
          </w:rPr>
          <w:t>7.25</w:t>
        </w:r>
        <w:r w:rsidR="00192414">
          <w:rPr>
            <w:rFonts w:ascii="Calibri" w:hAnsi="Calibri"/>
            <w:sz w:val="22"/>
            <w:szCs w:val="22"/>
          </w:rPr>
          <w:tab/>
        </w:r>
        <w:r w:rsidR="00192414" w:rsidRPr="00ED79DC">
          <w:rPr>
            <w:rStyle w:val="Hypertextovprepojenie"/>
            <w:rFonts w:eastAsia="Arial Unicode MS"/>
          </w:rPr>
          <w:t>Príloha č. 24 ŽoNFP – Čestné vyhlásenie žiadateľa, že pomoc nebude použitá na podporu investícií, ktoré sa dotýkajú premiestnenia zariadenia, jeho výroby alebo služieb z iného členského štátu EÚ.</w:t>
        </w:r>
        <w:r w:rsidR="00192414">
          <w:rPr>
            <w:webHidden/>
          </w:rPr>
          <w:tab/>
        </w:r>
        <w:r>
          <w:rPr>
            <w:webHidden/>
          </w:rPr>
          <w:fldChar w:fldCharType="begin"/>
        </w:r>
        <w:r w:rsidR="00192414">
          <w:rPr>
            <w:webHidden/>
          </w:rPr>
          <w:instrText xml:space="preserve"> PAGEREF _Toc245692091 \h </w:instrText>
        </w:r>
        <w:r>
          <w:rPr>
            <w:webHidden/>
          </w:rPr>
        </w:r>
        <w:r>
          <w:rPr>
            <w:webHidden/>
          </w:rPr>
          <w:fldChar w:fldCharType="separate"/>
        </w:r>
        <w:r w:rsidR="00192414">
          <w:rPr>
            <w:webHidden/>
          </w:rPr>
          <w:t>48</w:t>
        </w:r>
        <w:r>
          <w:rPr>
            <w:webHidden/>
          </w:rPr>
          <w:fldChar w:fldCharType="end"/>
        </w:r>
      </w:hyperlink>
    </w:p>
    <w:p w:rsidR="00192414" w:rsidRDefault="00283C07">
      <w:pPr>
        <w:pStyle w:val="Obsah1"/>
        <w:rPr>
          <w:rFonts w:ascii="Calibri" w:hAnsi="Calibri"/>
          <w:b w:val="0"/>
          <w:bCs w:val="0"/>
          <w:noProof/>
          <w:sz w:val="22"/>
          <w:szCs w:val="22"/>
        </w:rPr>
      </w:pPr>
      <w:hyperlink w:anchor="_Toc245692092" w:history="1">
        <w:r w:rsidR="00192414" w:rsidRPr="00ED79DC">
          <w:rPr>
            <w:rStyle w:val="Hypertextovprepojenie"/>
            <w:rFonts w:eastAsia="Arial Unicode MS"/>
            <w:noProof/>
          </w:rPr>
          <w:t>8</w:t>
        </w:r>
        <w:r w:rsidR="00192414">
          <w:rPr>
            <w:rFonts w:ascii="Calibri" w:hAnsi="Calibri"/>
            <w:b w:val="0"/>
            <w:bCs w:val="0"/>
            <w:noProof/>
            <w:sz w:val="22"/>
            <w:szCs w:val="22"/>
          </w:rPr>
          <w:tab/>
        </w:r>
        <w:r w:rsidR="00192414" w:rsidRPr="00ED79DC">
          <w:rPr>
            <w:rStyle w:val="Hypertextovprepojenie"/>
            <w:rFonts w:eastAsia="Arial Unicode MS"/>
            <w:noProof/>
          </w:rPr>
          <w:t>Prílohy</w:t>
        </w:r>
        <w:r w:rsidR="00192414">
          <w:rPr>
            <w:noProof/>
            <w:webHidden/>
          </w:rPr>
          <w:tab/>
        </w:r>
        <w:r>
          <w:rPr>
            <w:noProof/>
            <w:webHidden/>
          </w:rPr>
          <w:fldChar w:fldCharType="begin"/>
        </w:r>
        <w:r w:rsidR="00192414">
          <w:rPr>
            <w:noProof/>
            <w:webHidden/>
          </w:rPr>
          <w:instrText xml:space="preserve"> PAGEREF _Toc245692092 \h </w:instrText>
        </w:r>
        <w:r>
          <w:rPr>
            <w:noProof/>
            <w:webHidden/>
          </w:rPr>
        </w:r>
        <w:r>
          <w:rPr>
            <w:noProof/>
            <w:webHidden/>
          </w:rPr>
          <w:fldChar w:fldCharType="separate"/>
        </w:r>
        <w:r w:rsidR="00192414">
          <w:rPr>
            <w:noProof/>
            <w:webHidden/>
          </w:rPr>
          <w:t>49</w:t>
        </w:r>
        <w:r>
          <w:rPr>
            <w:noProof/>
            <w:webHidden/>
          </w:rPr>
          <w:fldChar w:fldCharType="end"/>
        </w:r>
      </w:hyperlink>
    </w:p>
    <w:p w:rsidR="006D61E7" w:rsidRDefault="00283C07" w:rsidP="00CE1DF9">
      <w:pPr>
        <w:pStyle w:val="Obsah1"/>
        <w:ind w:left="0" w:firstLine="0"/>
        <w:rPr>
          <w:rFonts w:eastAsia="Arial Unicode MS"/>
        </w:rPr>
      </w:pPr>
      <w:r>
        <w:rPr>
          <w:rFonts w:eastAsia="Arial Unicode MS"/>
        </w:rPr>
        <w:fldChar w:fldCharType="end"/>
      </w:r>
    </w:p>
    <w:p w:rsidR="00F003A6" w:rsidRDefault="0078469E" w:rsidP="008469FA">
      <w:pPr>
        <w:pStyle w:val="tlNadpis118pt"/>
        <w:numPr>
          <w:ilvl w:val="0"/>
          <w:numId w:val="15"/>
        </w:numPr>
        <w:jc w:val="center"/>
        <w:rPr>
          <w:rFonts w:eastAsia="Arial Unicode MS"/>
        </w:rPr>
      </w:pPr>
      <w:bookmarkStart w:id="2" w:name="_Toc182813539"/>
      <w:bookmarkStart w:id="3" w:name="_Toc190503797"/>
      <w:bookmarkStart w:id="4" w:name="_Toc192994157"/>
      <w:bookmarkStart w:id="5" w:name="_Toc193037961"/>
      <w:bookmarkStart w:id="6" w:name="_Toc194483480"/>
      <w:bookmarkStart w:id="7" w:name="_Toc193036057"/>
      <w:bookmarkStart w:id="8" w:name="_Toc198488976"/>
      <w:bookmarkStart w:id="9" w:name="_Toc199053935"/>
      <w:bookmarkStart w:id="10" w:name="_Toc199575679"/>
      <w:bookmarkStart w:id="11" w:name="_Toc200973433"/>
      <w:r>
        <w:rPr>
          <w:rFonts w:eastAsia="Arial Unicode MS"/>
        </w:rPr>
        <w:br w:type="page"/>
      </w:r>
      <w:bookmarkStart w:id="12" w:name="_Toc245692039"/>
      <w:r w:rsidR="00F003A6" w:rsidRPr="000855CE">
        <w:rPr>
          <w:rFonts w:eastAsia="Arial Unicode MS"/>
        </w:rPr>
        <w:lastRenderedPageBreak/>
        <w:t>Úvod</w:t>
      </w:r>
      <w:bookmarkEnd w:id="2"/>
      <w:bookmarkEnd w:id="3"/>
      <w:bookmarkEnd w:id="4"/>
      <w:bookmarkEnd w:id="5"/>
      <w:bookmarkEnd w:id="6"/>
      <w:bookmarkEnd w:id="7"/>
      <w:bookmarkEnd w:id="8"/>
      <w:bookmarkEnd w:id="9"/>
      <w:bookmarkEnd w:id="10"/>
      <w:bookmarkEnd w:id="11"/>
      <w:bookmarkEnd w:id="12"/>
    </w:p>
    <w:p w:rsidR="008469FA" w:rsidRPr="008469FA" w:rsidRDefault="008469FA" w:rsidP="008469FA">
      <w:pPr>
        <w:rPr>
          <w:rFonts w:eastAsia="Arial Unicode MS"/>
        </w:rPr>
      </w:pPr>
    </w:p>
    <w:p w:rsidR="00F003A6" w:rsidRPr="005C22BB" w:rsidRDefault="00F003A6" w:rsidP="00632F61">
      <w:pPr>
        <w:pStyle w:val="Nadpis2"/>
        <w:rPr>
          <w:rFonts w:eastAsia="Arial Unicode MS"/>
        </w:rPr>
      </w:pPr>
      <w:bookmarkStart w:id="13" w:name="_Toc192472479"/>
      <w:bookmarkStart w:id="14" w:name="_Toc192472566"/>
      <w:bookmarkStart w:id="15" w:name="_Toc192472810"/>
      <w:bookmarkStart w:id="16" w:name="_Toc192473074"/>
      <w:bookmarkStart w:id="17" w:name="_Toc192481761"/>
      <w:bookmarkStart w:id="18" w:name="_Toc192472480"/>
      <w:bookmarkStart w:id="19" w:name="_Toc192472567"/>
      <w:bookmarkStart w:id="20" w:name="_Toc192472811"/>
      <w:bookmarkStart w:id="21" w:name="_Toc192473075"/>
      <w:bookmarkStart w:id="22" w:name="_Toc192481762"/>
      <w:bookmarkStart w:id="23" w:name="_Toc182813540"/>
      <w:bookmarkStart w:id="24" w:name="_Toc190503798"/>
      <w:bookmarkStart w:id="25" w:name="_Toc192994158"/>
      <w:bookmarkStart w:id="26" w:name="_Toc193037962"/>
      <w:bookmarkStart w:id="27" w:name="_Toc194483481"/>
      <w:bookmarkStart w:id="28" w:name="_Toc193036058"/>
      <w:bookmarkStart w:id="29" w:name="_Toc198488977"/>
      <w:bookmarkStart w:id="30" w:name="_Toc199053936"/>
      <w:bookmarkStart w:id="31" w:name="_Toc199575680"/>
      <w:bookmarkStart w:id="32" w:name="_Toc200973434"/>
      <w:bookmarkStart w:id="33" w:name="_Toc245692040"/>
      <w:bookmarkEnd w:id="13"/>
      <w:bookmarkEnd w:id="14"/>
      <w:bookmarkEnd w:id="15"/>
      <w:bookmarkEnd w:id="16"/>
      <w:bookmarkEnd w:id="17"/>
      <w:bookmarkEnd w:id="18"/>
      <w:bookmarkEnd w:id="19"/>
      <w:bookmarkEnd w:id="20"/>
      <w:bookmarkEnd w:id="21"/>
      <w:bookmarkEnd w:id="22"/>
      <w:r w:rsidRPr="005C22BB">
        <w:rPr>
          <w:rFonts w:eastAsia="Arial Unicode MS"/>
        </w:rPr>
        <w:t>Cieľ príručky</w:t>
      </w:r>
      <w:bookmarkEnd w:id="23"/>
      <w:r w:rsidR="00BE50EC" w:rsidRPr="005C22BB">
        <w:rPr>
          <w:rFonts w:eastAsia="Arial Unicode MS"/>
        </w:rPr>
        <w:t xml:space="preserve"> pre žiadateľa</w:t>
      </w:r>
      <w:bookmarkEnd w:id="24"/>
      <w:bookmarkEnd w:id="25"/>
      <w:bookmarkEnd w:id="26"/>
      <w:bookmarkEnd w:id="27"/>
      <w:bookmarkEnd w:id="28"/>
      <w:bookmarkEnd w:id="29"/>
      <w:bookmarkEnd w:id="30"/>
      <w:bookmarkEnd w:id="31"/>
      <w:bookmarkEnd w:id="32"/>
      <w:bookmarkEnd w:id="33"/>
    </w:p>
    <w:p w:rsidR="00F003A6" w:rsidRPr="000855CE" w:rsidRDefault="00F003A6" w:rsidP="00154357">
      <w:pPr>
        <w:widowControl/>
        <w:tabs>
          <w:tab w:val="num" w:pos="360"/>
        </w:tabs>
        <w:adjustRightInd/>
        <w:spacing w:line="240" w:lineRule="auto"/>
        <w:textAlignment w:val="auto"/>
        <w:rPr>
          <w:sz w:val="22"/>
          <w:szCs w:val="22"/>
        </w:rPr>
      </w:pPr>
    </w:p>
    <w:p w:rsidR="00E94DCF" w:rsidRPr="005C6731" w:rsidRDefault="00E94DCF" w:rsidP="00154357">
      <w:pPr>
        <w:pStyle w:val="Zkladntextb"/>
        <w:spacing w:line="240" w:lineRule="auto"/>
        <w:jc w:val="both"/>
        <w:rPr>
          <w:sz w:val="22"/>
          <w:szCs w:val="22"/>
        </w:rPr>
      </w:pPr>
      <w:r w:rsidRPr="002253E4">
        <w:rPr>
          <w:sz w:val="22"/>
          <w:szCs w:val="22"/>
        </w:rPr>
        <w:t>Cieľom príručky</w:t>
      </w:r>
      <w:r w:rsidR="00BE50EC">
        <w:rPr>
          <w:sz w:val="22"/>
          <w:szCs w:val="22"/>
        </w:rPr>
        <w:t xml:space="preserve"> pre žiadateľa (ďalej len </w:t>
      </w:r>
      <w:r w:rsidR="00E063FC">
        <w:rPr>
          <w:sz w:val="22"/>
          <w:szCs w:val="22"/>
        </w:rPr>
        <w:t>„</w:t>
      </w:r>
      <w:r w:rsidR="00F430AA">
        <w:rPr>
          <w:sz w:val="22"/>
          <w:szCs w:val="22"/>
        </w:rPr>
        <w:t>P</w:t>
      </w:r>
      <w:r w:rsidR="00BE50EC">
        <w:rPr>
          <w:sz w:val="22"/>
          <w:szCs w:val="22"/>
        </w:rPr>
        <w:t>ríručka“)</w:t>
      </w:r>
      <w:r w:rsidRPr="002253E4">
        <w:rPr>
          <w:sz w:val="22"/>
          <w:szCs w:val="22"/>
        </w:rPr>
        <w:t xml:space="preserve"> je poskytnúť žiadateľom</w:t>
      </w:r>
      <w:r w:rsidR="00E063FC">
        <w:rPr>
          <w:sz w:val="22"/>
          <w:szCs w:val="22"/>
        </w:rPr>
        <w:t xml:space="preserve"> o</w:t>
      </w:r>
      <w:r w:rsidRPr="002253E4">
        <w:rPr>
          <w:sz w:val="22"/>
          <w:szCs w:val="22"/>
        </w:rPr>
        <w:t xml:space="preserve"> </w:t>
      </w:r>
      <w:r>
        <w:rPr>
          <w:sz w:val="22"/>
          <w:szCs w:val="22"/>
        </w:rPr>
        <w:t xml:space="preserve">nenávratný finančný príspevok (ďalej len „NFP“) </w:t>
      </w:r>
      <w:r w:rsidRPr="002253E4">
        <w:rPr>
          <w:sz w:val="22"/>
          <w:szCs w:val="22"/>
        </w:rPr>
        <w:t xml:space="preserve">predkladajúcim projekt </w:t>
      </w:r>
      <w:r>
        <w:rPr>
          <w:sz w:val="22"/>
          <w:szCs w:val="22"/>
        </w:rPr>
        <w:t xml:space="preserve">vo </w:t>
      </w:r>
      <w:r w:rsidR="00BE50EC">
        <w:rPr>
          <w:sz w:val="22"/>
          <w:szCs w:val="22"/>
        </w:rPr>
        <w:t xml:space="preserve">forme predkladania </w:t>
      </w:r>
      <w:r w:rsidRPr="002253E4">
        <w:rPr>
          <w:sz w:val="22"/>
          <w:szCs w:val="22"/>
        </w:rPr>
        <w:t>žiados</w:t>
      </w:r>
      <w:r>
        <w:rPr>
          <w:sz w:val="22"/>
          <w:szCs w:val="22"/>
        </w:rPr>
        <w:t>ti</w:t>
      </w:r>
      <w:r w:rsidRPr="002253E4">
        <w:rPr>
          <w:sz w:val="22"/>
          <w:szCs w:val="22"/>
        </w:rPr>
        <w:t xml:space="preserve"> o</w:t>
      </w:r>
      <w:r w:rsidR="00C705C0">
        <w:rPr>
          <w:sz w:val="22"/>
          <w:szCs w:val="22"/>
        </w:rPr>
        <w:t> </w:t>
      </w:r>
      <w:r w:rsidRPr="002253E4">
        <w:rPr>
          <w:sz w:val="22"/>
          <w:szCs w:val="22"/>
        </w:rPr>
        <w:t>NFP</w:t>
      </w:r>
      <w:r w:rsidR="00C705C0">
        <w:rPr>
          <w:sz w:val="22"/>
          <w:szCs w:val="22"/>
        </w:rPr>
        <w:t xml:space="preserve"> (</w:t>
      </w:r>
      <w:r w:rsidR="00663758">
        <w:rPr>
          <w:sz w:val="22"/>
          <w:szCs w:val="22"/>
        </w:rPr>
        <w:t>ďalej len „</w:t>
      </w:r>
      <w:proofErr w:type="spellStart"/>
      <w:r w:rsidR="00663758">
        <w:rPr>
          <w:sz w:val="22"/>
          <w:szCs w:val="22"/>
        </w:rPr>
        <w:t>ŽoNFP</w:t>
      </w:r>
      <w:proofErr w:type="spellEnd"/>
      <w:r w:rsidR="00663758">
        <w:rPr>
          <w:sz w:val="22"/>
          <w:szCs w:val="22"/>
        </w:rPr>
        <w:t>“)</w:t>
      </w:r>
      <w:r w:rsidRPr="002253E4">
        <w:rPr>
          <w:sz w:val="22"/>
          <w:szCs w:val="22"/>
        </w:rPr>
        <w:t xml:space="preserve"> v rámci výzvy</w:t>
      </w:r>
      <w:r>
        <w:rPr>
          <w:sz w:val="22"/>
          <w:szCs w:val="22"/>
        </w:rPr>
        <w:t xml:space="preserve"> na predkladanie žiadostí o NFP (ďalej len „výzva“)</w:t>
      </w:r>
      <w:r w:rsidRPr="002253E4">
        <w:rPr>
          <w:sz w:val="22"/>
          <w:szCs w:val="22"/>
        </w:rPr>
        <w:t xml:space="preserve">, </w:t>
      </w:r>
      <w:r w:rsidR="00663758">
        <w:rPr>
          <w:sz w:val="22"/>
          <w:szCs w:val="22"/>
        </w:rPr>
        <w:t xml:space="preserve">komplexný metodický návod </w:t>
      </w:r>
      <w:r w:rsidRPr="002253E4">
        <w:rPr>
          <w:sz w:val="22"/>
          <w:szCs w:val="22"/>
        </w:rPr>
        <w:t xml:space="preserve">pri vypracovávaní a predkladaní </w:t>
      </w:r>
      <w:proofErr w:type="spellStart"/>
      <w:r w:rsidR="00E063FC">
        <w:rPr>
          <w:sz w:val="22"/>
          <w:szCs w:val="22"/>
        </w:rPr>
        <w:t>Žo</w:t>
      </w:r>
      <w:r w:rsidRPr="002253E4">
        <w:rPr>
          <w:sz w:val="22"/>
          <w:szCs w:val="22"/>
        </w:rPr>
        <w:t>NFP</w:t>
      </w:r>
      <w:proofErr w:type="spellEnd"/>
      <w:r w:rsidRPr="002253E4">
        <w:rPr>
          <w:sz w:val="22"/>
          <w:szCs w:val="22"/>
        </w:rPr>
        <w:t xml:space="preserve">. Príručka </w:t>
      </w:r>
      <w:r>
        <w:rPr>
          <w:sz w:val="22"/>
          <w:szCs w:val="22"/>
        </w:rPr>
        <w:t xml:space="preserve">je </w:t>
      </w:r>
      <w:r w:rsidRPr="002253E4">
        <w:rPr>
          <w:sz w:val="22"/>
          <w:szCs w:val="22"/>
        </w:rPr>
        <w:t>ne</w:t>
      </w:r>
      <w:r w:rsidR="00231C3C">
        <w:rPr>
          <w:sz w:val="22"/>
          <w:szCs w:val="22"/>
        </w:rPr>
        <w:t>od</w:t>
      </w:r>
      <w:r w:rsidRPr="002253E4">
        <w:rPr>
          <w:sz w:val="22"/>
          <w:szCs w:val="22"/>
        </w:rPr>
        <w:t xml:space="preserve">deliteľnou súčasťou </w:t>
      </w:r>
      <w:r w:rsidR="00C6753C">
        <w:rPr>
          <w:sz w:val="22"/>
          <w:szCs w:val="22"/>
        </w:rPr>
        <w:t xml:space="preserve">výzvy </w:t>
      </w:r>
      <w:r>
        <w:rPr>
          <w:sz w:val="22"/>
          <w:szCs w:val="22"/>
        </w:rPr>
        <w:t>a spolu s Operačným programom Ko</w:t>
      </w:r>
      <w:smartTag w:uri="urn:schemas-microsoft-com:office:smarttags" w:element="PersonName">
        <w:r>
          <w:rPr>
            <w:sz w:val="22"/>
            <w:szCs w:val="22"/>
          </w:rPr>
          <w:t>nku</w:t>
        </w:r>
      </w:smartTag>
      <w:r>
        <w:rPr>
          <w:sz w:val="22"/>
          <w:szCs w:val="22"/>
        </w:rPr>
        <w:t xml:space="preserve">rencieschopnosť a hospodársky rast </w:t>
      </w:r>
      <w:r w:rsidR="00347C07">
        <w:rPr>
          <w:sz w:val="22"/>
          <w:szCs w:val="22"/>
        </w:rPr>
        <w:t xml:space="preserve">(ďalej len „OP </w:t>
      </w:r>
      <w:proofErr w:type="spellStart"/>
      <w:r w:rsidR="00347C07">
        <w:rPr>
          <w:sz w:val="22"/>
          <w:szCs w:val="22"/>
        </w:rPr>
        <w:t>KaHR</w:t>
      </w:r>
      <w:proofErr w:type="spellEnd"/>
      <w:r w:rsidR="00347C07">
        <w:rPr>
          <w:sz w:val="22"/>
          <w:szCs w:val="22"/>
        </w:rPr>
        <w:t xml:space="preserve">“) </w:t>
      </w:r>
      <w:r>
        <w:rPr>
          <w:sz w:val="22"/>
          <w:szCs w:val="22"/>
        </w:rPr>
        <w:t>a Programovým manuálom k</w:t>
      </w:r>
      <w:r w:rsidR="00E063FC">
        <w:rPr>
          <w:sz w:val="22"/>
          <w:szCs w:val="22"/>
        </w:rPr>
        <w:t xml:space="preserve"> OP </w:t>
      </w:r>
      <w:proofErr w:type="spellStart"/>
      <w:r w:rsidR="00E063FC">
        <w:rPr>
          <w:sz w:val="22"/>
          <w:szCs w:val="22"/>
        </w:rPr>
        <w:t>KaHR</w:t>
      </w:r>
      <w:proofErr w:type="spellEnd"/>
      <w:r w:rsidR="00E063FC">
        <w:rPr>
          <w:sz w:val="22"/>
          <w:szCs w:val="22"/>
        </w:rPr>
        <w:t xml:space="preserve"> </w:t>
      </w:r>
      <w:r>
        <w:rPr>
          <w:sz w:val="22"/>
          <w:szCs w:val="22"/>
        </w:rPr>
        <w:t xml:space="preserve">podáva žiadateľovi najdôležitejšie informácie potrebné pre </w:t>
      </w:r>
      <w:r w:rsidR="00AD12CC">
        <w:rPr>
          <w:sz w:val="22"/>
          <w:szCs w:val="22"/>
        </w:rPr>
        <w:t xml:space="preserve">bezchybné </w:t>
      </w:r>
      <w:r>
        <w:rPr>
          <w:sz w:val="22"/>
          <w:szCs w:val="22"/>
        </w:rPr>
        <w:t xml:space="preserve">vypracovanie a predloženie </w:t>
      </w:r>
      <w:proofErr w:type="spellStart"/>
      <w:r w:rsidR="00E063FC">
        <w:rPr>
          <w:sz w:val="22"/>
          <w:szCs w:val="22"/>
        </w:rPr>
        <w:t>ŽoNFP</w:t>
      </w:r>
      <w:proofErr w:type="spellEnd"/>
      <w:r>
        <w:rPr>
          <w:sz w:val="22"/>
          <w:szCs w:val="22"/>
        </w:rPr>
        <w:t xml:space="preserve"> v rámci </w:t>
      </w:r>
      <w:r w:rsidR="00307D4C">
        <w:rPr>
          <w:sz w:val="22"/>
          <w:szCs w:val="22"/>
        </w:rPr>
        <w:t>vyhlásenej</w:t>
      </w:r>
      <w:r>
        <w:rPr>
          <w:sz w:val="22"/>
          <w:szCs w:val="22"/>
        </w:rPr>
        <w:t xml:space="preserve"> výzvy.</w:t>
      </w:r>
    </w:p>
    <w:p w:rsidR="00E4735D" w:rsidRPr="000855CE" w:rsidRDefault="00E4735D" w:rsidP="00F003A6">
      <w:pPr>
        <w:widowControl/>
        <w:tabs>
          <w:tab w:val="num" w:pos="360"/>
        </w:tabs>
        <w:adjustRightInd/>
        <w:spacing w:line="240" w:lineRule="auto"/>
        <w:textAlignment w:val="auto"/>
        <w:rPr>
          <w:sz w:val="22"/>
          <w:szCs w:val="22"/>
        </w:rPr>
      </w:pPr>
    </w:p>
    <w:p w:rsidR="00940271" w:rsidRPr="005C22BB" w:rsidRDefault="00B73163" w:rsidP="005C22BB">
      <w:pPr>
        <w:pStyle w:val="Nadpis2"/>
        <w:rPr>
          <w:szCs w:val="22"/>
        </w:rPr>
      </w:pPr>
      <w:bookmarkStart w:id="34" w:name="_Toc182813541"/>
      <w:bookmarkStart w:id="35" w:name="_Toc190503799"/>
      <w:bookmarkStart w:id="36" w:name="_Toc192994159"/>
      <w:bookmarkStart w:id="37" w:name="_Toc193037963"/>
      <w:bookmarkStart w:id="38" w:name="_Toc194483482"/>
      <w:bookmarkStart w:id="39" w:name="_Toc193036059"/>
      <w:bookmarkStart w:id="40" w:name="_Toc198488978"/>
      <w:bookmarkStart w:id="41" w:name="_Toc199053937"/>
      <w:bookmarkStart w:id="42" w:name="_Toc199575681"/>
      <w:bookmarkStart w:id="43" w:name="_Toc200973435"/>
      <w:bookmarkStart w:id="44" w:name="_Toc245692041"/>
      <w:r w:rsidRPr="005C22BB">
        <w:rPr>
          <w:rFonts w:eastAsia="Arial Unicode MS"/>
        </w:rPr>
        <w:t>Definícia pojmov</w:t>
      </w:r>
      <w:bookmarkEnd w:id="34"/>
      <w:bookmarkEnd w:id="35"/>
      <w:bookmarkEnd w:id="36"/>
      <w:bookmarkEnd w:id="37"/>
      <w:bookmarkEnd w:id="38"/>
      <w:bookmarkEnd w:id="39"/>
      <w:bookmarkEnd w:id="40"/>
      <w:bookmarkEnd w:id="41"/>
      <w:bookmarkEnd w:id="42"/>
      <w:bookmarkEnd w:id="43"/>
      <w:bookmarkEnd w:id="44"/>
      <w:r w:rsidR="004D5DCC" w:rsidRPr="005C22BB">
        <w:rPr>
          <w:rFonts w:eastAsia="Arial Unicode MS"/>
        </w:rPr>
        <w:t xml:space="preserve"> </w:t>
      </w:r>
    </w:p>
    <w:p w:rsidR="00307D4C" w:rsidRPr="000855CE" w:rsidRDefault="00307D4C" w:rsidP="00094240">
      <w:pPr>
        <w:pStyle w:val="Zkladntextb"/>
        <w:spacing w:line="240" w:lineRule="auto"/>
        <w:jc w:val="both"/>
        <w:rPr>
          <w:bCs/>
          <w:spacing w:val="1"/>
          <w:sz w:val="22"/>
          <w:szCs w:val="22"/>
        </w:rPr>
      </w:pPr>
    </w:p>
    <w:p w:rsidR="002C20FB" w:rsidRDefault="006812C1" w:rsidP="0025085F">
      <w:pPr>
        <w:pStyle w:val="Default"/>
        <w:spacing w:after="120"/>
        <w:jc w:val="both"/>
        <w:rPr>
          <w:rFonts w:ascii="Times New Roman" w:hAnsi="Times New Roman" w:cs="Times New Roman"/>
          <w:color w:val="auto"/>
          <w:spacing w:val="1"/>
          <w:sz w:val="22"/>
          <w:szCs w:val="22"/>
        </w:rPr>
      </w:pPr>
      <w:r w:rsidRPr="006812C1">
        <w:rPr>
          <w:rFonts w:ascii="Times New Roman" w:hAnsi="Times New Roman" w:cs="Times New Roman"/>
          <w:b/>
          <w:color w:val="auto"/>
          <w:spacing w:val="1"/>
          <w:sz w:val="22"/>
          <w:szCs w:val="22"/>
        </w:rPr>
        <w:t>Centrálny koordinačný orgán pre operačné programy v Národnom strategickom referenčnom rámci</w:t>
      </w:r>
      <w:r>
        <w:rPr>
          <w:rFonts w:ascii="Times New Roman" w:hAnsi="Times New Roman" w:cs="Times New Roman"/>
          <w:b/>
          <w:color w:val="auto"/>
          <w:spacing w:val="1"/>
          <w:sz w:val="22"/>
          <w:szCs w:val="22"/>
        </w:rPr>
        <w:t xml:space="preserve"> (ďalej len „CKO“) </w:t>
      </w:r>
      <w:r w:rsidR="0025085F">
        <w:rPr>
          <w:rFonts w:ascii="Times New Roman" w:hAnsi="Times New Roman" w:cs="Times New Roman"/>
          <w:color w:val="auto"/>
          <w:spacing w:val="1"/>
          <w:sz w:val="22"/>
          <w:szCs w:val="22"/>
        </w:rPr>
        <w:t>–</w:t>
      </w:r>
      <w:r>
        <w:rPr>
          <w:rFonts w:ascii="Times New Roman" w:hAnsi="Times New Roman" w:cs="Times New Roman"/>
          <w:color w:val="auto"/>
          <w:spacing w:val="1"/>
          <w:sz w:val="22"/>
          <w:szCs w:val="22"/>
        </w:rPr>
        <w:t xml:space="preserve"> </w:t>
      </w:r>
      <w:r w:rsidRPr="006812C1">
        <w:rPr>
          <w:rFonts w:ascii="Times New Roman" w:hAnsi="Times New Roman" w:cs="Times New Roman"/>
          <w:color w:val="auto"/>
          <w:spacing w:val="1"/>
          <w:sz w:val="22"/>
          <w:szCs w:val="22"/>
        </w:rPr>
        <w:t>hlavný orgán SR zodpovedný za účinné riadenie a</w:t>
      </w:r>
      <w:r w:rsidR="004B2D17">
        <w:rPr>
          <w:rFonts w:ascii="Times New Roman" w:hAnsi="Times New Roman" w:cs="Times New Roman"/>
          <w:color w:val="auto"/>
          <w:spacing w:val="1"/>
          <w:sz w:val="22"/>
          <w:szCs w:val="22"/>
        </w:rPr>
        <w:t> </w:t>
      </w:r>
      <w:r w:rsidRPr="006812C1">
        <w:rPr>
          <w:rFonts w:ascii="Times New Roman" w:hAnsi="Times New Roman" w:cs="Times New Roman"/>
          <w:color w:val="auto"/>
          <w:spacing w:val="1"/>
          <w:sz w:val="22"/>
          <w:szCs w:val="22"/>
        </w:rPr>
        <w:t>čerpanie ŠF a KF s</w:t>
      </w:r>
      <w:r w:rsidR="001D4494">
        <w:rPr>
          <w:rFonts w:ascii="Times New Roman" w:hAnsi="Times New Roman" w:cs="Times New Roman"/>
          <w:color w:val="auto"/>
          <w:spacing w:val="1"/>
          <w:sz w:val="22"/>
          <w:szCs w:val="22"/>
        </w:rPr>
        <w:t> </w:t>
      </w:r>
      <w:r w:rsidRPr="006812C1">
        <w:rPr>
          <w:rFonts w:ascii="Times New Roman" w:hAnsi="Times New Roman" w:cs="Times New Roman"/>
          <w:color w:val="auto"/>
          <w:spacing w:val="1"/>
          <w:sz w:val="22"/>
          <w:szCs w:val="22"/>
        </w:rPr>
        <w:t xml:space="preserve">cieľom zabezpečiť koordináciu procesov riadenia ŠF a KF v SR. </w:t>
      </w:r>
      <w:r w:rsidR="004B2D17">
        <w:rPr>
          <w:rFonts w:ascii="Times New Roman" w:hAnsi="Times New Roman" w:cs="Times New Roman"/>
          <w:color w:val="auto"/>
          <w:spacing w:val="1"/>
          <w:sz w:val="22"/>
          <w:szCs w:val="22"/>
        </w:rPr>
        <w:t>V </w:t>
      </w:r>
      <w:r w:rsidRPr="006812C1">
        <w:rPr>
          <w:rFonts w:ascii="Times New Roman" w:hAnsi="Times New Roman" w:cs="Times New Roman"/>
          <w:color w:val="auto"/>
          <w:spacing w:val="1"/>
          <w:sz w:val="22"/>
          <w:szCs w:val="22"/>
        </w:rPr>
        <w:t>podmienkach SR je CKO Ministerstvo výstavby a regionálneho rozvoja SR</w:t>
      </w:r>
      <w:r>
        <w:rPr>
          <w:rFonts w:ascii="Times New Roman" w:hAnsi="Times New Roman" w:cs="Times New Roman"/>
          <w:color w:val="auto"/>
          <w:spacing w:val="1"/>
          <w:sz w:val="22"/>
          <w:szCs w:val="22"/>
        </w:rPr>
        <w:t>;</w:t>
      </w:r>
    </w:p>
    <w:p w:rsidR="00F95EA3" w:rsidRDefault="00F95EA3" w:rsidP="004F681C">
      <w:pPr>
        <w:pStyle w:val="Zkladntextb"/>
        <w:spacing w:after="120" w:line="240" w:lineRule="auto"/>
        <w:jc w:val="both"/>
        <w:rPr>
          <w:b/>
          <w:spacing w:val="1"/>
          <w:sz w:val="22"/>
          <w:szCs w:val="22"/>
        </w:rPr>
      </w:pPr>
      <w:r w:rsidRPr="0025085F">
        <w:rPr>
          <w:b/>
          <w:spacing w:val="1"/>
          <w:sz w:val="22"/>
          <w:szCs w:val="22"/>
        </w:rPr>
        <w:t>Finančná analýz</w:t>
      </w:r>
      <w:r>
        <w:rPr>
          <w:b/>
          <w:spacing w:val="1"/>
          <w:sz w:val="22"/>
          <w:szCs w:val="22"/>
        </w:rPr>
        <w:t>a</w:t>
      </w:r>
      <w:r w:rsidRPr="0025085F">
        <w:rPr>
          <w:b/>
          <w:spacing w:val="1"/>
          <w:sz w:val="22"/>
          <w:szCs w:val="22"/>
        </w:rPr>
        <w:t xml:space="preserve"> </w:t>
      </w:r>
      <w:r>
        <w:rPr>
          <w:spacing w:val="1"/>
          <w:sz w:val="22"/>
          <w:szCs w:val="22"/>
        </w:rPr>
        <w:t xml:space="preserve">– </w:t>
      </w:r>
      <w:r w:rsidRPr="0025085F">
        <w:rPr>
          <w:spacing w:val="1"/>
          <w:sz w:val="22"/>
          <w:szCs w:val="22"/>
        </w:rPr>
        <w:t>posúdenie finančnej výkonnosti projektu pomocou finančných ukazovateľov zostavených na základe diskontovaných peňažných tokov porovnaním situácie s</w:t>
      </w:r>
      <w:r>
        <w:rPr>
          <w:spacing w:val="1"/>
          <w:sz w:val="22"/>
          <w:szCs w:val="22"/>
        </w:rPr>
        <w:t> </w:t>
      </w:r>
      <w:r w:rsidRPr="0025085F">
        <w:rPr>
          <w:spacing w:val="1"/>
          <w:sz w:val="22"/>
          <w:szCs w:val="22"/>
        </w:rPr>
        <w:t>a</w:t>
      </w:r>
      <w:r>
        <w:rPr>
          <w:spacing w:val="1"/>
          <w:sz w:val="22"/>
          <w:szCs w:val="22"/>
        </w:rPr>
        <w:t> </w:t>
      </w:r>
      <w:r w:rsidRPr="0025085F">
        <w:rPr>
          <w:spacing w:val="1"/>
          <w:sz w:val="22"/>
          <w:szCs w:val="22"/>
        </w:rPr>
        <w:t>bez financovania projektu</w:t>
      </w:r>
      <w:r>
        <w:rPr>
          <w:b/>
          <w:spacing w:val="1"/>
          <w:sz w:val="22"/>
          <w:szCs w:val="22"/>
        </w:rPr>
        <w:t>;</w:t>
      </w:r>
    </w:p>
    <w:p w:rsidR="0067694B" w:rsidRDefault="0067694B" w:rsidP="004F681C">
      <w:pPr>
        <w:pStyle w:val="Zkladntextb"/>
        <w:spacing w:after="120" w:line="240" w:lineRule="auto"/>
        <w:jc w:val="both"/>
        <w:rPr>
          <w:spacing w:val="1"/>
          <w:sz w:val="22"/>
        </w:rPr>
      </w:pPr>
      <w:r w:rsidRPr="00307D4C">
        <w:rPr>
          <w:b/>
          <w:spacing w:val="1"/>
          <w:sz w:val="22"/>
          <w:szCs w:val="22"/>
        </w:rPr>
        <w:t>Indikátor</w:t>
      </w:r>
      <w:r w:rsidRPr="00307D4C">
        <w:rPr>
          <w:spacing w:val="1"/>
          <w:sz w:val="22"/>
          <w:szCs w:val="22"/>
        </w:rPr>
        <w:t xml:space="preserve"> </w:t>
      </w:r>
      <w:r w:rsidR="0025085F">
        <w:rPr>
          <w:spacing w:val="1"/>
          <w:sz w:val="22"/>
          <w:szCs w:val="22"/>
        </w:rPr>
        <w:t>–</w:t>
      </w:r>
      <w:r w:rsidRPr="00307D4C">
        <w:rPr>
          <w:spacing w:val="1"/>
          <w:sz w:val="22"/>
          <w:szCs w:val="22"/>
        </w:rPr>
        <w:t xml:space="preserve"> </w:t>
      </w:r>
      <w:r w:rsidR="00567773" w:rsidRPr="00307D4C">
        <w:rPr>
          <w:spacing w:val="1"/>
          <w:sz w:val="22"/>
          <w:szCs w:val="22"/>
        </w:rPr>
        <w:t xml:space="preserve">záväzný ukazovateľ plnenia cieľov projektu a programu počas realizácie projektu </w:t>
      </w:r>
      <w:r w:rsidR="00847AB9">
        <w:rPr>
          <w:spacing w:val="1"/>
          <w:sz w:val="22"/>
          <w:szCs w:val="22"/>
        </w:rPr>
        <w:t xml:space="preserve">(indikátory výstupu súvisiace s ukončením aktivít) </w:t>
      </w:r>
      <w:r w:rsidR="00567773" w:rsidRPr="00307D4C">
        <w:rPr>
          <w:spacing w:val="1"/>
          <w:sz w:val="22"/>
          <w:szCs w:val="22"/>
        </w:rPr>
        <w:t>a po jeho ukončení</w:t>
      </w:r>
      <w:r w:rsidR="00847AB9">
        <w:rPr>
          <w:spacing w:val="1"/>
          <w:sz w:val="22"/>
          <w:szCs w:val="22"/>
        </w:rPr>
        <w:t xml:space="preserve"> (indikátory výsledku a dopadu)</w:t>
      </w:r>
      <w:r w:rsidR="00307D4C" w:rsidRPr="000855CE">
        <w:rPr>
          <w:spacing w:val="1"/>
          <w:sz w:val="22"/>
        </w:rPr>
        <w:t>;</w:t>
      </w:r>
    </w:p>
    <w:p w:rsidR="004F681C" w:rsidRPr="004A3244" w:rsidRDefault="004F681C" w:rsidP="004F681C">
      <w:pPr>
        <w:pStyle w:val="Zkladntextb"/>
        <w:spacing w:after="120" w:line="240" w:lineRule="auto"/>
        <w:jc w:val="both"/>
        <w:rPr>
          <w:spacing w:val="1"/>
          <w:sz w:val="22"/>
        </w:rPr>
      </w:pPr>
      <w:r w:rsidRPr="004F681C">
        <w:rPr>
          <w:b/>
          <w:spacing w:val="1"/>
          <w:sz w:val="22"/>
          <w:szCs w:val="22"/>
        </w:rPr>
        <w:t>IT Monitorovací systém</w:t>
      </w:r>
      <w:r>
        <w:rPr>
          <w:spacing w:val="1"/>
          <w:sz w:val="22"/>
        </w:rPr>
        <w:t xml:space="preserve"> </w:t>
      </w:r>
      <w:r w:rsidR="004A3244">
        <w:rPr>
          <w:spacing w:val="1"/>
          <w:sz w:val="22"/>
        </w:rPr>
        <w:t xml:space="preserve">(ďalej „ITMS“) </w:t>
      </w:r>
      <w:r w:rsidR="0025085F">
        <w:rPr>
          <w:spacing w:val="1"/>
          <w:sz w:val="22"/>
        </w:rPr>
        <w:t>–</w:t>
      </w:r>
      <w:r w:rsidR="004A3244">
        <w:rPr>
          <w:spacing w:val="1"/>
          <w:sz w:val="22"/>
        </w:rPr>
        <w:t xml:space="preserve"> </w:t>
      </w:r>
      <w:r w:rsidR="004A3244" w:rsidRPr="004A3244">
        <w:rPr>
          <w:spacing w:val="1"/>
          <w:sz w:val="22"/>
        </w:rPr>
        <w:t>informačný systém, vyvíjaný a spravovaný CKO, ktorý zabezpečuje evidenciu údajov o NSRR, všetkých operačných programoch, projektoch, overeniach, kontrolách a auditoch za účelom efektívneho a transparentného monitorovania všetkých procesov spojených s implementáciou ŠF a KF. Zabezpečuje komunikáciu s databázou SFC2007 EK, monitorovacími systémami okolitých členských krajín, ako aj prijímateľmi.</w:t>
      </w:r>
    </w:p>
    <w:p w:rsidR="0067694B" w:rsidRDefault="0067694B" w:rsidP="00F675A8">
      <w:pPr>
        <w:pStyle w:val="Zkladntextb"/>
        <w:spacing w:before="120" w:line="240" w:lineRule="auto"/>
        <w:jc w:val="both"/>
        <w:rPr>
          <w:spacing w:val="1"/>
          <w:sz w:val="22"/>
        </w:rPr>
      </w:pPr>
      <w:r w:rsidRPr="000855CE">
        <w:rPr>
          <w:b/>
          <w:spacing w:val="1"/>
          <w:sz w:val="22"/>
          <w:szCs w:val="22"/>
        </w:rPr>
        <w:t>Konflikt záujmov -</w:t>
      </w:r>
      <w:r w:rsidRPr="000855CE">
        <w:rPr>
          <w:spacing w:val="1"/>
          <w:sz w:val="22"/>
          <w:szCs w:val="22"/>
        </w:rPr>
        <w:t xml:space="preserve"> </w:t>
      </w:r>
      <w:r w:rsidR="0025085F" w:rsidRPr="0025085F">
        <w:rPr>
          <w:spacing w:val="1"/>
          <w:sz w:val="22"/>
          <w:szCs w:val="22"/>
        </w:rPr>
        <w:t>situácia, kedy z dôvodov osobných alebo iných obdobných vzťahov zdieľaných medzi žiadateľom o poskytnutie pomoci a osobami vystupujúcimi na strane poskytovateľov týchto prostriedkov alebo medzi prijímateľom a jeho dodávateľom môže byť narušený alebo ohrozený záujem na nestrannom a transparentnom výkone funkcií, ktoré súvisia s</w:t>
      </w:r>
      <w:r w:rsidR="004B2D17">
        <w:rPr>
          <w:spacing w:val="1"/>
          <w:sz w:val="22"/>
          <w:szCs w:val="22"/>
        </w:rPr>
        <w:t> </w:t>
      </w:r>
      <w:r w:rsidR="0025085F" w:rsidRPr="0025085F">
        <w:rPr>
          <w:spacing w:val="1"/>
          <w:sz w:val="22"/>
          <w:szCs w:val="22"/>
        </w:rPr>
        <w:t>prípravou a implementáciou výziev na predkladanie projektov, s hodnotením, schvaľovaním a</w:t>
      </w:r>
      <w:r w:rsidR="004B2D17">
        <w:rPr>
          <w:spacing w:val="1"/>
          <w:sz w:val="22"/>
          <w:szCs w:val="22"/>
        </w:rPr>
        <w:t> </w:t>
      </w:r>
      <w:r w:rsidR="0025085F" w:rsidRPr="0025085F">
        <w:rPr>
          <w:spacing w:val="1"/>
          <w:sz w:val="22"/>
          <w:szCs w:val="22"/>
        </w:rPr>
        <w:t>výberom z predkladaných projektov, ako aj ich monitorovaním a priebežným hodnotením v</w:t>
      </w:r>
      <w:r w:rsidR="004B2D17">
        <w:rPr>
          <w:spacing w:val="1"/>
          <w:sz w:val="22"/>
          <w:szCs w:val="22"/>
        </w:rPr>
        <w:t> </w:t>
      </w:r>
      <w:r w:rsidR="0025085F" w:rsidRPr="0025085F">
        <w:rPr>
          <w:spacing w:val="1"/>
          <w:sz w:val="22"/>
          <w:szCs w:val="22"/>
        </w:rPr>
        <w:t>procese implementácie projektov</w:t>
      </w:r>
      <w:r w:rsidRPr="000855CE">
        <w:rPr>
          <w:spacing w:val="1"/>
          <w:sz w:val="22"/>
        </w:rPr>
        <w:t xml:space="preserve">; </w:t>
      </w:r>
    </w:p>
    <w:p w:rsidR="0025085F" w:rsidRPr="0025085F" w:rsidRDefault="0025085F" w:rsidP="00F675A8">
      <w:pPr>
        <w:pStyle w:val="Zkladntextb"/>
        <w:spacing w:before="120" w:line="240" w:lineRule="auto"/>
        <w:jc w:val="both"/>
        <w:rPr>
          <w:spacing w:val="1"/>
          <w:sz w:val="22"/>
        </w:rPr>
      </w:pPr>
      <w:r w:rsidRPr="0025085F">
        <w:rPr>
          <w:b/>
          <w:spacing w:val="1"/>
          <w:sz w:val="22"/>
        </w:rPr>
        <w:t>Lehota</w:t>
      </w:r>
      <w:r>
        <w:rPr>
          <w:spacing w:val="1"/>
          <w:sz w:val="22"/>
        </w:rPr>
        <w:t xml:space="preserve"> – </w:t>
      </w:r>
      <w:r w:rsidRPr="0025085F">
        <w:rPr>
          <w:spacing w:val="1"/>
          <w:sz w:val="22"/>
        </w:rPr>
        <w:t xml:space="preserve">ak nie je v </w:t>
      </w:r>
      <w:r>
        <w:rPr>
          <w:spacing w:val="1"/>
          <w:sz w:val="22"/>
        </w:rPr>
        <w:t>tejto</w:t>
      </w:r>
      <w:r w:rsidRPr="0025085F">
        <w:rPr>
          <w:spacing w:val="1"/>
          <w:sz w:val="22"/>
        </w:rPr>
        <w:t xml:space="preserve"> </w:t>
      </w:r>
      <w:r>
        <w:rPr>
          <w:spacing w:val="1"/>
          <w:sz w:val="22"/>
        </w:rPr>
        <w:t>Príručke</w:t>
      </w:r>
      <w:r w:rsidRPr="0025085F">
        <w:rPr>
          <w:spacing w:val="1"/>
          <w:sz w:val="22"/>
        </w:rPr>
        <w:t xml:space="preserve"> uvedené inak, za dni sa považujú kalendárne dni. Do plynutia lehoty sa nezapočítava deň, keď došlo k skutočnosti určujúcej začiatok lehoty.</w:t>
      </w:r>
      <w:r>
        <w:rPr>
          <w:spacing w:val="1"/>
          <w:sz w:val="22"/>
        </w:rPr>
        <w:t xml:space="preserve"> </w:t>
      </w:r>
      <w:r w:rsidRPr="0025085F">
        <w:rPr>
          <w:spacing w:val="1"/>
          <w:sz w:val="22"/>
        </w:rPr>
        <w:t xml:space="preserve">Lehoty určené podľa týždňov, mesiacov alebo rokov sa končia uplynutím toho dňa, ktorý sa svojím označením zhoduje </w:t>
      </w:r>
      <w:r w:rsidR="00D77385">
        <w:rPr>
          <w:spacing w:val="1"/>
          <w:sz w:val="22"/>
        </w:rPr>
        <w:t>s </w:t>
      </w:r>
      <w:r w:rsidRPr="0025085F">
        <w:rPr>
          <w:spacing w:val="1"/>
          <w:sz w:val="22"/>
        </w:rPr>
        <w:t xml:space="preserve">dňom, keď došlo k skutočnosti určujúcej začiatok lehoty, a ak ho v mesiaci niet, posledným dňom mesiaca. Ak koniec lehoty pripadne na sobotu, nedeľu alebo sviatok, je posledným dňom lehoty najbližší nasledujúci pracovný deň. Lehota je zachovaná, ak sa posledný deň lehoty podanie podá na </w:t>
      </w:r>
      <w:r>
        <w:rPr>
          <w:spacing w:val="1"/>
          <w:sz w:val="22"/>
        </w:rPr>
        <w:t>Riadiaci orgán</w:t>
      </w:r>
      <w:r w:rsidRPr="0025085F">
        <w:rPr>
          <w:spacing w:val="1"/>
          <w:sz w:val="22"/>
        </w:rPr>
        <w:t xml:space="preserve"> alebo ak sa podanie odovzdá na poštovú prepravu ak nie je v tomto dokumente uvedené inak</w:t>
      </w:r>
    </w:p>
    <w:p w:rsidR="003617C7" w:rsidRPr="003617C7" w:rsidRDefault="0067694B" w:rsidP="003617C7">
      <w:pPr>
        <w:pStyle w:val="Zkladntextb"/>
        <w:spacing w:before="120" w:line="240" w:lineRule="auto"/>
        <w:jc w:val="both"/>
        <w:rPr>
          <w:bCs/>
          <w:spacing w:val="1"/>
          <w:sz w:val="22"/>
          <w:szCs w:val="22"/>
        </w:rPr>
      </w:pPr>
      <w:r w:rsidRPr="000855CE">
        <w:rPr>
          <w:b/>
          <w:spacing w:val="1"/>
          <w:sz w:val="22"/>
          <w:szCs w:val="22"/>
        </w:rPr>
        <w:t>Nenávratný finančný príspevok</w:t>
      </w:r>
      <w:r w:rsidR="00307D4C">
        <w:rPr>
          <w:b/>
          <w:spacing w:val="1"/>
          <w:sz w:val="22"/>
          <w:szCs w:val="22"/>
        </w:rPr>
        <w:t xml:space="preserve"> </w:t>
      </w:r>
      <w:r w:rsidR="003617C7">
        <w:rPr>
          <w:b/>
          <w:spacing w:val="1"/>
          <w:sz w:val="22"/>
          <w:szCs w:val="22"/>
        </w:rPr>
        <w:t xml:space="preserve">(ďalej </w:t>
      </w:r>
      <w:r w:rsidR="0025085F">
        <w:rPr>
          <w:b/>
          <w:spacing w:val="1"/>
          <w:sz w:val="22"/>
          <w:szCs w:val="22"/>
        </w:rPr>
        <w:t>len</w:t>
      </w:r>
      <w:r w:rsidR="003617C7">
        <w:rPr>
          <w:b/>
          <w:spacing w:val="1"/>
          <w:sz w:val="22"/>
          <w:szCs w:val="22"/>
        </w:rPr>
        <w:t xml:space="preserve"> „NFP“) </w:t>
      </w:r>
      <w:r w:rsidRPr="000855CE">
        <w:rPr>
          <w:spacing w:val="1"/>
          <w:sz w:val="22"/>
          <w:szCs w:val="22"/>
        </w:rPr>
        <w:t xml:space="preserve">- </w:t>
      </w:r>
      <w:r w:rsidR="003617C7" w:rsidRPr="003617C7">
        <w:rPr>
          <w:bCs/>
          <w:spacing w:val="1"/>
          <w:sz w:val="22"/>
          <w:szCs w:val="22"/>
        </w:rPr>
        <w:t xml:space="preserve">suma finančných prostriedkov poskytnutá prijímateľovi na </w:t>
      </w:r>
      <w:r w:rsidR="003617C7" w:rsidRPr="00746F3C">
        <w:rPr>
          <w:bCs/>
          <w:spacing w:val="1"/>
          <w:sz w:val="22"/>
          <w:szCs w:val="22"/>
        </w:rPr>
        <w:t xml:space="preserve">základe </w:t>
      </w:r>
      <w:r w:rsidR="00450EE8" w:rsidRPr="00746F3C">
        <w:rPr>
          <w:bCs/>
          <w:spacing w:val="1"/>
          <w:sz w:val="22"/>
          <w:szCs w:val="22"/>
        </w:rPr>
        <w:t>žiadosti o poskytnutie NFP</w:t>
      </w:r>
      <w:r w:rsidR="003617C7" w:rsidRPr="00746F3C">
        <w:rPr>
          <w:bCs/>
          <w:spacing w:val="1"/>
          <w:sz w:val="22"/>
          <w:szCs w:val="22"/>
        </w:rPr>
        <w:t xml:space="preserve"> podľa podmienok</w:t>
      </w:r>
      <w:r w:rsidR="003617C7" w:rsidRPr="003617C7">
        <w:rPr>
          <w:bCs/>
          <w:spacing w:val="1"/>
          <w:sz w:val="22"/>
          <w:szCs w:val="22"/>
        </w:rPr>
        <w:t xml:space="preserve"> Zmluvy o poskytnutí nenávratného finančného príspevku z verejných prostriedkov v súlade so zákonom </w:t>
      </w:r>
      <w:r w:rsidR="00870B3B">
        <w:rPr>
          <w:bCs/>
          <w:spacing w:val="1"/>
          <w:sz w:val="22"/>
          <w:szCs w:val="22"/>
        </w:rPr>
        <w:t xml:space="preserve">č. </w:t>
      </w:r>
      <w:r w:rsidR="003617C7" w:rsidRPr="003617C7">
        <w:rPr>
          <w:bCs/>
          <w:spacing w:val="1"/>
          <w:sz w:val="22"/>
          <w:szCs w:val="22"/>
        </w:rPr>
        <w:t>523/2004 Z. z.</w:t>
      </w:r>
      <w:r w:rsidR="00A849F4">
        <w:rPr>
          <w:bCs/>
          <w:spacing w:val="1"/>
          <w:sz w:val="22"/>
          <w:szCs w:val="22"/>
        </w:rPr>
        <w:t xml:space="preserve"> o rozpočtových pravidlách verejnej správy a o zmene a doplnení niektorých zákonov</w:t>
      </w:r>
      <w:r w:rsidR="003617C7" w:rsidRPr="003617C7">
        <w:rPr>
          <w:bCs/>
          <w:spacing w:val="1"/>
          <w:sz w:val="22"/>
          <w:szCs w:val="22"/>
        </w:rPr>
        <w:t xml:space="preserve"> v znení neskorších predpisov</w:t>
      </w:r>
      <w:r w:rsidR="003617C7">
        <w:rPr>
          <w:bCs/>
          <w:spacing w:val="1"/>
          <w:sz w:val="22"/>
          <w:szCs w:val="22"/>
        </w:rPr>
        <w:t>;</w:t>
      </w:r>
      <w:r w:rsidR="003617C7" w:rsidRPr="003617C7">
        <w:rPr>
          <w:bCs/>
          <w:spacing w:val="1"/>
          <w:sz w:val="22"/>
          <w:szCs w:val="22"/>
        </w:rPr>
        <w:t xml:space="preserve"> </w:t>
      </w:r>
      <w:r w:rsidR="00450EE8">
        <w:rPr>
          <w:bCs/>
          <w:spacing w:val="1"/>
          <w:sz w:val="22"/>
          <w:szCs w:val="22"/>
        </w:rPr>
        <w:t xml:space="preserve"> </w:t>
      </w:r>
    </w:p>
    <w:p w:rsidR="00C14709" w:rsidRPr="00307D4C" w:rsidRDefault="00C14709" w:rsidP="0067694B">
      <w:pPr>
        <w:pStyle w:val="Zkladntextb"/>
        <w:spacing w:before="120" w:line="240" w:lineRule="auto"/>
        <w:jc w:val="both"/>
        <w:rPr>
          <w:sz w:val="22"/>
          <w:szCs w:val="22"/>
        </w:rPr>
      </w:pPr>
      <w:r w:rsidRPr="00307D4C">
        <w:rPr>
          <w:b/>
          <w:sz w:val="22"/>
          <w:szCs w:val="22"/>
        </w:rPr>
        <w:t xml:space="preserve">Nezrovnalosť - </w:t>
      </w:r>
      <w:r w:rsidRPr="00307D4C">
        <w:rPr>
          <w:sz w:val="22"/>
          <w:szCs w:val="22"/>
        </w:rPr>
        <w:t xml:space="preserve">akékoľvek porušenie legislatívy Európskych spoločenstiev vyplývajúce z konania alebo opomenutia konania hospodárskeho subjektu, dôsledkom čoho je alebo by mohlo byť </w:t>
      </w:r>
      <w:r w:rsidRPr="00307D4C">
        <w:rPr>
          <w:sz w:val="22"/>
          <w:szCs w:val="22"/>
        </w:rPr>
        <w:lastRenderedPageBreak/>
        <w:t>poškodenie všeobecného rozpočtu Európskych spoločenstiev alebo rozpočtov nimi spravovaných, a to buď znížením alebo stratou výnosov plynúcich z vlastných zdrojov vyberaných v mene Európskych spoločenstiev alebo započítaním neoprávnenej výdavkovej položky do rozpočtu Spoločenstva;</w:t>
      </w:r>
    </w:p>
    <w:p w:rsidR="00414494" w:rsidRDefault="00A96077" w:rsidP="0067694B">
      <w:pPr>
        <w:pStyle w:val="Zkladntextb"/>
        <w:spacing w:before="120" w:line="240" w:lineRule="auto"/>
        <w:jc w:val="both"/>
        <w:rPr>
          <w:sz w:val="22"/>
          <w:szCs w:val="22"/>
        </w:rPr>
      </w:pPr>
      <w:r w:rsidRPr="000855CE">
        <w:rPr>
          <w:b/>
          <w:sz w:val="22"/>
          <w:szCs w:val="22"/>
        </w:rPr>
        <w:t xml:space="preserve">Obchodná verejná súťaž </w:t>
      </w:r>
      <w:r w:rsidR="00A333D8">
        <w:rPr>
          <w:b/>
          <w:sz w:val="22"/>
          <w:szCs w:val="22"/>
        </w:rPr>
        <w:t xml:space="preserve">(ďalej aj „OVS“) </w:t>
      </w:r>
      <w:r w:rsidRPr="000855CE">
        <w:rPr>
          <w:b/>
          <w:sz w:val="22"/>
          <w:szCs w:val="22"/>
        </w:rPr>
        <w:t xml:space="preserve">- </w:t>
      </w:r>
      <w:r w:rsidRPr="000855CE">
        <w:rPr>
          <w:sz w:val="22"/>
          <w:szCs w:val="22"/>
        </w:rPr>
        <w:t>postupy definované v Obchodnom zákonníku č</w:t>
      </w:r>
      <w:r w:rsidR="004B2D17">
        <w:rPr>
          <w:sz w:val="22"/>
          <w:szCs w:val="22"/>
        </w:rPr>
        <w:t>. </w:t>
      </w:r>
      <w:r w:rsidRPr="000855CE">
        <w:rPr>
          <w:sz w:val="22"/>
          <w:szCs w:val="22"/>
        </w:rPr>
        <w:t>513/91 Zb., oddiel 3, Obchodná verejná súťaž, § 281 až § 288</w:t>
      </w:r>
      <w:r w:rsidR="00414494">
        <w:rPr>
          <w:sz w:val="22"/>
          <w:szCs w:val="22"/>
        </w:rPr>
        <w:t>;</w:t>
      </w:r>
    </w:p>
    <w:p w:rsidR="008D4E67" w:rsidRPr="000855CE" w:rsidRDefault="0067694B" w:rsidP="0067694B">
      <w:pPr>
        <w:pStyle w:val="Zkladntextb"/>
        <w:spacing w:before="120" w:line="240" w:lineRule="auto"/>
        <w:jc w:val="both"/>
        <w:rPr>
          <w:spacing w:val="1"/>
          <w:sz w:val="22"/>
          <w:szCs w:val="22"/>
        </w:rPr>
      </w:pPr>
      <w:r w:rsidRPr="000855CE">
        <w:rPr>
          <w:b/>
          <w:spacing w:val="1"/>
          <w:sz w:val="22"/>
          <w:szCs w:val="22"/>
        </w:rPr>
        <w:t>Obchodné dokumenty -</w:t>
      </w:r>
      <w:r w:rsidRPr="000855CE">
        <w:rPr>
          <w:bCs/>
          <w:spacing w:val="1"/>
          <w:sz w:val="22"/>
          <w:szCs w:val="22"/>
        </w:rPr>
        <w:t xml:space="preserve"> </w:t>
      </w:r>
      <w:r w:rsidRPr="000855CE">
        <w:rPr>
          <w:spacing w:val="1"/>
          <w:sz w:val="22"/>
          <w:szCs w:val="22"/>
        </w:rPr>
        <w:t>všetky písomné dokumenty</w:t>
      </w:r>
      <w:r w:rsidR="00C14709" w:rsidRPr="000855CE">
        <w:rPr>
          <w:spacing w:val="1"/>
          <w:sz w:val="22"/>
          <w:szCs w:val="22"/>
        </w:rPr>
        <w:t xml:space="preserve"> </w:t>
      </w:r>
      <w:r w:rsidR="00C14709" w:rsidRPr="00307D4C">
        <w:rPr>
          <w:sz w:val="22"/>
        </w:rPr>
        <w:t>(vrátane korešpondencie)</w:t>
      </w:r>
      <w:r w:rsidRPr="00307D4C">
        <w:rPr>
          <w:spacing w:val="1"/>
          <w:sz w:val="22"/>
          <w:szCs w:val="22"/>
        </w:rPr>
        <w:t xml:space="preserve">, týkajúce sa realizácie schváleného projektu na základe </w:t>
      </w:r>
      <w:r w:rsidR="00C14709" w:rsidRPr="00307D4C">
        <w:rPr>
          <w:spacing w:val="1"/>
          <w:sz w:val="22"/>
          <w:szCs w:val="22"/>
        </w:rPr>
        <w:t>z</w:t>
      </w:r>
      <w:r w:rsidRPr="00307D4C">
        <w:rPr>
          <w:spacing w:val="1"/>
          <w:sz w:val="22"/>
          <w:szCs w:val="22"/>
        </w:rPr>
        <w:t xml:space="preserve">mluvy o poskytnutí </w:t>
      </w:r>
      <w:r w:rsidR="00965EE0" w:rsidRPr="00307D4C">
        <w:rPr>
          <w:spacing w:val="1"/>
          <w:sz w:val="22"/>
          <w:szCs w:val="22"/>
        </w:rPr>
        <w:t>NFP</w:t>
      </w:r>
      <w:r w:rsidR="00965EE0" w:rsidRPr="000855CE">
        <w:rPr>
          <w:color w:val="0000FF"/>
          <w:spacing w:val="1"/>
          <w:sz w:val="22"/>
          <w:szCs w:val="22"/>
        </w:rPr>
        <w:t xml:space="preserve"> </w:t>
      </w:r>
      <w:r w:rsidRPr="000855CE">
        <w:rPr>
          <w:spacing w:val="1"/>
          <w:sz w:val="22"/>
          <w:szCs w:val="22"/>
        </w:rPr>
        <w:t>uzatvorenej medzi vykonávateľom a</w:t>
      </w:r>
      <w:r w:rsidR="001D4494">
        <w:rPr>
          <w:spacing w:val="1"/>
          <w:sz w:val="22"/>
          <w:szCs w:val="22"/>
        </w:rPr>
        <w:t> </w:t>
      </w:r>
      <w:r w:rsidRPr="000855CE">
        <w:rPr>
          <w:spacing w:val="1"/>
          <w:sz w:val="22"/>
          <w:szCs w:val="22"/>
        </w:rPr>
        <w:t>prijímateľom;</w:t>
      </w:r>
      <w:r w:rsidR="008D4E67">
        <w:rPr>
          <w:spacing w:val="1"/>
          <w:sz w:val="22"/>
          <w:szCs w:val="22"/>
        </w:rPr>
        <w:t xml:space="preserve"> </w:t>
      </w:r>
    </w:p>
    <w:p w:rsidR="002D7034" w:rsidRPr="00B353FF" w:rsidRDefault="0067694B" w:rsidP="002D7034">
      <w:pPr>
        <w:widowControl/>
        <w:tabs>
          <w:tab w:val="num" w:pos="1440"/>
        </w:tabs>
        <w:adjustRightInd/>
        <w:spacing w:before="120" w:line="240" w:lineRule="auto"/>
        <w:textAlignment w:val="auto"/>
        <w:rPr>
          <w:sz w:val="22"/>
          <w:szCs w:val="22"/>
        </w:rPr>
      </w:pPr>
      <w:r w:rsidRPr="000855CE">
        <w:rPr>
          <w:b/>
          <w:spacing w:val="1"/>
          <w:sz w:val="22"/>
          <w:szCs w:val="22"/>
        </w:rPr>
        <w:t xml:space="preserve">Oprávnené výdavky </w:t>
      </w:r>
      <w:r w:rsidRPr="000855CE">
        <w:rPr>
          <w:spacing w:val="1"/>
          <w:sz w:val="22"/>
          <w:szCs w:val="22"/>
        </w:rPr>
        <w:t xml:space="preserve">- predstavujú výdavky na projekt, </w:t>
      </w:r>
      <w:r w:rsidR="002D7034" w:rsidRPr="000855CE">
        <w:rPr>
          <w:sz w:val="22"/>
          <w:szCs w:val="22"/>
        </w:rPr>
        <w:t xml:space="preserve">pri ktorých je preukázaný súlad s legislatívou EÚ a SR, vznikli a boli skutočne uhradené </w:t>
      </w:r>
      <w:r w:rsidR="00965EE0" w:rsidRPr="000855CE">
        <w:rPr>
          <w:sz w:val="22"/>
          <w:szCs w:val="22"/>
        </w:rPr>
        <w:t xml:space="preserve">v období </w:t>
      </w:r>
      <w:r w:rsidR="00965EE0" w:rsidRPr="00307D4C">
        <w:rPr>
          <w:sz w:val="22"/>
          <w:szCs w:val="22"/>
        </w:rPr>
        <w:t xml:space="preserve">oprávnenosti výdavkov v zmysle </w:t>
      </w:r>
      <w:r w:rsidR="00AD6584">
        <w:rPr>
          <w:sz w:val="22"/>
          <w:szCs w:val="22"/>
        </w:rPr>
        <w:t xml:space="preserve">príslušnej </w:t>
      </w:r>
      <w:r w:rsidR="0061509C" w:rsidRPr="00307D4C">
        <w:rPr>
          <w:sz w:val="22"/>
          <w:szCs w:val="22"/>
        </w:rPr>
        <w:t>schémy</w:t>
      </w:r>
      <w:r w:rsidR="00307D4C">
        <w:rPr>
          <w:sz w:val="22"/>
          <w:szCs w:val="22"/>
        </w:rPr>
        <w:t>.</w:t>
      </w:r>
      <w:r w:rsidR="0061509C">
        <w:rPr>
          <w:color w:val="0000FF"/>
          <w:sz w:val="22"/>
          <w:szCs w:val="22"/>
        </w:rPr>
        <w:t xml:space="preserve"> </w:t>
      </w:r>
      <w:r w:rsidR="002D7034" w:rsidRPr="000855CE">
        <w:rPr>
          <w:sz w:val="22"/>
          <w:szCs w:val="22"/>
        </w:rPr>
        <w:t xml:space="preserve">Oprávnené výdavky musia byť identifikovateľné a preukázateľné a musia byť doložené účtovnými dokladmi, tzn. musia byť definitívne a zachytené zodpovedajúcim spôsobom a v súlade s požiadavkami legislatívy v účtovníctve alebo daňovej evidencii prijímateľa. Výdavky musia byť uhradené pred ich certifikáciou. </w:t>
      </w:r>
      <w:r w:rsidR="00902894" w:rsidRPr="00902894">
        <w:rPr>
          <w:sz w:val="22"/>
          <w:szCs w:val="22"/>
        </w:rPr>
        <w:t xml:space="preserve">Pre účely </w:t>
      </w:r>
      <w:r w:rsidR="00902894">
        <w:rPr>
          <w:sz w:val="22"/>
          <w:szCs w:val="22"/>
        </w:rPr>
        <w:t>tejto</w:t>
      </w:r>
      <w:r w:rsidR="00902894" w:rsidRPr="00902894">
        <w:rPr>
          <w:sz w:val="22"/>
          <w:szCs w:val="22"/>
        </w:rPr>
        <w:t xml:space="preserve"> </w:t>
      </w:r>
      <w:r w:rsidR="00902894">
        <w:rPr>
          <w:sz w:val="22"/>
          <w:szCs w:val="22"/>
        </w:rPr>
        <w:t xml:space="preserve">Príručky je používaná terminológia </w:t>
      </w:r>
      <w:r w:rsidR="00902894" w:rsidRPr="00902894">
        <w:rPr>
          <w:sz w:val="22"/>
          <w:szCs w:val="22"/>
        </w:rPr>
        <w:t>„výdavky“</w:t>
      </w:r>
      <w:r w:rsidR="00902894">
        <w:rPr>
          <w:sz w:val="22"/>
          <w:szCs w:val="22"/>
        </w:rPr>
        <w:t>, a to aj pre „náklady“</w:t>
      </w:r>
      <w:r w:rsidR="00902894" w:rsidRPr="00902894">
        <w:rPr>
          <w:sz w:val="22"/>
          <w:szCs w:val="22"/>
        </w:rPr>
        <w:t xml:space="preserve"> v zmysle zákona č. 431/2002 Z</w:t>
      </w:r>
      <w:r w:rsidR="00902894">
        <w:rPr>
          <w:sz w:val="22"/>
          <w:szCs w:val="22"/>
        </w:rPr>
        <w:t xml:space="preserve">. z. o účtovníctve, § 2, ods. </w:t>
      </w:r>
      <w:r w:rsidR="00902894" w:rsidRPr="00B353FF">
        <w:rPr>
          <w:sz w:val="22"/>
          <w:szCs w:val="22"/>
        </w:rPr>
        <w:t>4.</w:t>
      </w:r>
    </w:p>
    <w:p w:rsidR="0067694B" w:rsidRPr="000855CE" w:rsidRDefault="002D7034" w:rsidP="002D7034">
      <w:pPr>
        <w:widowControl/>
        <w:tabs>
          <w:tab w:val="num" w:pos="1440"/>
        </w:tabs>
        <w:adjustRightInd/>
        <w:spacing w:before="120" w:line="240" w:lineRule="auto"/>
        <w:textAlignment w:val="auto"/>
        <w:rPr>
          <w:spacing w:val="1"/>
          <w:sz w:val="22"/>
          <w:szCs w:val="22"/>
        </w:rPr>
      </w:pPr>
      <w:r w:rsidRPr="000855CE">
        <w:rPr>
          <w:b/>
          <w:bCs/>
          <w:sz w:val="22"/>
          <w:szCs w:val="22"/>
        </w:rPr>
        <w:t xml:space="preserve">Poškodenie finančných záujmov Európskych spoločenstiev </w:t>
      </w:r>
      <w:r w:rsidR="00965EE0" w:rsidRPr="000855CE">
        <w:rPr>
          <w:b/>
          <w:bCs/>
          <w:sz w:val="22"/>
          <w:szCs w:val="22"/>
        </w:rPr>
        <w:t>–</w:t>
      </w:r>
      <w:r w:rsidRPr="000855CE">
        <w:rPr>
          <w:b/>
          <w:bCs/>
          <w:sz w:val="22"/>
          <w:szCs w:val="22"/>
        </w:rPr>
        <w:t xml:space="preserve"> </w:t>
      </w:r>
      <w:r w:rsidRPr="000855CE">
        <w:rPr>
          <w:sz w:val="22"/>
          <w:szCs w:val="22"/>
        </w:rPr>
        <w:t>konanie spojené s predložením falšovaných, nesprávnych alebo neúplných výkazov alebo dokladov, alebo neposkytnutie povinných údajov, alebo použitie prostriedkov zo všeobecného rozpočtu Európskych spoločenstiev, z rozpočtu spravovaného Európskymi spoločenstvami alebo v zastúpení Európskych spoločenstiev na iný účel, ako boli pôvodne určené, takým spôsobom</w:t>
      </w:r>
      <w:r w:rsidR="00B0702F" w:rsidRPr="000855CE">
        <w:rPr>
          <w:sz w:val="22"/>
          <w:szCs w:val="22"/>
        </w:rPr>
        <w:t>,</w:t>
      </w:r>
      <w:r w:rsidRPr="000855CE">
        <w:rPr>
          <w:sz w:val="22"/>
          <w:szCs w:val="22"/>
        </w:rPr>
        <w:t xml:space="preserve"> že  sa umožní spôsobenie sprenevery alebo protiprávne zadržanie prostriedkov z uvedeného rozpočtu</w:t>
      </w:r>
      <w:r w:rsidR="008D4E67">
        <w:rPr>
          <w:sz w:val="22"/>
          <w:szCs w:val="22"/>
        </w:rPr>
        <w:t>;</w:t>
      </w:r>
    </w:p>
    <w:p w:rsidR="0067694B" w:rsidRPr="000855CE" w:rsidRDefault="0067694B" w:rsidP="0067694B">
      <w:pPr>
        <w:pStyle w:val="Zkladntextb"/>
        <w:spacing w:before="120" w:line="240" w:lineRule="auto"/>
        <w:jc w:val="both"/>
        <w:rPr>
          <w:spacing w:val="1"/>
          <w:sz w:val="22"/>
          <w:szCs w:val="22"/>
        </w:rPr>
      </w:pPr>
      <w:r w:rsidRPr="000855CE">
        <w:rPr>
          <w:b/>
          <w:bCs/>
          <w:spacing w:val="1"/>
          <w:sz w:val="22"/>
          <w:szCs w:val="22"/>
        </w:rPr>
        <w:t xml:space="preserve">Prijímateľ </w:t>
      </w:r>
      <w:r w:rsidR="00965EE0" w:rsidRPr="000855CE">
        <w:rPr>
          <w:spacing w:val="1"/>
          <w:sz w:val="22"/>
          <w:szCs w:val="22"/>
        </w:rPr>
        <w:t>–</w:t>
      </w:r>
      <w:r w:rsidRPr="000855CE">
        <w:rPr>
          <w:spacing w:val="1"/>
          <w:sz w:val="22"/>
          <w:szCs w:val="22"/>
        </w:rPr>
        <w:t xml:space="preserve"> </w:t>
      </w:r>
      <w:r w:rsidR="00165564" w:rsidRPr="00165564">
        <w:rPr>
          <w:spacing w:val="1"/>
          <w:sz w:val="22"/>
          <w:szCs w:val="22"/>
        </w:rPr>
        <w:t>hospodársky subjekt, orgán alebo podnik, či už verejnoprávny alebo súkromný, zodpovedný za začatie vykonávanie a ukončenie projektu, ktorému sú za účelom realizácie projektu poskytované prostriedky verejných rozpočtov</w:t>
      </w:r>
      <w:r w:rsidR="00D06A02">
        <w:rPr>
          <w:spacing w:val="1"/>
          <w:sz w:val="22"/>
          <w:szCs w:val="22"/>
        </w:rPr>
        <w:t>.</w:t>
      </w:r>
      <w:r w:rsidR="004206BC">
        <w:rPr>
          <w:spacing w:val="1"/>
          <w:sz w:val="22"/>
          <w:szCs w:val="22"/>
        </w:rPr>
        <w:t xml:space="preserve"> </w:t>
      </w:r>
      <w:r w:rsidR="004206BC" w:rsidRPr="004206BC">
        <w:rPr>
          <w:spacing w:val="1"/>
          <w:sz w:val="22"/>
          <w:szCs w:val="22"/>
        </w:rPr>
        <w:t>Do podpisu zmluvy o poskytnutí NFP sa prijímateľ považuje za žiadateľa o poskytnutie pomoci.</w:t>
      </w:r>
    </w:p>
    <w:p w:rsidR="0067694B" w:rsidRDefault="0067694B" w:rsidP="0067694B">
      <w:pPr>
        <w:pStyle w:val="Zkladntextb"/>
        <w:spacing w:before="120" w:line="240" w:lineRule="auto"/>
        <w:jc w:val="both"/>
        <w:rPr>
          <w:spacing w:val="1"/>
          <w:sz w:val="22"/>
          <w:szCs w:val="22"/>
        </w:rPr>
      </w:pPr>
      <w:r w:rsidRPr="000855CE">
        <w:rPr>
          <w:b/>
          <w:spacing w:val="1"/>
          <w:sz w:val="22"/>
          <w:szCs w:val="22"/>
        </w:rPr>
        <w:t xml:space="preserve">Projekt </w:t>
      </w:r>
      <w:r w:rsidR="00965EE0" w:rsidRPr="000855CE">
        <w:rPr>
          <w:b/>
          <w:spacing w:val="1"/>
          <w:sz w:val="22"/>
          <w:szCs w:val="22"/>
        </w:rPr>
        <w:t>–</w:t>
      </w:r>
      <w:r w:rsidRPr="000855CE">
        <w:rPr>
          <w:b/>
          <w:spacing w:val="1"/>
          <w:sz w:val="22"/>
          <w:szCs w:val="22"/>
        </w:rPr>
        <w:t xml:space="preserve"> </w:t>
      </w:r>
      <w:r w:rsidR="00165564" w:rsidRPr="00165564">
        <w:rPr>
          <w:spacing w:val="1"/>
          <w:sz w:val="22"/>
          <w:szCs w:val="22"/>
        </w:rPr>
        <w:t>operácia, realizovaná v súlade so zmluvou o poskytnutí NFP resp. iným právnym titulom pozostávajúca z jasne definovaných aktivít realizovaných vyčlenenými nástrojmi a</w:t>
      </w:r>
      <w:r w:rsidR="004B2D17">
        <w:rPr>
          <w:spacing w:val="1"/>
          <w:sz w:val="22"/>
          <w:szCs w:val="22"/>
        </w:rPr>
        <w:t> </w:t>
      </w:r>
      <w:r w:rsidR="00165564" w:rsidRPr="00165564">
        <w:rPr>
          <w:spacing w:val="1"/>
          <w:sz w:val="22"/>
          <w:szCs w:val="22"/>
        </w:rPr>
        <w:t>prostriedkami v definovanom období, vybraná v súlade s procesom schvaľovania žiadostí o</w:t>
      </w:r>
      <w:r w:rsidR="004B2D17">
        <w:rPr>
          <w:spacing w:val="1"/>
          <w:sz w:val="22"/>
          <w:szCs w:val="22"/>
        </w:rPr>
        <w:t> </w:t>
      </w:r>
      <w:r w:rsidR="00165564" w:rsidRPr="00165564">
        <w:rPr>
          <w:spacing w:val="1"/>
          <w:sz w:val="22"/>
          <w:szCs w:val="22"/>
        </w:rPr>
        <w:t xml:space="preserve">NFP, ktorá prispieva </w:t>
      </w:r>
      <w:r w:rsidR="00D77385">
        <w:rPr>
          <w:spacing w:val="1"/>
          <w:sz w:val="22"/>
          <w:szCs w:val="22"/>
        </w:rPr>
        <w:t>k </w:t>
      </w:r>
      <w:r w:rsidR="00165564" w:rsidRPr="00165564">
        <w:rPr>
          <w:spacing w:val="1"/>
          <w:sz w:val="22"/>
          <w:szCs w:val="22"/>
        </w:rPr>
        <w:t>plneniu cieľov prioritnej osi a</w:t>
      </w:r>
      <w:r w:rsidR="00165564">
        <w:rPr>
          <w:spacing w:val="1"/>
          <w:sz w:val="22"/>
          <w:szCs w:val="22"/>
        </w:rPr>
        <w:t> operačného programu</w:t>
      </w:r>
      <w:r w:rsidR="008D4E67">
        <w:rPr>
          <w:spacing w:val="1"/>
          <w:sz w:val="22"/>
          <w:szCs w:val="22"/>
        </w:rPr>
        <w:t>;</w:t>
      </w:r>
    </w:p>
    <w:p w:rsidR="004520AF" w:rsidRPr="000855CE" w:rsidRDefault="004520AF" w:rsidP="004520AF">
      <w:pPr>
        <w:pStyle w:val="Zkladntextb"/>
        <w:spacing w:before="120" w:line="240" w:lineRule="auto"/>
        <w:jc w:val="both"/>
        <w:rPr>
          <w:bCs/>
          <w:spacing w:val="1"/>
          <w:sz w:val="22"/>
          <w:szCs w:val="22"/>
        </w:rPr>
      </w:pPr>
      <w:r w:rsidRPr="000855CE">
        <w:rPr>
          <w:b/>
          <w:bCs/>
          <w:spacing w:val="1"/>
          <w:sz w:val="22"/>
          <w:szCs w:val="22"/>
        </w:rPr>
        <w:t xml:space="preserve">Poskytovateľ pomoci </w:t>
      </w:r>
      <w:r w:rsidRPr="000855CE">
        <w:rPr>
          <w:bCs/>
          <w:spacing w:val="1"/>
          <w:sz w:val="22"/>
          <w:szCs w:val="22"/>
        </w:rPr>
        <w:t>(ďalej len „poskytovateľ“) –</w:t>
      </w:r>
      <w:r w:rsidRPr="000855CE">
        <w:rPr>
          <w:spacing w:val="1"/>
          <w:sz w:val="22"/>
          <w:szCs w:val="22"/>
        </w:rPr>
        <w:t xml:space="preserve"> v zmysle </w:t>
      </w:r>
      <w:r w:rsidR="0061509C" w:rsidRPr="00307D4C">
        <w:rPr>
          <w:spacing w:val="1"/>
          <w:sz w:val="22"/>
          <w:szCs w:val="22"/>
        </w:rPr>
        <w:t>schémy</w:t>
      </w:r>
      <w:r w:rsidR="0061509C" w:rsidRPr="0061509C">
        <w:rPr>
          <w:spacing w:val="1"/>
          <w:sz w:val="22"/>
          <w:szCs w:val="22"/>
        </w:rPr>
        <w:t xml:space="preserve"> </w:t>
      </w:r>
      <w:r w:rsidRPr="000855CE">
        <w:rPr>
          <w:bCs/>
          <w:spacing w:val="1"/>
          <w:sz w:val="22"/>
          <w:szCs w:val="22"/>
        </w:rPr>
        <w:t>je poskytovateľom Ministerstvo hospodárstva</w:t>
      </w:r>
      <w:r w:rsidR="0079464A" w:rsidRPr="000855CE">
        <w:rPr>
          <w:bCs/>
          <w:spacing w:val="1"/>
          <w:sz w:val="22"/>
          <w:szCs w:val="22"/>
        </w:rPr>
        <w:t xml:space="preserve"> </w:t>
      </w:r>
      <w:r w:rsidR="00847AB9">
        <w:rPr>
          <w:bCs/>
          <w:spacing w:val="1"/>
          <w:sz w:val="22"/>
          <w:szCs w:val="22"/>
        </w:rPr>
        <w:t>Slovenskej republiky</w:t>
      </w:r>
      <w:r w:rsidR="00847AB9" w:rsidRPr="000855CE">
        <w:rPr>
          <w:bCs/>
          <w:spacing w:val="1"/>
          <w:sz w:val="22"/>
          <w:szCs w:val="22"/>
        </w:rPr>
        <w:t xml:space="preserve"> </w:t>
      </w:r>
      <w:r w:rsidRPr="000855CE">
        <w:rPr>
          <w:bCs/>
          <w:spacing w:val="1"/>
          <w:sz w:val="22"/>
          <w:szCs w:val="22"/>
        </w:rPr>
        <w:t xml:space="preserve">ako Riadiaci orgán pre </w:t>
      </w:r>
      <w:r w:rsidR="0079464A" w:rsidRPr="00D77107">
        <w:rPr>
          <w:bCs/>
          <w:spacing w:val="1"/>
          <w:sz w:val="22"/>
          <w:szCs w:val="22"/>
        </w:rPr>
        <w:t xml:space="preserve">OP </w:t>
      </w:r>
      <w:proofErr w:type="spellStart"/>
      <w:r w:rsidR="0079464A" w:rsidRPr="00D77107">
        <w:rPr>
          <w:bCs/>
          <w:spacing w:val="1"/>
          <w:sz w:val="22"/>
          <w:szCs w:val="22"/>
        </w:rPr>
        <w:t>KaHR</w:t>
      </w:r>
      <w:proofErr w:type="spellEnd"/>
      <w:r w:rsidR="008D4E67">
        <w:rPr>
          <w:bCs/>
          <w:spacing w:val="1"/>
          <w:sz w:val="22"/>
          <w:szCs w:val="22"/>
        </w:rPr>
        <w:t>;</w:t>
      </w:r>
    </w:p>
    <w:p w:rsidR="0067694B" w:rsidRPr="000855CE" w:rsidRDefault="00AA3C82" w:rsidP="00F01BC4">
      <w:pPr>
        <w:pStyle w:val="Zkladntextb"/>
        <w:spacing w:before="120" w:line="240" w:lineRule="auto"/>
        <w:jc w:val="both"/>
        <w:rPr>
          <w:spacing w:val="1"/>
          <w:sz w:val="22"/>
          <w:szCs w:val="22"/>
        </w:rPr>
      </w:pPr>
      <w:r w:rsidRPr="000855CE">
        <w:rPr>
          <w:b/>
          <w:bCs/>
          <w:spacing w:val="1"/>
          <w:sz w:val="22"/>
          <w:szCs w:val="22"/>
        </w:rPr>
        <w:t>Riadiaci orgán</w:t>
      </w:r>
      <w:r w:rsidRPr="000855CE">
        <w:rPr>
          <w:bCs/>
          <w:spacing w:val="1"/>
          <w:sz w:val="22"/>
          <w:szCs w:val="22"/>
        </w:rPr>
        <w:t xml:space="preserve"> (</w:t>
      </w:r>
      <w:r w:rsidR="00847AB9">
        <w:rPr>
          <w:bCs/>
          <w:spacing w:val="1"/>
          <w:sz w:val="22"/>
          <w:szCs w:val="22"/>
        </w:rPr>
        <w:t>ďalej len „</w:t>
      </w:r>
      <w:r w:rsidRPr="000855CE">
        <w:rPr>
          <w:bCs/>
          <w:spacing w:val="1"/>
          <w:sz w:val="22"/>
          <w:szCs w:val="22"/>
        </w:rPr>
        <w:t>RO</w:t>
      </w:r>
      <w:r w:rsidR="00847AB9">
        <w:rPr>
          <w:bCs/>
          <w:spacing w:val="1"/>
          <w:sz w:val="22"/>
          <w:szCs w:val="22"/>
        </w:rPr>
        <w:t>“</w:t>
      </w:r>
      <w:r w:rsidR="0049154F">
        <w:rPr>
          <w:bCs/>
          <w:spacing w:val="1"/>
          <w:sz w:val="22"/>
          <w:szCs w:val="22"/>
        </w:rPr>
        <w:t xml:space="preserve"> – ďalej len „poskytovateľ</w:t>
      </w:r>
      <w:r w:rsidR="0049154F" w:rsidRPr="000F65E6">
        <w:rPr>
          <w:bCs/>
          <w:color w:val="000000"/>
          <w:spacing w:val="1"/>
          <w:sz w:val="22"/>
          <w:szCs w:val="22"/>
        </w:rPr>
        <w:t>“)</w:t>
      </w:r>
      <w:r w:rsidRPr="000F65E6">
        <w:rPr>
          <w:bCs/>
          <w:color w:val="000000"/>
          <w:spacing w:val="1"/>
          <w:sz w:val="22"/>
          <w:szCs w:val="22"/>
        </w:rPr>
        <w:t xml:space="preserve"> </w:t>
      </w:r>
      <w:r w:rsidR="00965EE0" w:rsidRPr="000F65E6">
        <w:rPr>
          <w:bCs/>
          <w:color w:val="000000"/>
          <w:spacing w:val="1"/>
          <w:sz w:val="22"/>
          <w:szCs w:val="22"/>
        </w:rPr>
        <w:t>–</w:t>
      </w:r>
      <w:r w:rsidR="00A76492" w:rsidRPr="000855CE">
        <w:rPr>
          <w:bCs/>
          <w:color w:val="0000FF"/>
          <w:spacing w:val="1"/>
          <w:sz w:val="22"/>
          <w:szCs w:val="22"/>
        </w:rPr>
        <w:t xml:space="preserve"> </w:t>
      </w:r>
      <w:r w:rsidR="00165564" w:rsidRPr="00165564">
        <w:rPr>
          <w:bCs/>
          <w:spacing w:val="1"/>
          <w:sz w:val="22"/>
          <w:szCs w:val="22"/>
        </w:rPr>
        <w:t xml:space="preserve">národný, regionálny alebo miestny verejný orgán alebo súkromný orgán určený členským štátom, ktorý je zodpovedný za riadenie operačného programu. RO je menovaný pre každý </w:t>
      </w:r>
      <w:r w:rsidR="00165564">
        <w:rPr>
          <w:bCs/>
          <w:spacing w:val="1"/>
          <w:sz w:val="22"/>
          <w:szCs w:val="22"/>
        </w:rPr>
        <w:t>operačný program</w:t>
      </w:r>
      <w:r w:rsidR="00165564" w:rsidRPr="00165564">
        <w:rPr>
          <w:bCs/>
          <w:spacing w:val="1"/>
          <w:sz w:val="22"/>
          <w:szCs w:val="22"/>
        </w:rPr>
        <w:t>. V podmienkach SR určuje jednotlivé riadiace orgány vláda SR</w:t>
      </w:r>
      <w:r w:rsidR="00B73163" w:rsidRPr="000855CE">
        <w:rPr>
          <w:spacing w:val="1"/>
          <w:sz w:val="22"/>
          <w:szCs w:val="22"/>
        </w:rPr>
        <w:t xml:space="preserve">. </w:t>
      </w:r>
      <w:r w:rsidR="00B73163" w:rsidRPr="000855CE">
        <w:rPr>
          <w:bCs/>
          <w:spacing w:val="1"/>
          <w:sz w:val="22"/>
          <w:szCs w:val="22"/>
        </w:rPr>
        <w:t xml:space="preserve">Pre účely OP </w:t>
      </w:r>
      <w:proofErr w:type="spellStart"/>
      <w:r w:rsidR="00B73163" w:rsidRPr="000855CE">
        <w:rPr>
          <w:bCs/>
          <w:spacing w:val="1"/>
          <w:sz w:val="22"/>
          <w:szCs w:val="22"/>
        </w:rPr>
        <w:t>KaHR</w:t>
      </w:r>
      <w:proofErr w:type="spellEnd"/>
      <w:r w:rsidR="00B73163" w:rsidRPr="000855CE">
        <w:rPr>
          <w:bCs/>
          <w:spacing w:val="1"/>
          <w:sz w:val="22"/>
          <w:szCs w:val="22"/>
        </w:rPr>
        <w:t xml:space="preserve"> je Riadiacim orgánom</w:t>
      </w:r>
      <w:r w:rsidR="00B73163" w:rsidRPr="000855CE">
        <w:rPr>
          <w:b/>
          <w:bCs/>
          <w:spacing w:val="1"/>
          <w:sz w:val="22"/>
          <w:szCs w:val="22"/>
        </w:rPr>
        <w:t xml:space="preserve"> </w:t>
      </w:r>
      <w:r w:rsidR="00623C55" w:rsidRPr="000855CE">
        <w:rPr>
          <w:spacing w:val="1"/>
          <w:sz w:val="22"/>
          <w:szCs w:val="22"/>
        </w:rPr>
        <w:t>MH SR</w:t>
      </w:r>
      <w:r w:rsidR="008D4E67">
        <w:rPr>
          <w:spacing w:val="1"/>
          <w:sz w:val="22"/>
          <w:szCs w:val="22"/>
        </w:rPr>
        <w:t>;</w:t>
      </w:r>
    </w:p>
    <w:p w:rsidR="002569FA" w:rsidRDefault="002569FA" w:rsidP="002569FA">
      <w:pPr>
        <w:pStyle w:val="Zkladntextb"/>
        <w:spacing w:before="120" w:line="240" w:lineRule="auto"/>
        <w:jc w:val="both"/>
        <w:rPr>
          <w:spacing w:val="1"/>
          <w:sz w:val="22"/>
          <w:szCs w:val="22"/>
        </w:rPr>
      </w:pPr>
      <w:r w:rsidRPr="000855CE">
        <w:rPr>
          <w:b/>
          <w:bCs/>
          <w:spacing w:val="1"/>
          <w:sz w:val="22"/>
          <w:szCs w:val="22"/>
        </w:rPr>
        <w:t>Sprostredkovateľský orgán pod riadiacim orgánom</w:t>
      </w:r>
      <w:r w:rsidRPr="000855CE">
        <w:rPr>
          <w:bCs/>
          <w:spacing w:val="1"/>
          <w:sz w:val="22"/>
          <w:szCs w:val="22"/>
        </w:rPr>
        <w:t xml:space="preserve"> (</w:t>
      </w:r>
      <w:r>
        <w:rPr>
          <w:bCs/>
          <w:spacing w:val="1"/>
          <w:sz w:val="22"/>
          <w:szCs w:val="22"/>
        </w:rPr>
        <w:t>ďalej len „</w:t>
      </w:r>
      <w:r w:rsidRPr="000855CE">
        <w:rPr>
          <w:bCs/>
          <w:spacing w:val="1"/>
          <w:sz w:val="22"/>
          <w:szCs w:val="22"/>
        </w:rPr>
        <w:t>SORO</w:t>
      </w:r>
      <w:r>
        <w:rPr>
          <w:bCs/>
          <w:spacing w:val="1"/>
          <w:sz w:val="22"/>
          <w:szCs w:val="22"/>
        </w:rPr>
        <w:t>“ – ďalej len „vykonávateľ“</w:t>
      </w:r>
      <w:r w:rsidRPr="000855CE">
        <w:rPr>
          <w:bCs/>
          <w:spacing w:val="1"/>
          <w:sz w:val="22"/>
          <w:szCs w:val="22"/>
        </w:rPr>
        <w:t xml:space="preserve">) - verejný alebo súkromný orgán vykonávajúci úlohy v mene Riadiaceho orgánu </w:t>
      </w:r>
      <w:r w:rsidRPr="000855CE">
        <w:rPr>
          <w:spacing w:val="1"/>
          <w:sz w:val="22"/>
          <w:szCs w:val="22"/>
        </w:rPr>
        <w:t xml:space="preserve">na základe </w:t>
      </w:r>
      <w:r>
        <w:rPr>
          <w:spacing w:val="1"/>
          <w:sz w:val="22"/>
          <w:szCs w:val="22"/>
        </w:rPr>
        <w:t>S</w:t>
      </w:r>
      <w:r w:rsidRPr="000855CE">
        <w:rPr>
          <w:spacing w:val="1"/>
          <w:sz w:val="22"/>
          <w:szCs w:val="22"/>
        </w:rPr>
        <w:t>plnomocnenia o delegovaní právomocí z riadiaceho orgánu na sprostredkovateľský orgán</w:t>
      </w:r>
      <w:r w:rsidRPr="000855CE">
        <w:rPr>
          <w:bCs/>
          <w:spacing w:val="1"/>
          <w:sz w:val="22"/>
          <w:szCs w:val="22"/>
        </w:rPr>
        <w:t xml:space="preserve">, ktorý je </w:t>
      </w:r>
      <w:r w:rsidRPr="000855CE">
        <w:rPr>
          <w:spacing w:val="1"/>
          <w:sz w:val="22"/>
          <w:szCs w:val="22"/>
        </w:rPr>
        <w:t xml:space="preserve">zodpovedný za implementáciu OP </w:t>
      </w:r>
      <w:proofErr w:type="spellStart"/>
      <w:r w:rsidRPr="000855CE">
        <w:rPr>
          <w:spacing w:val="1"/>
          <w:sz w:val="22"/>
          <w:szCs w:val="22"/>
        </w:rPr>
        <w:t>KaHR</w:t>
      </w:r>
      <w:proofErr w:type="spellEnd"/>
      <w:r w:rsidRPr="000855CE">
        <w:rPr>
          <w:spacing w:val="1"/>
          <w:sz w:val="22"/>
          <w:szCs w:val="22"/>
        </w:rPr>
        <w:t xml:space="preserve"> vo vzťahu k </w:t>
      </w:r>
      <w:r w:rsidRPr="00D77107">
        <w:rPr>
          <w:spacing w:val="1"/>
          <w:sz w:val="22"/>
          <w:szCs w:val="22"/>
        </w:rPr>
        <w:t>prijímateľom</w:t>
      </w:r>
      <w:r w:rsidRPr="000855CE">
        <w:rPr>
          <w:spacing w:val="1"/>
          <w:sz w:val="22"/>
          <w:szCs w:val="22"/>
        </w:rPr>
        <w:t>;</w:t>
      </w:r>
    </w:p>
    <w:p w:rsidR="009422FF" w:rsidRDefault="009422FF" w:rsidP="002569FA">
      <w:pPr>
        <w:pStyle w:val="Zkladntextb"/>
        <w:spacing w:before="120" w:line="240" w:lineRule="auto"/>
        <w:jc w:val="both"/>
        <w:rPr>
          <w:spacing w:val="1"/>
          <w:sz w:val="22"/>
          <w:szCs w:val="22"/>
        </w:rPr>
      </w:pPr>
      <w:r w:rsidRPr="00A935CE">
        <w:rPr>
          <w:b/>
          <w:spacing w:val="1"/>
          <w:sz w:val="22"/>
          <w:szCs w:val="22"/>
        </w:rPr>
        <w:t xml:space="preserve">Štatistická klasifikácia ekonomických činností </w:t>
      </w:r>
      <w:r w:rsidR="00414494">
        <w:rPr>
          <w:b/>
          <w:spacing w:val="1"/>
          <w:sz w:val="22"/>
          <w:szCs w:val="22"/>
        </w:rPr>
        <w:t xml:space="preserve">(SK NACE, Rev. 2) </w:t>
      </w:r>
      <w:r w:rsidRPr="00A935CE">
        <w:rPr>
          <w:b/>
          <w:spacing w:val="1"/>
          <w:sz w:val="22"/>
          <w:szCs w:val="22"/>
        </w:rPr>
        <w:t xml:space="preserve">- </w:t>
      </w:r>
      <w:r w:rsidRPr="00A935CE">
        <w:rPr>
          <w:spacing w:val="1"/>
          <w:sz w:val="22"/>
          <w:szCs w:val="22"/>
        </w:rPr>
        <w:t xml:space="preserve">od 1.1.2008, kedy vstúpila do platnosti nová "Štatistická klasifikácia ekonomických činností, označovaná skratkou SK NACE. Nová klasifikácia, ktorá vznikla v dôsledku ekonomického rozvoja, vzniku nových technológií, služieb a výrobkov, je plne kompatibilná s európskou klasifikáciou NACE </w:t>
      </w:r>
      <w:proofErr w:type="spellStart"/>
      <w:r w:rsidRPr="00A935CE">
        <w:rPr>
          <w:spacing w:val="1"/>
          <w:sz w:val="22"/>
          <w:szCs w:val="22"/>
        </w:rPr>
        <w:t>Revision</w:t>
      </w:r>
      <w:proofErr w:type="spellEnd"/>
      <w:r w:rsidRPr="00A935CE">
        <w:rPr>
          <w:spacing w:val="1"/>
          <w:sz w:val="22"/>
          <w:szCs w:val="22"/>
        </w:rPr>
        <w:t xml:space="preserve"> 2, ktorú pre krajiny Európskeho spoločenstva stanovuje Nar</w:t>
      </w:r>
      <w:r w:rsidR="00985D7C">
        <w:rPr>
          <w:spacing w:val="1"/>
          <w:sz w:val="22"/>
          <w:szCs w:val="22"/>
        </w:rPr>
        <w:t>iadenie Európskeho Parlamentu a </w:t>
      </w:r>
      <w:r w:rsidRPr="00A935CE">
        <w:rPr>
          <w:spacing w:val="1"/>
          <w:sz w:val="22"/>
          <w:szCs w:val="22"/>
        </w:rPr>
        <w:t>Rady /ES/ č.</w:t>
      </w:r>
      <w:r w:rsidR="004B2D17">
        <w:rPr>
          <w:spacing w:val="1"/>
          <w:sz w:val="22"/>
          <w:szCs w:val="22"/>
        </w:rPr>
        <w:t> </w:t>
      </w:r>
      <w:r w:rsidRPr="00A935CE">
        <w:rPr>
          <w:spacing w:val="1"/>
          <w:sz w:val="22"/>
          <w:szCs w:val="22"/>
        </w:rPr>
        <w:t>1893/2006 z 20. decembra 2006. SK NACE nahradzuje "Štatistickú odvetvovú klasifikáciu ekonomických činností – OKEČ</w:t>
      </w:r>
      <w:r w:rsidR="00414494">
        <w:rPr>
          <w:spacing w:val="1"/>
          <w:sz w:val="22"/>
          <w:szCs w:val="22"/>
        </w:rPr>
        <w:t>;</w:t>
      </w:r>
    </w:p>
    <w:p w:rsidR="0067694B" w:rsidRPr="000855CE" w:rsidRDefault="0067694B" w:rsidP="0067694B">
      <w:pPr>
        <w:pStyle w:val="Zkladntextb"/>
        <w:spacing w:before="120" w:line="240" w:lineRule="auto"/>
        <w:jc w:val="both"/>
        <w:rPr>
          <w:sz w:val="22"/>
          <w:szCs w:val="22"/>
        </w:rPr>
      </w:pPr>
      <w:r w:rsidRPr="000855CE">
        <w:rPr>
          <w:b/>
          <w:sz w:val="22"/>
          <w:szCs w:val="22"/>
        </w:rPr>
        <w:t xml:space="preserve">Účtovný doklad - </w:t>
      </w:r>
      <w:r w:rsidRPr="000855CE">
        <w:rPr>
          <w:sz w:val="22"/>
          <w:szCs w:val="22"/>
        </w:rPr>
        <w:t>doklad definovaný v ods. (1) § 10 zákona č. 431/2002 Z. z.</w:t>
      </w:r>
      <w:r w:rsidR="00B0702F" w:rsidRPr="000855CE">
        <w:rPr>
          <w:sz w:val="22"/>
          <w:szCs w:val="22"/>
        </w:rPr>
        <w:t xml:space="preserve"> </w:t>
      </w:r>
      <w:r w:rsidR="00B0702F" w:rsidRPr="00D77107">
        <w:rPr>
          <w:sz w:val="22"/>
          <w:szCs w:val="22"/>
        </w:rPr>
        <w:t>o účtovníctve</w:t>
      </w:r>
      <w:r w:rsidR="00B0702F" w:rsidRPr="000855CE">
        <w:rPr>
          <w:color w:val="0000FF"/>
          <w:sz w:val="22"/>
          <w:szCs w:val="22"/>
        </w:rPr>
        <w:t xml:space="preserve"> </w:t>
      </w:r>
      <w:r w:rsidR="006178A6">
        <w:rPr>
          <w:sz w:val="22"/>
          <w:szCs w:val="22"/>
        </w:rPr>
        <w:t>v znení neskorších predpisov</w:t>
      </w:r>
      <w:r w:rsidRPr="000855CE">
        <w:rPr>
          <w:sz w:val="22"/>
          <w:szCs w:val="22"/>
        </w:rPr>
        <w:t>;</w:t>
      </w:r>
    </w:p>
    <w:p w:rsidR="002569FA" w:rsidRDefault="002569FA" w:rsidP="002569FA">
      <w:pPr>
        <w:pStyle w:val="Zkladntextb"/>
        <w:spacing w:before="120" w:line="240" w:lineRule="auto"/>
        <w:jc w:val="both"/>
        <w:rPr>
          <w:spacing w:val="1"/>
          <w:sz w:val="22"/>
          <w:szCs w:val="22"/>
        </w:rPr>
      </w:pPr>
      <w:r w:rsidRPr="000632A0">
        <w:rPr>
          <w:b/>
          <w:spacing w:val="1"/>
          <w:sz w:val="22"/>
          <w:szCs w:val="22"/>
        </w:rPr>
        <w:t>Udržateľnosť</w:t>
      </w:r>
      <w:r>
        <w:rPr>
          <w:spacing w:val="1"/>
          <w:sz w:val="22"/>
          <w:szCs w:val="22"/>
        </w:rPr>
        <w:t xml:space="preserve"> – </w:t>
      </w:r>
      <w:r w:rsidRPr="000632A0">
        <w:rPr>
          <w:spacing w:val="1"/>
          <w:sz w:val="22"/>
          <w:szCs w:val="22"/>
        </w:rPr>
        <w:t xml:space="preserve">schopnosť efektov (výsledkov a dopadov) projektu pretrvať v strednodobom </w:t>
      </w:r>
      <w:r w:rsidR="00D77385">
        <w:rPr>
          <w:spacing w:val="1"/>
          <w:sz w:val="22"/>
          <w:szCs w:val="22"/>
        </w:rPr>
        <w:lastRenderedPageBreak/>
        <w:t>a </w:t>
      </w:r>
      <w:r w:rsidRPr="000632A0">
        <w:rPr>
          <w:spacing w:val="1"/>
          <w:sz w:val="22"/>
          <w:szCs w:val="22"/>
        </w:rPr>
        <w:t>dlhodobom horizonte po ukončení financovania projektu</w:t>
      </w:r>
      <w:r>
        <w:rPr>
          <w:spacing w:val="1"/>
          <w:sz w:val="22"/>
          <w:szCs w:val="22"/>
        </w:rPr>
        <w:t>;</w:t>
      </w:r>
    </w:p>
    <w:p w:rsidR="00611A97" w:rsidRDefault="0067694B" w:rsidP="00FF1452">
      <w:pPr>
        <w:pStyle w:val="Zkladntextb"/>
        <w:spacing w:before="120" w:line="240" w:lineRule="auto"/>
        <w:jc w:val="both"/>
        <w:rPr>
          <w:b/>
          <w:bCs/>
          <w:spacing w:val="1"/>
          <w:sz w:val="22"/>
          <w:szCs w:val="22"/>
        </w:rPr>
      </w:pPr>
      <w:r w:rsidRPr="00931470">
        <w:rPr>
          <w:b/>
          <w:bCs/>
          <w:spacing w:val="1"/>
          <w:sz w:val="22"/>
          <w:szCs w:val="22"/>
        </w:rPr>
        <w:t xml:space="preserve">Ukončenie realizácie </w:t>
      </w:r>
      <w:r w:rsidR="00D323E3" w:rsidRPr="00931470">
        <w:rPr>
          <w:b/>
          <w:bCs/>
          <w:spacing w:val="1"/>
          <w:sz w:val="22"/>
          <w:szCs w:val="22"/>
        </w:rPr>
        <w:t xml:space="preserve">aktivít </w:t>
      </w:r>
      <w:r w:rsidRPr="00931470">
        <w:rPr>
          <w:b/>
          <w:bCs/>
          <w:spacing w:val="1"/>
          <w:sz w:val="22"/>
          <w:szCs w:val="22"/>
        </w:rPr>
        <w:t>projektu</w:t>
      </w:r>
      <w:r w:rsidR="00931470">
        <w:rPr>
          <w:spacing w:val="1"/>
          <w:sz w:val="22"/>
          <w:szCs w:val="22"/>
        </w:rPr>
        <w:t xml:space="preserve"> </w:t>
      </w:r>
      <w:r w:rsidR="00F95EA3">
        <w:rPr>
          <w:spacing w:val="1"/>
          <w:sz w:val="22"/>
          <w:szCs w:val="22"/>
        </w:rPr>
        <w:t>znamená</w:t>
      </w:r>
      <w:r w:rsidR="00931470" w:rsidRPr="00931470">
        <w:rPr>
          <w:spacing w:val="1"/>
          <w:sz w:val="22"/>
          <w:szCs w:val="22"/>
        </w:rPr>
        <w:t xml:space="preserve"> zrealizovan</w:t>
      </w:r>
      <w:r w:rsidR="00F95EA3">
        <w:rPr>
          <w:spacing w:val="1"/>
          <w:sz w:val="22"/>
          <w:szCs w:val="22"/>
        </w:rPr>
        <w:t>ie</w:t>
      </w:r>
      <w:r w:rsidR="00931470" w:rsidRPr="00931470">
        <w:rPr>
          <w:spacing w:val="1"/>
          <w:sz w:val="22"/>
          <w:szCs w:val="22"/>
        </w:rPr>
        <w:t xml:space="preserve"> a uhraden</w:t>
      </w:r>
      <w:r w:rsidR="00F95EA3">
        <w:rPr>
          <w:spacing w:val="1"/>
          <w:sz w:val="22"/>
          <w:szCs w:val="22"/>
        </w:rPr>
        <w:t>ie</w:t>
      </w:r>
      <w:r w:rsidR="00931470" w:rsidRPr="00931470">
        <w:rPr>
          <w:spacing w:val="1"/>
          <w:sz w:val="22"/>
          <w:szCs w:val="22"/>
        </w:rPr>
        <w:t xml:space="preserve"> všetk</w:t>
      </w:r>
      <w:r w:rsidR="00F95EA3">
        <w:rPr>
          <w:spacing w:val="1"/>
          <w:sz w:val="22"/>
          <w:szCs w:val="22"/>
        </w:rPr>
        <w:t>ých</w:t>
      </w:r>
      <w:r w:rsidR="00931470" w:rsidRPr="00931470">
        <w:rPr>
          <w:spacing w:val="1"/>
          <w:sz w:val="22"/>
          <w:szCs w:val="22"/>
        </w:rPr>
        <w:t xml:space="preserve"> (oprávnen</w:t>
      </w:r>
      <w:r w:rsidR="00F95EA3">
        <w:rPr>
          <w:spacing w:val="1"/>
          <w:sz w:val="22"/>
          <w:szCs w:val="22"/>
        </w:rPr>
        <w:t>ých</w:t>
      </w:r>
      <w:r w:rsidR="00931470" w:rsidRPr="00931470">
        <w:rPr>
          <w:spacing w:val="1"/>
          <w:sz w:val="22"/>
          <w:szCs w:val="22"/>
        </w:rPr>
        <w:t xml:space="preserve"> </w:t>
      </w:r>
      <w:r w:rsidR="00F95EA3">
        <w:rPr>
          <w:spacing w:val="1"/>
          <w:sz w:val="22"/>
          <w:szCs w:val="22"/>
        </w:rPr>
        <w:t>aj</w:t>
      </w:r>
      <w:r w:rsidR="00931470" w:rsidRPr="00931470">
        <w:rPr>
          <w:spacing w:val="1"/>
          <w:sz w:val="22"/>
          <w:szCs w:val="22"/>
        </w:rPr>
        <w:t> neoprávnen</w:t>
      </w:r>
      <w:r w:rsidR="00F95EA3">
        <w:rPr>
          <w:spacing w:val="1"/>
          <w:sz w:val="22"/>
          <w:szCs w:val="22"/>
        </w:rPr>
        <w:t>ých</w:t>
      </w:r>
      <w:r w:rsidR="00931470" w:rsidRPr="00931470">
        <w:rPr>
          <w:spacing w:val="1"/>
          <w:sz w:val="22"/>
          <w:szCs w:val="22"/>
        </w:rPr>
        <w:t>) výdavk</w:t>
      </w:r>
      <w:r w:rsidR="00F95EA3">
        <w:rPr>
          <w:spacing w:val="1"/>
          <w:sz w:val="22"/>
          <w:szCs w:val="22"/>
        </w:rPr>
        <w:t>ov</w:t>
      </w:r>
      <w:r w:rsidR="00931470" w:rsidRPr="00931470">
        <w:rPr>
          <w:spacing w:val="1"/>
          <w:sz w:val="22"/>
          <w:szCs w:val="22"/>
        </w:rPr>
        <w:t xml:space="preserve"> projektu všetkým </w:t>
      </w:r>
      <w:r w:rsidR="00931470">
        <w:rPr>
          <w:spacing w:val="1"/>
          <w:sz w:val="22"/>
          <w:szCs w:val="22"/>
        </w:rPr>
        <w:t>d</w:t>
      </w:r>
      <w:r w:rsidR="00931470" w:rsidRPr="00931470">
        <w:rPr>
          <w:spacing w:val="1"/>
          <w:sz w:val="22"/>
          <w:szCs w:val="22"/>
        </w:rPr>
        <w:t xml:space="preserve">odávateľom </w:t>
      </w:r>
      <w:r w:rsidR="00931470">
        <w:rPr>
          <w:spacing w:val="1"/>
          <w:sz w:val="22"/>
          <w:szCs w:val="22"/>
        </w:rPr>
        <w:t>p</w:t>
      </w:r>
      <w:r w:rsidR="00931470" w:rsidRPr="00931470">
        <w:rPr>
          <w:spacing w:val="1"/>
          <w:sz w:val="22"/>
          <w:szCs w:val="22"/>
        </w:rPr>
        <w:t>rijímateľa a </w:t>
      </w:r>
      <w:r w:rsidR="00F95EA3">
        <w:rPr>
          <w:spacing w:val="1"/>
          <w:sz w:val="22"/>
          <w:szCs w:val="22"/>
        </w:rPr>
        <w:t>ich</w:t>
      </w:r>
      <w:r w:rsidR="00931470" w:rsidRPr="00931470">
        <w:rPr>
          <w:spacing w:val="1"/>
          <w:sz w:val="22"/>
          <w:szCs w:val="22"/>
        </w:rPr>
        <w:t xml:space="preserve"> premietnut</w:t>
      </w:r>
      <w:r w:rsidR="00F95EA3">
        <w:rPr>
          <w:spacing w:val="1"/>
          <w:sz w:val="22"/>
          <w:szCs w:val="22"/>
        </w:rPr>
        <w:t>ia</w:t>
      </w:r>
      <w:r w:rsidR="00931470" w:rsidRPr="00931470">
        <w:rPr>
          <w:spacing w:val="1"/>
          <w:sz w:val="22"/>
          <w:szCs w:val="22"/>
        </w:rPr>
        <w:t xml:space="preserve"> do účtovníctva </w:t>
      </w:r>
      <w:r w:rsidR="00931470">
        <w:rPr>
          <w:spacing w:val="1"/>
          <w:sz w:val="22"/>
          <w:szCs w:val="22"/>
        </w:rPr>
        <w:t>p</w:t>
      </w:r>
      <w:r w:rsidR="00931470" w:rsidRPr="00931470">
        <w:rPr>
          <w:spacing w:val="1"/>
          <w:sz w:val="22"/>
          <w:szCs w:val="22"/>
        </w:rPr>
        <w:t>rijímateľa v zmysle príslušných právnych predpisov SR a podmienok stanovených v </w:t>
      </w:r>
      <w:r w:rsidR="00931470">
        <w:rPr>
          <w:spacing w:val="1"/>
          <w:sz w:val="22"/>
          <w:szCs w:val="22"/>
        </w:rPr>
        <w:t>z</w:t>
      </w:r>
      <w:r w:rsidR="00931470" w:rsidRPr="00931470">
        <w:rPr>
          <w:spacing w:val="1"/>
          <w:sz w:val="22"/>
          <w:szCs w:val="22"/>
        </w:rPr>
        <w:t>mluve o poskytnut</w:t>
      </w:r>
      <w:r w:rsidR="00F95EA3">
        <w:rPr>
          <w:spacing w:val="1"/>
          <w:sz w:val="22"/>
          <w:szCs w:val="22"/>
        </w:rPr>
        <w:t xml:space="preserve">í NFP a vo výzve. </w:t>
      </w:r>
      <w:r w:rsidR="00611A97">
        <w:rPr>
          <w:spacing w:val="1"/>
          <w:sz w:val="22"/>
          <w:szCs w:val="22"/>
        </w:rPr>
        <w:t>Prijímateľ uvedie skutočný termín ukončenia realizácie projektu v</w:t>
      </w:r>
      <w:r w:rsidR="00611A97" w:rsidRPr="00931470">
        <w:rPr>
          <w:spacing w:val="1"/>
          <w:sz w:val="22"/>
          <w:szCs w:val="22"/>
        </w:rPr>
        <w:t> Záverečnej monitorovacej</w:t>
      </w:r>
      <w:r w:rsidR="00F95EA3">
        <w:rPr>
          <w:spacing w:val="1"/>
          <w:sz w:val="22"/>
          <w:szCs w:val="22"/>
        </w:rPr>
        <w:t xml:space="preserve"> správe</w:t>
      </w:r>
      <w:r w:rsidR="00611A97">
        <w:rPr>
          <w:spacing w:val="1"/>
          <w:sz w:val="22"/>
          <w:szCs w:val="22"/>
        </w:rPr>
        <w:t>.</w:t>
      </w:r>
    </w:p>
    <w:p w:rsidR="00FF1452" w:rsidRPr="00FF1452" w:rsidRDefault="00FF1452" w:rsidP="00FF1452">
      <w:pPr>
        <w:pStyle w:val="Zkladntextb"/>
        <w:spacing w:before="120" w:line="240" w:lineRule="auto"/>
        <w:jc w:val="both"/>
        <w:rPr>
          <w:bCs/>
          <w:spacing w:val="1"/>
          <w:sz w:val="22"/>
          <w:szCs w:val="22"/>
        </w:rPr>
      </w:pPr>
      <w:r w:rsidRPr="00FF1452">
        <w:rPr>
          <w:b/>
          <w:bCs/>
          <w:spacing w:val="1"/>
          <w:sz w:val="22"/>
          <w:szCs w:val="22"/>
        </w:rPr>
        <w:t>Výberová komisia</w:t>
      </w:r>
      <w:r w:rsidRPr="00FF1452">
        <w:rPr>
          <w:bCs/>
          <w:spacing w:val="1"/>
          <w:sz w:val="22"/>
          <w:szCs w:val="22"/>
        </w:rPr>
        <w:t xml:space="preserve"> – je kolektívnym orgánom zriadeným Riadiacim orgánom pre účely výberu a</w:t>
      </w:r>
      <w:r w:rsidR="00611A97">
        <w:rPr>
          <w:bCs/>
          <w:spacing w:val="1"/>
          <w:sz w:val="22"/>
          <w:szCs w:val="22"/>
        </w:rPr>
        <w:t> </w:t>
      </w:r>
      <w:r w:rsidRPr="00FF1452">
        <w:rPr>
          <w:bCs/>
          <w:spacing w:val="1"/>
          <w:sz w:val="22"/>
          <w:szCs w:val="22"/>
        </w:rPr>
        <w:t xml:space="preserve">schvaľovania žiadostí o NFP. Z hľadiska svojho právneho postavenia je poradným orgánom ministra v zmysle </w:t>
      </w:r>
      <w:proofErr w:type="spellStart"/>
      <w:r w:rsidRPr="00FF1452">
        <w:rPr>
          <w:bCs/>
          <w:spacing w:val="1"/>
          <w:sz w:val="22"/>
          <w:szCs w:val="22"/>
        </w:rPr>
        <w:t>ust</w:t>
      </w:r>
      <w:proofErr w:type="spellEnd"/>
      <w:r w:rsidRPr="00FF1452">
        <w:rPr>
          <w:bCs/>
          <w:spacing w:val="1"/>
          <w:sz w:val="22"/>
          <w:szCs w:val="22"/>
        </w:rPr>
        <w:t xml:space="preserve">. §5 ods. 4 v spojení s §4 ods. </w:t>
      </w:r>
      <w:smartTag w:uri="urn:schemas-microsoft-com:office:smarttags" w:element="metricconverter">
        <w:smartTagPr>
          <w:attr w:name="ProductID" w:val="1 a"/>
        </w:smartTagPr>
        <w:r w:rsidRPr="00FF1452">
          <w:rPr>
            <w:bCs/>
            <w:spacing w:val="1"/>
            <w:sz w:val="22"/>
            <w:szCs w:val="22"/>
          </w:rPr>
          <w:t>1 a</w:t>
        </w:r>
      </w:smartTag>
      <w:r w:rsidRPr="00FF1452">
        <w:rPr>
          <w:bCs/>
          <w:spacing w:val="1"/>
          <w:sz w:val="22"/>
          <w:szCs w:val="22"/>
        </w:rPr>
        <w:t xml:space="preserve"> §35 ods. 6 zák. č. 575/2001 Z. z. o organizácii činnosti vlády a organizácii ústrednej štátnej správy v platnom znení a v zmysle §14 ods. 3 zák. č.</w:t>
      </w:r>
      <w:r w:rsidR="00611A97">
        <w:rPr>
          <w:bCs/>
          <w:spacing w:val="1"/>
          <w:sz w:val="22"/>
          <w:szCs w:val="22"/>
        </w:rPr>
        <w:t> </w:t>
      </w:r>
      <w:r w:rsidRPr="00FF1452">
        <w:rPr>
          <w:bCs/>
          <w:spacing w:val="1"/>
          <w:sz w:val="22"/>
          <w:szCs w:val="22"/>
        </w:rPr>
        <w:t>528/2008 Z. z. o pomoci a podpore poskytovanej z fondov Európskeho spoločenstva;</w:t>
      </w:r>
    </w:p>
    <w:p w:rsidR="004520AF" w:rsidRPr="00746F3C" w:rsidRDefault="00B73163" w:rsidP="0067694B">
      <w:pPr>
        <w:pStyle w:val="Zkladntextb"/>
        <w:spacing w:before="120" w:line="240" w:lineRule="auto"/>
        <w:jc w:val="both"/>
        <w:rPr>
          <w:bCs/>
          <w:spacing w:val="1"/>
          <w:sz w:val="22"/>
          <w:szCs w:val="22"/>
        </w:rPr>
      </w:pPr>
      <w:r w:rsidRPr="000855CE">
        <w:rPr>
          <w:b/>
          <w:bCs/>
          <w:spacing w:val="1"/>
          <w:sz w:val="22"/>
          <w:szCs w:val="22"/>
        </w:rPr>
        <w:t xml:space="preserve">Vykonávateľ pomoci </w:t>
      </w:r>
      <w:r w:rsidRPr="000855CE">
        <w:rPr>
          <w:bCs/>
          <w:spacing w:val="1"/>
          <w:sz w:val="22"/>
          <w:szCs w:val="22"/>
        </w:rPr>
        <w:t xml:space="preserve">(ďalej len „vykonávateľ“) - </w:t>
      </w:r>
      <w:r w:rsidR="004520AF" w:rsidRPr="000855CE">
        <w:rPr>
          <w:spacing w:val="1"/>
          <w:sz w:val="22"/>
          <w:szCs w:val="22"/>
        </w:rPr>
        <w:t xml:space="preserve">v zmysle </w:t>
      </w:r>
      <w:r w:rsidR="0061509C" w:rsidRPr="00D77107">
        <w:rPr>
          <w:spacing w:val="1"/>
          <w:sz w:val="22"/>
          <w:szCs w:val="22"/>
        </w:rPr>
        <w:t>schémy</w:t>
      </w:r>
      <w:r w:rsidR="0061509C" w:rsidRPr="0061509C">
        <w:rPr>
          <w:spacing w:val="1"/>
          <w:sz w:val="22"/>
          <w:szCs w:val="22"/>
        </w:rPr>
        <w:t xml:space="preserve"> </w:t>
      </w:r>
      <w:r w:rsidR="004520AF" w:rsidRPr="000855CE">
        <w:rPr>
          <w:bCs/>
          <w:spacing w:val="1"/>
          <w:sz w:val="22"/>
          <w:szCs w:val="22"/>
        </w:rPr>
        <w:t>je vykonávateľom</w:t>
      </w:r>
      <w:r w:rsidR="0074430C">
        <w:rPr>
          <w:bCs/>
          <w:spacing w:val="1"/>
          <w:sz w:val="22"/>
          <w:szCs w:val="22"/>
        </w:rPr>
        <w:t xml:space="preserve"> Slovenská</w:t>
      </w:r>
      <w:r w:rsidR="0074430C" w:rsidRPr="0074430C">
        <w:rPr>
          <w:bCs/>
          <w:spacing w:val="1"/>
          <w:sz w:val="22"/>
          <w:szCs w:val="22"/>
        </w:rPr>
        <w:t xml:space="preserve"> inovačná a energetická agentúra (ďalej len „SIEA“)</w:t>
      </w:r>
      <w:r w:rsidR="0074430C">
        <w:rPr>
          <w:bCs/>
          <w:spacing w:val="1"/>
          <w:sz w:val="22"/>
          <w:szCs w:val="22"/>
        </w:rPr>
        <w:t>,</w:t>
      </w:r>
      <w:r w:rsidR="00AA3C82" w:rsidRPr="00746F3C">
        <w:rPr>
          <w:bCs/>
          <w:spacing w:val="1"/>
          <w:sz w:val="22"/>
          <w:szCs w:val="22"/>
        </w:rPr>
        <w:t xml:space="preserve"> ako Sprostredkovateľský orgán pod Riadiacim orgánom pre </w:t>
      </w:r>
      <w:r w:rsidR="002253E4" w:rsidRPr="00746F3C">
        <w:rPr>
          <w:bCs/>
          <w:spacing w:val="1"/>
          <w:sz w:val="22"/>
          <w:szCs w:val="22"/>
        </w:rPr>
        <w:t xml:space="preserve">OP </w:t>
      </w:r>
      <w:proofErr w:type="spellStart"/>
      <w:r w:rsidR="002253E4" w:rsidRPr="00746F3C">
        <w:rPr>
          <w:bCs/>
          <w:spacing w:val="1"/>
          <w:sz w:val="22"/>
          <w:szCs w:val="22"/>
        </w:rPr>
        <w:t>KaHR</w:t>
      </w:r>
      <w:proofErr w:type="spellEnd"/>
      <w:r w:rsidR="008D4E67" w:rsidRPr="00746F3C">
        <w:rPr>
          <w:bCs/>
          <w:spacing w:val="1"/>
          <w:sz w:val="22"/>
          <w:szCs w:val="22"/>
        </w:rPr>
        <w:t>;</w:t>
      </w:r>
    </w:p>
    <w:p w:rsidR="006B7FC1" w:rsidRPr="00746F3C" w:rsidRDefault="00351EAA" w:rsidP="00156C06">
      <w:pPr>
        <w:pStyle w:val="Zkladntextb"/>
        <w:spacing w:before="120" w:line="240" w:lineRule="auto"/>
        <w:jc w:val="both"/>
        <w:rPr>
          <w:spacing w:val="1"/>
          <w:sz w:val="22"/>
          <w:szCs w:val="22"/>
        </w:rPr>
      </w:pPr>
      <w:r w:rsidRPr="00746F3C">
        <w:rPr>
          <w:b/>
          <w:bCs/>
          <w:spacing w:val="1"/>
          <w:sz w:val="22"/>
          <w:szCs w:val="22"/>
        </w:rPr>
        <w:t xml:space="preserve">Začatie </w:t>
      </w:r>
      <w:r w:rsidR="004206BC" w:rsidRPr="00746F3C">
        <w:rPr>
          <w:b/>
          <w:bCs/>
          <w:spacing w:val="1"/>
          <w:sz w:val="22"/>
          <w:szCs w:val="22"/>
        </w:rPr>
        <w:t>prác na projekte</w:t>
      </w:r>
      <w:r w:rsidR="004206BC" w:rsidRPr="00746F3C">
        <w:rPr>
          <w:bCs/>
          <w:spacing w:val="1"/>
          <w:sz w:val="22"/>
          <w:szCs w:val="22"/>
        </w:rPr>
        <w:t xml:space="preserve"> </w:t>
      </w:r>
      <w:r w:rsidRPr="00746F3C">
        <w:rPr>
          <w:bCs/>
          <w:spacing w:val="1"/>
          <w:sz w:val="22"/>
          <w:szCs w:val="22"/>
        </w:rPr>
        <w:t>–</w:t>
      </w:r>
      <w:r w:rsidR="00931470" w:rsidRPr="00746F3C">
        <w:rPr>
          <w:spacing w:val="1"/>
          <w:sz w:val="22"/>
          <w:szCs w:val="22"/>
        </w:rPr>
        <w:t xml:space="preserve"> </w:t>
      </w:r>
      <w:r w:rsidR="006B7FC1" w:rsidRPr="00746F3C">
        <w:rPr>
          <w:spacing w:val="1"/>
          <w:sz w:val="22"/>
          <w:szCs w:val="22"/>
        </w:rPr>
        <w:t xml:space="preserve">začatie realizácie prvej aktivity projektu, ktorou je: </w:t>
      </w:r>
    </w:p>
    <w:p w:rsidR="00A849F4" w:rsidRDefault="006B7FC1" w:rsidP="00156C06">
      <w:pPr>
        <w:pStyle w:val="Zkladntextb"/>
        <w:spacing w:before="120" w:line="240" w:lineRule="auto"/>
        <w:ind w:firstLine="709"/>
        <w:jc w:val="both"/>
        <w:rPr>
          <w:spacing w:val="1"/>
          <w:sz w:val="22"/>
          <w:szCs w:val="22"/>
        </w:rPr>
      </w:pPr>
      <w:r w:rsidRPr="00746F3C">
        <w:rPr>
          <w:spacing w:val="1"/>
          <w:sz w:val="22"/>
          <w:szCs w:val="22"/>
        </w:rPr>
        <w:t>- začatie stavebných prác na projekte, alebo</w:t>
      </w:r>
    </w:p>
    <w:p w:rsidR="006B7FC1" w:rsidRPr="00746F3C" w:rsidRDefault="00A849F4" w:rsidP="00156C06">
      <w:pPr>
        <w:pStyle w:val="Zkladntextb"/>
        <w:spacing w:before="120" w:line="240" w:lineRule="auto"/>
        <w:ind w:firstLine="709"/>
        <w:jc w:val="both"/>
        <w:rPr>
          <w:spacing w:val="1"/>
          <w:sz w:val="22"/>
          <w:szCs w:val="22"/>
        </w:rPr>
      </w:pPr>
      <w:r>
        <w:rPr>
          <w:spacing w:val="1"/>
          <w:sz w:val="22"/>
          <w:szCs w:val="22"/>
        </w:rPr>
        <w:t xml:space="preserve">- </w:t>
      </w:r>
      <w:r w:rsidRPr="00A849F4">
        <w:rPr>
          <w:bCs/>
          <w:spacing w:val="1"/>
          <w:sz w:val="22"/>
          <w:szCs w:val="22"/>
        </w:rPr>
        <w:t>záväzná povinnosť objednať zariadenie v rámci projektu, alebo</w:t>
      </w:r>
      <w:r w:rsidR="006B7FC1" w:rsidRPr="00746F3C">
        <w:rPr>
          <w:spacing w:val="1"/>
          <w:sz w:val="22"/>
          <w:szCs w:val="22"/>
        </w:rPr>
        <w:t xml:space="preserve"> </w:t>
      </w:r>
    </w:p>
    <w:p w:rsidR="006B7FC1" w:rsidRPr="00746F3C" w:rsidRDefault="006B7FC1" w:rsidP="00156C06">
      <w:pPr>
        <w:pStyle w:val="Zkladntextb"/>
        <w:spacing w:before="120" w:line="240" w:lineRule="auto"/>
        <w:ind w:firstLine="709"/>
        <w:jc w:val="both"/>
        <w:rPr>
          <w:spacing w:val="1"/>
          <w:sz w:val="22"/>
          <w:szCs w:val="22"/>
        </w:rPr>
      </w:pPr>
      <w:r w:rsidRPr="00746F3C">
        <w:rPr>
          <w:spacing w:val="1"/>
          <w:sz w:val="22"/>
          <w:szCs w:val="22"/>
        </w:rPr>
        <w:t xml:space="preserve">- začatie poskytovania služieb týkajúcich sa projektu; </w:t>
      </w:r>
    </w:p>
    <w:p w:rsidR="006B7FC1" w:rsidRPr="00746F3C" w:rsidRDefault="006B7FC1" w:rsidP="006B7FC1">
      <w:pPr>
        <w:pStyle w:val="Zkladntextb"/>
        <w:spacing w:before="120" w:line="240" w:lineRule="auto"/>
        <w:jc w:val="both"/>
        <w:rPr>
          <w:spacing w:val="1"/>
          <w:sz w:val="22"/>
          <w:szCs w:val="22"/>
        </w:rPr>
      </w:pPr>
      <w:r w:rsidRPr="00746F3C">
        <w:rPr>
          <w:spacing w:val="1"/>
          <w:sz w:val="22"/>
          <w:szCs w:val="22"/>
        </w:rPr>
        <w:t>podľa toho, ktorá z uvedených skutočností nastane ako prvá</w:t>
      </w:r>
      <w:r w:rsidR="00611A97" w:rsidRPr="00746F3C">
        <w:rPr>
          <w:spacing w:val="1"/>
          <w:sz w:val="22"/>
          <w:szCs w:val="22"/>
        </w:rPr>
        <w:t>. Termín začatia realizácie projektu uvedie prijímateľ v hlásení o začatí realizácie projektu.</w:t>
      </w:r>
      <w:r w:rsidR="00F95EA3" w:rsidRPr="00746F3C">
        <w:rPr>
          <w:spacing w:val="1"/>
          <w:sz w:val="22"/>
          <w:szCs w:val="22"/>
        </w:rPr>
        <w:t xml:space="preserve"> Práce na projekte je možné začať najskôr dňom </w:t>
      </w:r>
      <w:r w:rsidR="00DB0E3E">
        <w:rPr>
          <w:spacing w:val="1"/>
          <w:sz w:val="22"/>
          <w:szCs w:val="22"/>
        </w:rPr>
        <w:t xml:space="preserve">predloženia </w:t>
      </w:r>
      <w:r w:rsidR="00F95EA3" w:rsidRPr="00746F3C">
        <w:rPr>
          <w:spacing w:val="1"/>
          <w:sz w:val="22"/>
          <w:szCs w:val="22"/>
        </w:rPr>
        <w:t>žiadost</w:t>
      </w:r>
      <w:r w:rsidR="00DB0E3E">
        <w:rPr>
          <w:spacing w:val="1"/>
          <w:sz w:val="22"/>
          <w:szCs w:val="22"/>
        </w:rPr>
        <w:t>i</w:t>
      </w:r>
      <w:r w:rsidR="00F95EA3" w:rsidRPr="00746F3C">
        <w:rPr>
          <w:spacing w:val="1"/>
          <w:sz w:val="22"/>
          <w:szCs w:val="22"/>
        </w:rPr>
        <w:t xml:space="preserve"> o</w:t>
      </w:r>
      <w:r w:rsidR="0043128C" w:rsidRPr="00746F3C">
        <w:rPr>
          <w:spacing w:val="1"/>
          <w:sz w:val="22"/>
          <w:szCs w:val="22"/>
        </w:rPr>
        <w:t> </w:t>
      </w:r>
      <w:r w:rsidR="00F95EA3" w:rsidRPr="00746F3C">
        <w:rPr>
          <w:spacing w:val="1"/>
          <w:sz w:val="22"/>
          <w:szCs w:val="22"/>
        </w:rPr>
        <w:t>NFP</w:t>
      </w:r>
      <w:r w:rsidR="0043128C" w:rsidRPr="00746F3C">
        <w:rPr>
          <w:spacing w:val="1"/>
          <w:sz w:val="22"/>
          <w:szCs w:val="22"/>
        </w:rPr>
        <w:t>.</w:t>
      </w:r>
    </w:p>
    <w:p w:rsidR="0067694B" w:rsidRPr="000855CE" w:rsidRDefault="002D7034" w:rsidP="0067694B">
      <w:pPr>
        <w:pStyle w:val="Zkladntextb"/>
        <w:spacing w:before="120" w:line="240" w:lineRule="auto"/>
        <w:jc w:val="both"/>
        <w:rPr>
          <w:spacing w:val="1"/>
          <w:sz w:val="22"/>
          <w:szCs w:val="22"/>
        </w:rPr>
      </w:pPr>
      <w:r w:rsidRPr="00746F3C">
        <w:rPr>
          <w:b/>
          <w:spacing w:val="1"/>
          <w:sz w:val="22"/>
          <w:szCs w:val="22"/>
        </w:rPr>
        <w:t xml:space="preserve">Zmluva o poskytnutí nenávratného finančného príspevku </w:t>
      </w:r>
      <w:r w:rsidRPr="00746F3C">
        <w:rPr>
          <w:spacing w:val="1"/>
          <w:sz w:val="22"/>
          <w:szCs w:val="22"/>
        </w:rPr>
        <w:t>(ďalej len „zmluva o</w:t>
      </w:r>
      <w:r w:rsidR="00F40427" w:rsidRPr="00746F3C">
        <w:rPr>
          <w:spacing w:val="1"/>
          <w:sz w:val="22"/>
          <w:szCs w:val="22"/>
        </w:rPr>
        <w:t xml:space="preserve"> poskytnutí </w:t>
      </w:r>
      <w:r w:rsidRPr="00746F3C">
        <w:rPr>
          <w:spacing w:val="1"/>
          <w:sz w:val="22"/>
          <w:szCs w:val="22"/>
        </w:rPr>
        <w:t xml:space="preserve">NFP“) - </w:t>
      </w:r>
      <w:r w:rsidR="00573788" w:rsidRPr="00746F3C">
        <w:rPr>
          <w:spacing w:val="1"/>
          <w:sz w:val="22"/>
          <w:szCs w:val="22"/>
        </w:rPr>
        <w:t>dvojstranný právny úkon stanovujúci zmluvné podmienky, práva a povinnosti</w:t>
      </w:r>
      <w:r w:rsidR="00573788" w:rsidRPr="00573788">
        <w:rPr>
          <w:spacing w:val="1"/>
          <w:sz w:val="22"/>
          <w:szCs w:val="22"/>
        </w:rPr>
        <w:t xml:space="preserve"> prijímateľa a RO ako poskytovateľa pri poskytnutí NFP zo strany poskytovateľa prijímateľovi na realizáciu aktivít projektu, ktorý je predmetom schválenej </w:t>
      </w:r>
      <w:proofErr w:type="spellStart"/>
      <w:r w:rsidR="00573788" w:rsidRPr="00573788">
        <w:rPr>
          <w:spacing w:val="1"/>
          <w:sz w:val="22"/>
          <w:szCs w:val="22"/>
        </w:rPr>
        <w:t>ŽoNFP</w:t>
      </w:r>
      <w:proofErr w:type="spellEnd"/>
      <w:r w:rsidR="00573788" w:rsidRPr="00573788">
        <w:rPr>
          <w:spacing w:val="1"/>
          <w:sz w:val="22"/>
          <w:szCs w:val="22"/>
        </w:rPr>
        <w:t>.</w:t>
      </w:r>
      <w:r w:rsidRPr="00573788">
        <w:rPr>
          <w:spacing w:val="1"/>
          <w:sz w:val="22"/>
          <w:szCs w:val="22"/>
        </w:rPr>
        <w:t>;</w:t>
      </w:r>
    </w:p>
    <w:p w:rsidR="00B22EA7" w:rsidRPr="00A401B3" w:rsidRDefault="00E23C19" w:rsidP="0067694B">
      <w:pPr>
        <w:pStyle w:val="Zkladntextb"/>
        <w:spacing w:before="120" w:line="240" w:lineRule="auto"/>
        <w:jc w:val="both"/>
        <w:rPr>
          <w:b/>
          <w:spacing w:val="1"/>
          <w:sz w:val="22"/>
          <w:szCs w:val="22"/>
        </w:rPr>
      </w:pPr>
      <w:r w:rsidRPr="0061509C">
        <w:rPr>
          <w:b/>
          <w:spacing w:val="1"/>
          <w:sz w:val="22"/>
          <w:szCs w:val="22"/>
        </w:rPr>
        <w:t>Žiadateľ</w:t>
      </w:r>
      <w:r w:rsidRPr="0061509C">
        <w:rPr>
          <w:spacing w:val="1"/>
          <w:sz w:val="22"/>
          <w:szCs w:val="22"/>
        </w:rPr>
        <w:t xml:space="preserve"> - </w:t>
      </w:r>
      <w:r w:rsidR="00165564" w:rsidRPr="00165564">
        <w:rPr>
          <w:spacing w:val="1"/>
          <w:sz w:val="22"/>
          <w:szCs w:val="22"/>
        </w:rPr>
        <w:t xml:space="preserve">hospodársky subjekt, orgán alebo podnik, </w:t>
      </w:r>
      <w:r w:rsidR="00165564" w:rsidRPr="00A401B3">
        <w:rPr>
          <w:spacing w:val="1"/>
          <w:sz w:val="22"/>
          <w:szCs w:val="22"/>
        </w:rPr>
        <w:t>či už verejnoprávny alebo súkromný, ktorý žiada o prostriedky na spolufinancovanie navrhovaného projektu</w:t>
      </w:r>
      <w:r w:rsidR="003C0591" w:rsidRPr="00A401B3">
        <w:rPr>
          <w:sz w:val="22"/>
          <w:szCs w:val="22"/>
        </w:rPr>
        <w:t>;</w:t>
      </w:r>
    </w:p>
    <w:p w:rsidR="00AA3C82" w:rsidRPr="000855CE" w:rsidRDefault="002D7034" w:rsidP="000446D4">
      <w:pPr>
        <w:pStyle w:val="Zkladntextb"/>
        <w:spacing w:before="120" w:line="240" w:lineRule="auto"/>
        <w:jc w:val="both"/>
        <w:rPr>
          <w:spacing w:val="1"/>
          <w:sz w:val="22"/>
          <w:szCs w:val="22"/>
        </w:rPr>
      </w:pPr>
      <w:r w:rsidRPr="00A401B3">
        <w:rPr>
          <w:b/>
          <w:spacing w:val="1"/>
          <w:sz w:val="22"/>
          <w:szCs w:val="22"/>
        </w:rPr>
        <w:t>Žiadosť o nenávratn</w:t>
      </w:r>
      <w:r w:rsidR="000446D4" w:rsidRPr="00A401B3">
        <w:rPr>
          <w:b/>
          <w:spacing w:val="1"/>
          <w:sz w:val="22"/>
          <w:szCs w:val="22"/>
        </w:rPr>
        <w:t>ý</w:t>
      </w:r>
      <w:r w:rsidRPr="00A401B3">
        <w:rPr>
          <w:b/>
          <w:spacing w:val="1"/>
          <w:sz w:val="22"/>
          <w:szCs w:val="22"/>
        </w:rPr>
        <w:t xml:space="preserve"> finančn</w:t>
      </w:r>
      <w:r w:rsidR="000446D4" w:rsidRPr="00A401B3">
        <w:rPr>
          <w:b/>
          <w:spacing w:val="1"/>
          <w:sz w:val="22"/>
          <w:szCs w:val="22"/>
        </w:rPr>
        <w:t>ý</w:t>
      </w:r>
      <w:r w:rsidRPr="00A401B3">
        <w:rPr>
          <w:b/>
          <w:spacing w:val="1"/>
          <w:sz w:val="22"/>
          <w:szCs w:val="22"/>
        </w:rPr>
        <w:t xml:space="preserve"> príspev</w:t>
      </w:r>
      <w:r w:rsidR="000446D4" w:rsidRPr="00A401B3">
        <w:rPr>
          <w:b/>
          <w:spacing w:val="1"/>
          <w:sz w:val="22"/>
          <w:szCs w:val="22"/>
        </w:rPr>
        <w:t>o</w:t>
      </w:r>
      <w:r w:rsidRPr="00A401B3">
        <w:rPr>
          <w:b/>
          <w:spacing w:val="1"/>
          <w:sz w:val="22"/>
          <w:szCs w:val="22"/>
        </w:rPr>
        <w:t>k</w:t>
      </w:r>
      <w:r w:rsidR="008E35B7" w:rsidRPr="00A401B3">
        <w:rPr>
          <w:spacing w:val="1"/>
          <w:sz w:val="22"/>
          <w:szCs w:val="22"/>
        </w:rPr>
        <w:t xml:space="preserve"> </w:t>
      </w:r>
      <w:r w:rsidR="00165564" w:rsidRPr="00A401B3">
        <w:rPr>
          <w:b/>
          <w:spacing w:val="1"/>
          <w:sz w:val="22"/>
          <w:szCs w:val="22"/>
        </w:rPr>
        <w:t>(ďalej len „</w:t>
      </w:r>
      <w:proofErr w:type="spellStart"/>
      <w:r w:rsidR="00165564" w:rsidRPr="00A401B3">
        <w:rPr>
          <w:b/>
          <w:spacing w:val="1"/>
          <w:sz w:val="22"/>
          <w:szCs w:val="22"/>
        </w:rPr>
        <w:t>ŽoNFP</w:t>
      </w:r>
      <w:proofErr w:type="spellEnd"/>
      <w:r w:rsidR="00165564" w:rsidRPr="00A401B3">
        <w:rPr>
          <w:b/>
          <w:spacing w:val="1"/>
          <w:sz w:val="22"/>
          <w:szCs w:val="22"/>
        </w:rPr>
        <w:t>“)</w:t>
      </w:r>
      <w:r w:rsidR="00165564" w:rsidRPr="00A401B3">
        <w:rPr>
          <w:spacing w:val="1"/>
          <w:sz w:val="22"/>
          <w:szCs w:val="22"/>
        </w:rPr>
        <w:t xml:space="preserve"> </w:t>
      </w:r>
      <w:r w:rsidRPr="00A401B3">
        <w:rPr>
          <w:spacing w:val="1"/>
          <w:sz w:val="22"/>
          <w:szCs w:val="22"/>
        </w:rPr>
        <w:t xml:space="preserve">– </w:t>
      </w:r>
      <w:r w:rsidR="0029753D" w:rsidRPr="00A401B3">
        <w:rPr>
          <w:spacing w:val="1"/>
          <w:sz w:val="22"/>
          <w:szCs w:val="22"/>
        </w:rPr>
        <w:t>dokument</w:t>
      </w:r>
      <w:r w:rsidR="0029753D" w:rsidRPr="0029753D">
        <w:rPr>
          <w:spacing w:val="1"/>
          <w:sz w:val="22"/>
          <w:szCs w:val="22"/>
        </w:rPr>
        <w:t>, ktorý pozostáva z</w:t>
      </w:r>
      <w:r w:rsidR="00D06A02">
        <w:rPr>
          <w:spacing w:val="1"/>
          <w:sz w:val="22"/>
          <w:szCs w:val="22"/>
        </w:rPr>
        <w:t> </w:t>
      </w:r>
      <w:r w:rsidR="0029753D" w:rsidRPr="0029753D">
        <w:rPr>
          <w:spacing w:val="1"/>
          <w:sz w:val="22"/>
          <w:szCs w:val="22"/>
        </w:rPr>
        <w:t>formuláru žiadosti</w:t>
      </w:r>
      <w:r w:rsidR="00573788">
        <w:rPr>
          <w:spacing w:val="1"/>
          <w:sz w:val="22"/>
          <w:szCs w:val="22"/>
        </w:rPr>
        <w:t xml:space="preserve"> o NFP</w:t>
      </w:r>
      <w:r w:rsidR="0029753D" w:rsidRPr="0029753D">
        <w:rPr>
          <w:spacing w:val="1"/>
          <w:sz w:val="22"/>
          <w:szCs w:val="22"/>
        </w:rPr>
        <w:t xml:space="preserve"> a povinných príloh, ktorým žiadateľ o NFP žiada o poskytnutie NFP, a na základe ktorého RO prijme rozhodnutie o poskytnutí NFP na realizáciu projektu</w:t>
      </w:r>
      <w:r w:rsidR="0029753D">
        <w:rPr>
          <w:spacing w:val="1"/>
          <w:sz w:val="22"/>
          <w:szCs w:val="22"/>
        </w:rPr>
        <w:t>;</w:t>
      </w:r>
      <w:r w:rsidR="0061509C" w:rsidRPr="0061509C">
        <w:rPr>
          <w:spacing w:val="1"/>
          <w:sz w:val="22"/>
          <w:szCs w:val="22"/>
        </w:rPr>
        <w:t xml:space="preserve"> </w:t>
      </w:r>
    </w:p>
    <w:p w:rsidR="00B73163" w:rsidRPr="000855CE" w:rsidRDefault="00B73163" w:rsidP="000446D4">
      <w:pPr>
        <w:pStyle w:val="Zkladntextb"/>
        <w:spacing w:before="120" w:line="240" w:lineRule="auto"/>
        <w:jc w:val="both"/>
        <w:rPr>
          <w:spacing w:val="1"/>
          <w:sz w:val="22"/>
          <w:szCs w:val="22"/>
        </w:rPr>
      </w:pPr>
      <w:r w:rsidRPr="000855CE">
        <w:rPr>
          <w:b/>
          <w:bCs/>
          <w:spacing w:val="1"/>
          <w:sz w:val="22"/>
          <w:szCs w:val="22"/>
        </w:rPr>
        <w:t xml:space="preserve">Žiadosť </w:t>
      </w:r>
      <w:r w:rsidR="000446D4" w:rsidRPr="000855CE">
        <w:rPr>
          <w:b/>
          <w:bCs/>
          <w:spacing w:val="1"/>
          <w:sz w:val="22"/>
          <w:szCs w:val="22"/>
        </w:rPr>
        <w:t>prijímateľa</w:t>
      </w:r>
      <w:r w:rsidRPr="000855CE">
        <w:rPr>
          <w:b/>
          <w:bCs/>
          <w:spacing w:val="1"/>
          <w:sz w:val="22"/>
          <w:szCs w:val="22"/>
        </w:rPr>
        <w:t xml:space="preserve"> o platbu </w:t>
      </w:r>
      <w:r w:rsidR="00006A98" w:rsidRPr="00165564">
        <w:rPr>
          <w:b/>
          <w:bCs/>
          <w:spacing w:val="1"/>
          <w:sz w:val="22"/>
          <w:szCs w:val="22"/>
        </w:rPr>
        <w:t>(ďalej len „</w:t>
      </w:r>
      <w:proofErr w:type="spellStart"/>
      <w:r w:rsidR="00006A98" w:rsidRPr="00165564">
        <w:rPr>
          <w:b/>
          <w:bCs/>
          <w:spacing w:val="1"/>
          <w:sz w:val="22"/>
          <w:szCs w:val="22"/>
        </w:rPr>
        <w:t>ŽoP</w:t>
      </w:r>
      <w:proofErr w:type="spellEnd"/>
      <w:r w:rsidR="00006A98" w:rsidRPr="00165564">
        <w:rPr>
          <w:b/>
          <w:bCs/>
          <w:spacing w:val="1"/>
          <w:sz w:val="22"/>
          <w:szCs w:val="22"/>
        </w:rPr>
        <w:t>“)</w:t>
      </w:r>
      <w:r w:rsidR="00165564">
        <w:rPr>
          <w:b/>
          <w:bCs/>
          <w:spacing w:val="1"/>
          <w:sz w:val="22"/>
          <w:szCs w:val="22"/>
        </w:rPr>
        <w:t xml:space="preserve"> </w:t>
      </w:r>
      <w:r w:rsidR="00165564">
        <w:rPr>
          <w:bCs/>
          <w:spacing w:val="1"/>
          <w:sz w:val="22"/>
          <w:szCs w:val="22"/>
        </w:rPr>
        <w:t>–</w:t>
      </w:r>
      <w:r w:rsidRPr="000855CE">
        <w:rPr>
          <w:bCs/>
          <w:spacing w:val="1"/>
          <w:sz w:val="22"/>
          <w:szCs w:val="22"/>
        </w:rPr>
        <w:t xml:space="preserve"> </w:t>
      </w:r>
      <w:r w:rsidR="0029753D" w:rsidRPr="0029753D">
        <w:rPr>
          <w:bCs/>
          <w:spacing w:val="1"/>
          <w:sz w:val="22"/>
          <w:szCs w:val="22"/>
        </w:rPr>
        <w:t>doklad, ktorý pozostáva z formuláru žiadosti a</w:t>
      </w:r>
      <w:r w:rsidR="00D06A02">
        <w:rPr>
          <w:bCs/>
          <w:spacing w:val="1"/>
          <w:sz w:val="22"/>
          <w:szCs w:val="22"/>
        </w:rPr>
        <w:t> </w:t>
      </w:r>
      <w:r w:rsidR="0029753D" w:rsidRPr="0029753D">
        <w:rPr>
          <w:bCs/>
          <w:spacing w:val="1"/>
          <w:sz w:val="22"/>
          <w:szCs w:val="22"/>
        </w:rPr>
        <w:t xml:space="preserve">povinných príloh, na základe ktorého sú prijímateľovi uhrádzané </w:t>
      </w:r>
      <w:r w:rsidR="0029753D">
        <w:rPr>
          <w:bCs/>
          <w:spacing w:val="1"/>
          <w:sz w:val="22"/>
          <w:szCs w:val="22"/>
        </w:rPr>
        <w:t xml:space="preserve">platby zo </w:t>
      </w:r>
      <w:r w:rsidR="0029753D" w:rsidRPr="0029753D">
        <w:rPr>
          <w:bCs/>
          <w:spacing w:val="1"/>
          <w:sz w:val="22"/>
          <w:szCs w:val="22"/>
        </w:rPr>
        <w:t>štrukturálnych fondov a</w:t>
      </w:r>
      <w:r w:rsidR="00D06A02">
        <w:rPr>
          <w:bCs/>
          <w:spacing w:val="1"/>
          <w:sz w:val="22"/>
          <w:szCs w:val="22"/>
        </w:rPr>
        <w:t> </w:t>
      </w:r>
      <w:r w:rsidR="0029753D" w:rsidRPr="0029753D">
        <w:rPr>
          <w:bCs/>
          <w:spacing w:val="1"/>
          <w:sz w:val="22"/>
          <w:szCs w:val="22"/>
        </w:rPr>
        <w:t>spolufinancovania zo štátneho rozpočtu v príslušnom pomere</w:t>
      </w:r>
      <w:r w:rsidR="00A935CE">
        <w:rPr>
          <w:bCs/>
          <w:spacing w:val="1"/>
          <w:sz w:val="22"/>
          <w:szCs w:val="22"/>
        </w:rPr>
        <w:t>.</w:t>
      </w:r>
    </w:p>
    <w:p w:rsidR="0067694B" w:rsidRDefault="0067694B" w:rsidP="00D60009">
      <w:pPr>
        <w:spacing w:line="240" w:lineRule="auto"/>
        <w:rPr>
          <w:sz w:val="22"/>
          <w:szCs w:val="22"/>
        </w:rPr>
      </w:pPr>
    </w:p>
    <w:p w:rsidR="00BE0423" w:rsidRPr="000855CE" w:rsidRDefault="00BE0423" w:rsidP="00D60009">
      <w:pPr>
        <w:spacing w:line="240" w:lineRule="auto"/>
        <w:rPr>
          <w:sz w:val="22"/>
          <w:szCs w:val="22"/>
        </w:rPr>
      </w:pPr>
    </w:p>
    <w:p w:rsidR="00D60009" w:rsidRPr="000855CE" w:rsidRDefault="00D60009" w:rsidP="00A24EBB">
      <w:pPr>
        <w:pStyle w:val="tlNadpis118pt"/>
        <w:numPr>
          <w:ilvl w:val="0"/>
          <w:numId w:val="15"/>
        </w:numPr>
        <w:jc w:val="center"/>
        <w:rPr>
          <w:rFonts w:eastAsia="Arial Unicode MS"/>
          <w:szCs w:val="36"/>
        </w:rPr>
      </w:pPr>
      <w:bookmarkStart w:id="45" w:name="_Toc182813542"/>
      <w:bookmarkStart w:id="46" w:name="_Toc190503800"/>
      <w:bookmarkStart w:id="47" w:name="_Toc192994160"/>
      <w:bookmarkStart w:id="48" w:name="_Toc193037964"/>
      <w:bookmarkStart w:id="49" w:name="_Toc194483483"/>
      <w:bookmarkStart w:id="50" w:name="_Toc193036060"/>
      <w:bookmarkStart w:id="51" w:name="_Toc198488979"/>
      <w:bookmarkStart w:id="52" w:name="_Toc199053938"/>
      <w:bookmarkStart w:id="53" w:name="_Toc199575682"/>
      <w:bookmarkStart w:id="54" w:name="_Toc200973436"/>
      <w:bookmarkStart w:id="55" w:name="_Toc245692042"/>
      <w:r w:rsidRPr="00D96DBA">
        <w:rPr>
          <w:rFonts w:eastAsia="Arial Unicode MS"/>
        </w:rPr>
        <w:t>Platnosť</w:t>
      </w:r>
      <w:r w:rsidRPr="000855CE">
        <w:rPr>
          <w:rFonts w:eastAsia="Arial Unicode MS"/>
          <w:szCs w:val="36"/>
        </w:rPr>
        <w:t xml:space="preserve"> </w:t>
      </w:r>
      <w:r w:rsidR="00F32328" w:rsidRPr="00E878C3">
        <w:rPr>
          <w:rFonts w:eastAsia="Arial Unicode MS"/>
        </w:rPr>
        <w:t>P</w:t>
      </w:r>
      <w:r w:rsidRPr="00E878C3">
        <w:rPr>
          <w:rFonts w:eastAsia="Arial Unicode MS"/>
        </w:rPr>
        <w:t>ríručky</w:t>
      </w:r>
      <w:bookmarkEnd w:id="45"/>
      <w:bookmarkEnd w:id="46"/>
      <w:bookmarkEnd w:id="47"/>
      <w:bookmarkEnd w:id="48"/>
      <w:bookmarkEnd w:id="49"/>
      <w:bookmarkEnd w:id="50"/>
      <w:bookmarkEnd w:id="51"/>
      <w:bookmarkEnd w:id="52"/>
      <w:bookmarkEnd w:id="53"/>
      <w:bookmarkEnd w:id="54"/>
      <w:bookmarkEnd w:id="55"/>
    </w:p>
    <w:p w:rsidR="002253E4" w:rsidRPr="000855CE" w:rsidRDefault="002253E4" w:rsidP="00D60009">
      <w:pPr>
        <w:widowControl/>
        <w:tabs>
          <w:tab w:val="num" w:pos="360"/>
        </w:tabs>
        <w:adjustRightInd/>
        <w:spacing w:line="240" w:lineRule="auto"/>
        <w:textAlignment w:val="auto"/>
        <w:rPr>
          <w:sz w:val="22"/>
          <w:szCs w:val="22"/>
        </w:rPr>
      </w:pPr>
    </w:p>
    <w:p w:rsidR="003C0591" w:rsidRDefault="003C0591" w:rsidP="00DF3953">
      <w:pPr>
        <w:widowControl/>
        <w:tabs>
          <w:tab w:val="num" w:pos="360"/>
        </w:tabs>
        <w:adjustRightInd/>
        <w:spacing w:line="240" w:lineRule="auto"/>
        <w:textAlignment w:val="auto"/>
        <w:rPr>
          <w:sz w:val="22"/>
          <w:szCs w:val="22"/>
        </w:rPr>
      </w:pPr>
      <w:r>
        <w:rPr>
          <w:sz w:val="22"/>
          <w:szCs w:val="22"/>
        </w:rPr>
        <w:t>Príručka je platná dňom jej zverejnenia v </w:t>
      </w:r>
      <w:r w:rsidR="00DF3953">
        <w:rPr>
          <w:sz w:val="22"/>
          <w:szCs w:val="22"/>
        </w:rPr>
        <w:t xml:space="preserve">rámci výzvy na predkladanie </w:t>
      </w:r>
      <w:proofErr w:type="spellStart"/>
      <w:r w:rsidR="00DF3953">
        <w:rPr>
          <w:sz w:val="22"/>
          <w:szCs w:val="22"/>
        </w:rPr>
        <w:t>ŽoNFP</w:t>
      </w:r>
      <w:proofErr w:type="spellEnd"/>
      <w:r>
        <w:rPr>
          <w:sz w:val="22"/>
          <w:szCs w:val="22"/>
        </w:rPr>
        <w:t>. Poskytovateľ môže rozhodnúť o </w:t>
      </w:r>
      <w:r w:rsidR="00DF3953">
        <w:rPr>
          <w:sz w:val="22"/>
          <w:szCs w:val="22"/>
        </w:rPr>
        <w:t xml:space="preserve">doplnení </w:t>
      </w:r>
      <w:r>
        <w:rPr>
          <w:sz w:val="22"/>
          <w:szCs w:val="22"/>
        </w:rPr>
        <w:t>Príručky</w:t>
      </w:r>
      <w:r w:rsidR="00154A2C">
        <w:rPr>
          <w:sz w:val="22"/>
          <w:szCs w:val="22"/>
        </w:rPr>
        <w:t xml:space="preserve"> vo forme usmernení</w:t>
      </w:r>
      <w:r>
        <w:rPr>
          <w:sz w:val="22"/>
          <w:szCs w:val="22"/>
        </w:rPr>
        <w:t>. Takáto zmena nadobúda platnosť dňom rozhodnutia poskytovateľa pri splnení nasledovných podmienok:</w:t>
      </w:r>
    </w:p>
    <w:p w:rsidR="003C0591" w:rsidRDefault="003C0591" w:rsidP="00C8651D">
      <w:pPr>
        <w:widowControl/>
        <w:numPr>
          <w:ilvl w:val="0"/>
          <w:numId w:val="9"/>
        </w:numPr>
        <w:tabs>
          <w:tab w:val="clear" w:pos="360"/>
          <w:tab w:val="num" w:pos="420"/>
        </w:tabs>
        <w:adjustRightInd/>
        <w:spacing w:before="120" w:line="240" w:lineRule="auto"/>
        <w:ind w:left="419" w:hanging="357"/>
        <w:textAlignment w:val="auto"/>
        <w:rPr>
          <w:sz w:val="22"/>
          <w:szCs w:val="22"/>
        </w:rPr>
      </w:pPr>
      <w:r>
        <w:rPr>
          <w:sz w:val="22"/>
          <w:szCs w:val="22"/>
        </w:rPr>
        <w:t xml:space="preserve">úpravou </w:t>
      </w:r>
      <w:r w:rsidR="00F430AA">
        <w:rPr>
          <w:sz w:val="22"/>
          <w:szCs w:val="22"/>
        </w:rPr>
        <w:t>P</w:t>
      </w:r>
      <w:r>
        <w:rPr>
          <w:sz w:val="22"/>
          <w:szCs w:val="22"/>
        </w:rPr>
        <w:t xml:space="preserve">ríručky nesmie dôjsť k zmene podmienok </w:t>
      </w:r>
      <w:r w:rsidR="00296F1D">
        <w:rPr>
          <w:sz w:val="22"/>
          <w:szCs w:val="22"/>
        </w:rPr>
        <w:t xml:space="preserve">zadefinovaných </w:t>
      </w:r>
      <w:r>
        <w:rPr>
          <w:sz w:val="22"/>
          <w:szCs w:val="22"/>
        </w:rPr>
        <w:t xml:space="preserve">pre predkladanie </w:t>
      </w:r>
      <w:proofErr w:type="spellStart"/>
      <w:r w:rsidR="00F430AA">
        <w:rPr>
          <w:sz w:val="22"/>
          <w:szCs w:val="22"/>
        </w:rPr>
        <w:t>Žo</w:t>
      </w:r>
      <w:r>
        <w:rPr>
          <w:sz w:val="22"/>
          <w:szCs w:val="22"/>
        </w:rPr>
        <w:t>NFP</w:t>
      </w:r>
      <w:proofErr w:type="spellEnd"/>
      <w:r>
        <w:rPr>
          <w:sz w:val="22"/>
          <w:szCs w:val="22"/>
        </w:rPr>
        <w:t xml:space="preserve"> v priebehu vyhlásenej výzvy</w:t>
      </w:r>
      <w:r w:rsidR="00F430AA">
        <w:rPr>
          <w:sz w:val="22"/>
          <w:szCs w:val="22"/>
        </w:rPr>
        <w:t xml:space="preserve"> </w:t>
      </w:r>
      <w:r>
        <w:rPr>
          <w:sz w:val="22"/>
          <w:szCs w:val="22"/>
        </w:rPr>
        <w:t>(</w:t>
      </w:r>
      <w:r w:rsidR="00154A2C">
        <w:rPr>
          <w:sz w:val="22"/>
          <w:szCs w:val="22"/>
        </w:rPr>
        <w:t>najmä vo vzťahu k oprávnenosti žiadateľa alebo oprávnenosti projektu</w:t>
      </w:r>
      <w:r>
        <w:rPr>
          <w:sz w:val="22"/>
          <w:szCs w:val="22"/>
        </w:rPr>
        <w:t>)</w:t>
      </w:r>
    </w:p>
    <w:p w:rsidR="003C0591" w:rsidRDefault="003C0591" w:rsidP="00C8651D">
      <w:pPr>
        <w:widowControl/>
        <w:numPr>
          <w:ilvl w:val="0"/>
          <w:numId w:val="9"/>
        </w:numPr>
        <w:tabs>
          <w:tab w:val="clear" w:pos="360"/>
          <w:tab w:val="num" w:pos="420"/>
        </w:tabs>
        <w:adjustRightInd/>
        <w:spacing w:before="120" w:line="240" w:lineRule="auto"/>
        <w:ind w:left="419" w:hanging="357"/>
        <w:textAlignment w:val="auto"/>
        <w:rPr>
          <w:sz w:val="22"/>
          <w:szCs w:val="22"/>
        </w:rPr>
      </w:pPr>
      <w:r>
        <w:rPr>
          <w:sz w:val="22"/>
          <w:szCs w:val="22"/>
        </w:rPr>
        <w:t xml:space="preserve">riadne zverejnenie upravenej </w:t>
      </w:r>
      <w:r w:rsidR="00F430AA">
        <w:rPr>
          <w:sz w:val="22"/>
          <w:szCs w:val="22"/>
        </w:rPr>
        <w:t>P</w:t>
      </w:r>
      <w:r>
        <w:rPr>
          <w:sz w:val="22"/>
          <w:szCs w:val="22"/>
        </w:rPr>
        <w:t xml:space="preserve">ríručky na </w:t>
      </w:r>
      <w:r w:rsidR="005F790A">
        <w:rPr>
          <w:sz w:val="22"/>
          <w:szCs w:val="22"/>
        </w:rPr>
        <w:t xml:space="preserve">internetovej </w:t>
      </w:r>
      <w:r>
        <w:rPr>
          <w:sz w:val="22"/>
          <w:szCs w:val="22"/>
        </w:rPr>
        <w:t>stránke poskytovateľa a</w:t>
      </w:r>
      <w:r w:rsidR="00EA5B76">
        <w:rPr>
          <w:sz w:val="22"/>
          <w:szCs w:val="22"/>
        </w:rPr>
        <w:t> </w:t>
      </w:r>
      <w:r>
        <w:rPr>
          <w:sz w:val="22"/>
          <w:szCs w:val="22"/>
        </w:rPr>
        <w:t>vykonávateľa</w:t>
      </w:r>
      <w:r w:rsidR="00EA5B76">
        <w:rPr>
          <w:sz w:val="22"/>
          <w:szCs w:val="22"/>
        </w:rPr>
        <w:t>.</w:t>
      </w:r>
    </w:p>
    <w:p w:rsidR="00D60009" w:rsidRDefault="00D60009" w:rsidP="00D60009">
      <w:pPr>
        <w:widowControl/>
        <w:tabs>
          <w:tab w:val="num" w:pos="360"/>
        </w:tabs>
        <w:adjustRightInd/>
        <w:spacing w:line="240" w:lineRule="auto"/>
        <w:textAlignment w:val="auto"/>
        <w:rPr>
          <w:sz w:val="22"/>
          <w:szCs w:val="22"/>
        </w:rPr>
      </w:pPr>
    </w:p>
    <w:p w:rsidR="008E17CB" w:rsidRDefault="008E17CB" w:rsidP="00D60009">
      <w:pPr>
        <w:widowControl/>
        <w:tabs>
          <w:tab w:val="num" w:pos="360"/>
        </w:tabs>
        <w:adjustRightInd/>
        <w:spacing w:line="240" w:lineRule="auto"/>
        <w:textAlignment w:val="auto"/>
        <w:rPr>
          <w:sz w:val="22"/>
          <w:szCs w:val="22"/>
        </w:rPr>
        <w:sectPr w:rsidR="008E17CB" w:rsidSect="00511A93">
          <w:footerReference w:type="even" r:id="rId10"/>
          <w:footerReference w:type="default" r:id="rId11"/>
          <w:pgSz w:w="11907" w:h="16840" w:code="9"/>
          <w:pgMar w:top="1418" w:right="1418" w:bottom="1418" w:left="1418" w:header="709" w:footer="709" w:gutter="0"/>
          <w:pgNumType w:start="0"/>
          <w:cols w:space="708"/>
          <w:noEndnote/>
          <w:titlePg/>
        </w:sectPr>
      </w:pPr>
    </w:p>
    <w:p w:rsidR="005E7A49" w:rsidRPr="000855CE" w:rsidRDefault="002A5E21" w:rsidP="00A24EBB">
      <w:pPr>
        <w:pStyle w:val="tlNadpis118pt"/>
        <w:numPr>
          <w:ilvl w:val="0"/>
          <w:numId w:val="15"/>
        </w:numPr>
        <w:jc w:val="center"/>
        <w:rPr>
          <w:rFonts w:eastAsia="Arial Unicode MS"/>
          <w:szCs w:val="36"/>
        </w:rPr>
      </w:pPr>
      <w:bookmarkStart w:id="56" w:name="_Toc182813543"/>
      <w:bookmarkStart w:id="57" w:name="_Toc190503801"/>
      <w:bookmarkStart w:id="58" w:name="_Toc192994161"/>
      <w:bookmarkStart w:id="59" w:name="_Toc193037965"/>
      <w:bookmarkStart w:id="60" w:name="_Toc194483484"/>
      <w:bookmarkStart w:id="61" w:name="_Toc193036061"/>
      <w:bookmarkStart w:id="62" w:name="_Toc198488980"/>
      <w:bookmarkStart w:id="63" w:name="_Toc199053939"/>
      <w:bookmarkStart w:id="64" w:name="_Toc199575683"/>
      <w:bookmarkStart w:id="65" w:name="_Toc200973437"/>
      <w:bookmarkStart w:id="66" w:name="_Toc245692043"/>
      <w:r w:rsidRPr="00D96DBA">
        <w:rPr>
          <w:rFonts w:eastAsia="Arial Unicode MS"/>
        </w:rPr>
        <w:lastRenderedPageBreak/>
        <w:t>P</w:t>
      </w:r>
      <w:r w:rsidR="005E7A49" w:rsidRPr="00D96DBA">
        <w:rPr>
          <w:rFonts w:eastAsia="Arial Unicode MS"/>
        </w:rPr>
        <w:t>odmienky</w:t>
      </w:r>
      <w:r w:rsidR="005E7A49" w:rsidRPr="000855CE">
        <w:rPr>
          <w:rFonts w:eastAsia="Arial Unicode MS"/>
          <w:szCs w:val="36"/>
        </w:rPr>
        <w:t xml:space="preserve"> </w:t>
      </w:r>
      <w:r w:rsidR="005E7A49" w:rsidRPr="00632F61">
        <w:rPr>
          <w:rFonts w:eastAsia="Arial Unicode MS"/>
        </w:rPr>
        <w:t>poskytnutia</w:t>
      </w:r>
      <w:r w:rsidR="005E7A49" w:rsidRPr="000855CE">
        <w:rPr>
          <w:rFonts w:eastAsia="Arial Unicode MS"/>
          <w:szCs w:val="36"/>
        </w:rPr>
        <w:t xml:space="preserve"> pomoci</w:t>
      </w:r>
      <w:bookmarkEnd w:id="0"/>
      <w:bookmarkEnd w:id="1"/>
      <w:bookmarkEnd w:id="56"/>
      <w:bookmarkEnd w:id="57"/>
      <w:bookmarkEnd w:id="58"/>
      <w:bookmarkEnd w:id="59"/>
      <w:bookmarkEnd w:id="60"/>
      <w:bookmarkEnd w:id="61"/>
      <w:bookmarkEnd w:id="62"/>
      <w:bookmarkEnd w:id="63"/>
      <w:bookmarkEnd w:id="64"/>
      <w:bookmarkEnd w:id="65"/>
      <w:bookmarkEnd w:id="66"/>
    </w:p>
    <w:p w:rsidR="002A5E21" w:rsidRPr="000855CE" w:rsidRDefault="002A5E21" w:rsidP="002A5E21">
      <w:pPr>
        <w:widowControl/>
        <w:tabs>
          <w:tab w:val="num" w:pos="360"/>
        </w:tabs>
        <w:adjustRightInd/>
        <w:spacing w:line="240" w:lineRule="auto"/>
        <w:textAlignment w:val="auto"/>
        <w:rPr>
          <w:sz w:val="22"/>
          <w:szCs w:val="22"/>
        </w:rPr>
      </w:pPr>
    </w:p>
    <w:p w:rsidR="007C6A0C" w:rsidRPr="00414494" w:rsidRDefault="007C6A0C" w:rsidP="00D52FBD">
      <w:pPr>
        <w:pStyle w:val="Nadpis2"/>
        <w:rPr>
          <w:rFonts w:eastAsia="Arial Unicode MS"/>
        </w:rPr>
      </w:pPr>
      <w:bookmarkStart w:id="67" w:name="_Toc182813544"/>
      <w:bookmarkStart w:id="68" w:name="_Toc190503802"/>
      <w:bookmarkStart w:id="69" w:name="_Toc192994162"/>
      <w:bookmarkStart w:id="70" w:name="_Toc193037966"/>
      <w:bookmarkStart w:id="71" w:name="_Toc194483485"/>
      <w:bookmarkStart w:id="72" w:name="_Toc193036062"/>
      <w:bookmarkStart w:id="73" w:name="_Toc198488981"/>
      <w:bookmarkStart w:id="74" w:name="_Toc199053940"/>
      <w:bookmarkStart w:id="75" w:name="_Toc199575684"/>
      <w:bookmarkStart w:id="76" w:name="_Toc200973438"/>
      <w:bookmarkStart w:id="77" w:name="_Toc245692044"/>
      <w:r w:rsidRPr="00414494">
        <w:rPr>
          <w:rFonts w:eastAsia="Arial Unicode MS"/>
        </w:rPr>
        <w:t xml:space="preserve">Oprávnené </w:t>
      </w:r>
      <w:bookmarkEnd w:id="67"/>
      <w:bookmarkEnd w:id="68"/>
      <w:bookmarkEnd w:id="69"/>
      <w:bookmarkEnd w:id="70"/>
      <w:bookmarkEnd w:id="71"/>
      <w:bookmarkEnd w:id="72"/>
      <w:bookmarkEnd w:id="73"/>
      <w:bookmarkEnd w:id="74"/>
      <w:bookmarkEnd w:id="75"/>
      <w:bookmarkEnd w:id="76"/>
      <w:r w:rsidR="00BC4D25" w:rsidRPr="00414494">
        <w:rPr>
          <w:rFonts w:eastAsia="Arial Unicode MS"/>
        </w:rPr>
        <w:t>projekty</w:t>
      </w:r>
      <w:bookmarkEnd w:id="77"/>
      <w:r w:rsidR="008B4964" w:rsidRPr="00414494">
        <w:rPr>
          <w:rFonts w:eastAsia="Arial Unicode MS"/>
        </w:rPr>
        <w:t xml:space="preserve"> </w:t>
      </w:r>
    </w:p>
    <w:p w:rsidR="007C6A0C" w:rsidRPr="000855CE" w:rsidRDefault="007C6A0C" w:rsidP="007C6A0C">
      <w:pPr>
        <w:widowControl/>
        <w:tabs>
          <w:tab w:val="num" w:pos="360"/>
        </w:tabs>
        <w:adjustRightInd/>
        <w:spacing w:line="240" w:lineRule="auto"/>
        <w:textAlignment w:val="auto"/>
        <w:rPr>
          <w:sz w:val="20"/>
          <w:szCs w:val="20"/>
        </w:rPr>
      </w:pPr>
    </w:p>
    <w:p w:rsidR="001B34C2" w:rsidRPr="00746F3C" w:rsidRDefault="0087259B" w:rsidP="00936AB7">
      <w:pPr>
        <w:spacing w:line="100" w:lineRule="atLeast"/>
        <w:rPr>
          <w:sz w:val="22"/>
          <w:szCs w:val="22"/>
        </w:rPr>
      </w:pPr>
      <w:r w:rsidRPr="00746F3C">
        <w:rPr>
          <w:sz w:val="22"/>
          <w:szCs w:val="22"/>
        </w:rPr>
        <w:t xml:space="preserve">Oprávnené </w:t>
      </w:r>
      <w:r w:rsidR="00DD2B9B" w:rsidRPr="00746F3C">
        <w:rPr>
          <w:sz w:val="22"/>
          <w:szCs w:val="22"/>
        </w:rPr>
        <w:t xml:space="preserve">projekty </w:t>
      </w:r>
      <w:r w:rsidRPr="00746F3C">
        <w:rPr>
          <w:sz w:val="22"/>
          <w:szCs w:val="22"/>
        </w:rPr>
        <w:t>na poskytnutie pomoci v zmysle tejto výzvy sú zadefinované v čl. F Oprávnené projekty schémy.</w:t>
      </w:r>
      <w:r w:rsidR="00DD2B9B" w:rsidRPr="00746F3C">
        <w:rPr>
          <w:sz w:val="22"/>
          <w:szCs w:val="22"/>
        </w:rPr>
        <w:t xml:space="preserve"> </w:t>
      </w:r>
    </w:p>
    <w:p w:rsidR="001B34C2" w:rsidRPr="00746F3C" w:rsidRDefault="001B34C2" w:rsidP="00936AB7">
      <w:pPr>
        <w:spacing w:line="100" w:lineRule="atLeast"/>
        <w:rPr>
          <w:sz w:val="22"/>
          <w:szCs w:val="22"/>
        </w:rPr>
      </w:pPr>
    </w:p>
    <w:p w:rsidR="0093252C" w:rsidRPr="00746F3C" w:rsidRDefault="0093252C" w:rsidP="007C6A0C">
      <w:pPr>
        <w:widowControl/>
        <w:tabs>
          <w:tab w:val="num" w:pos="360"/>
        </w:tabs>
        <w:adjustRightInd/>
        <w:spacing w:line="240" w:lineRule="auto"/>
        <w:textAlignment w:val="auto"/>
        <w:rPr>
          <w:sz w:val="20"/>
          <w:szCs w:val="20"/>
        </w:rPr>
      </w:pPr>
    </w:p>
    <w:p w:rsidR="0093252C" w:rsidRPr="00746F3C" w:rsidRDefault="0093252C" w:rsidP="00D52FBD">
      <w:pPr>
        <w:pStyle w:val="Nadpis2"/>
        <w:rPr>
          <w:rFonts w:eastAsia="Arial Unicode MS"/>
        </w:rPr>
      </w:pPr>
      <w:bookmarkStart w:id="78" w:name="_Toc182813545"/>
      <w:bookmarkStart w:id="79" w:name="_Toc190503803"/>
      <w:bookmarkStart w:id="80" w:name="_Toc192994163"/>
      <w:bookmarkStart w:id="81" w:name="_Toc193037967"/>
      <w:bookmarkStart w:id="82" w:name="_Toc194483486"/>
      <w:bookmarkStart w:id="83" w:name="_Toc193036063"/>
      <w:bookmarkStart w:id="84" w:name="_Toc198488982"/>
      <w:bookmarkStart w:id="85" w:name="_Toc199053941"/>
      <w:bookmarkStart w:id="86" w:name="_Toc199575685"/>
      <w:bookmarkStart w:id="87" w:name="_Toc200973439"/>
      <w:bookmarkStart w:id="88" w:name="_Toc245692045"/>
      <w:r w:rsidRPr="00746F3C">
        <w:rPr>
          <w:rFonts w:eastAsia="Arial Unicode MS"/>
        </w:rPr>
        <w:t>Oprávnené miesto</w:t>
      </w:r>
      <w:bookmarkEnd w:id="78"/>
      <w:bookmarkEnd w:id="79"/>
      <w:bookmarkEnd w:id="80"/>
      <w:bookmarkEnd w:id="81"/>
      <w:bookmarkEnd w:id="82"/>
      <w:bookmarkEnd w:id="83"/>
      <w:bookmarkEnd w:id="84"/>
      <w:bookmarkEnd w:id="85"/>
      <w:bookmarkEnd w:id="86"/>
      <w:bookmarkEnd w:id="87"/>
      <w:bookmarkEnd w:id="88"/>
    </w:p>
    <w:p w:rsidR="002A5E21" w:rsidRPr="00746F3C" w:rsidRDefault="002A5E21" w:rsidP="002A5E21">
      <w:pPr>
        <w:widowControl/>
        <w:tabs>
          <w:tab w:val="num" w:pos="360"/>
        </w:tabs>
        <w:adjustRightInd/>
        <w:spacing w:line="240" w:lineRule="auto"/>
        <w:textAlignment w:val="auto"/>
        <w:rPr>
          <w:sz w:val="20"/>
          <w:szCs w:val="20"/>
        </w:rPr>
      </w:pPr>
    </w:p>
    <w:p w:rsidR="0093252C" w:rsidRPr="003C0591" w:rsidRDefault="00EF4D2A" w:rsidP="00CF53B9">
      <w:pPr>
        <w:tabs>
          <w:tab w:val="left" w:pos="0"/>
        </w:tabs>
        <w:spacing w:before="120" w:line="240" w:lineRule="auto"/>
        <w:rPr>
          <w:sz w:val="22"/>
          <w:szCs w:val="22"/>
        </w:rPr>
      </w:pPr>
      <w:r w:rsidRPr="00EF4D2A">
        <w:rPr>
          <w:sz w:val="22"/>
          <w:szCs w:val="22"/>
        </w:rPr>
        <w:t>V rámci tejto výzvy je možné poskytnúť pomoc na projekty realizované v rámci regiónov patriacich pod Cieľ Konvergencia. V podmienkach SR sú to s výnimkou Bratislavského všetky samosprávne kraje. Pre stanovenie oprávnenosti je rozhodujúce miesto realizácie projektu, nie sídlo žiadateľa, t.j. oprávneným môže byť aj projekt predložený žiadateľom so sídlom v Bratislavskom samosprávnom kraji za podmienky, že projekt je realizovaný na území jedného zo samosprávnych krajov, ktoré sú vo výzve zadefinované ako oprávnené miesto realizácie projektu.</w:t>
      </w:r>
    </w:p>
    <w:p w:rsidR="002C58A6" w:rsidRDefault="002C58A6" w:rsidP="00632F61">
      <w:pPr>
        <w:rPr>
          <w:rFonts w:eastAsia="Arial Unicode MS"/>
        </w:rPr>
      </w:pPr>
      <w:bookmarkStart w:id="89" w:name="_Toc182813546"/>
    </w:p>
    <w:p w:rsidR="00954E42" w:rsidRPr="000855CE" w:rsidRDefault="00156C06" w:rsidP="00056B33">
      <w:pPr>
        <w:pStyle w:val="Nadpis2"/>
        <w:rPr>
          <w:sz w:val="22"/>
          <w:szCs w:val="22"/>
        </w:rPr>
      </w:pPr>
      <w:bookmarkStart w:id="90" w:name="_Toc245692046"/>
      <w:bookmarkEnd w:id="89"/>
      <w:r>
        <w:rPr>
          <w:rFonts w:eastAsia="Arial Unicode MS"/>
        </w:rPr>
        <w:t>Časová oprávnenosť realizácie projektu</w:t>
      </w:r>
      <w:bookmarkEnd w:id="90"/>
      <w:r w:rsidR="00056B33">
        <w:rPr>
          <w:rFonts w:eastAsia="Arial Unicode MS"/>
        </w:rPr>
        <w:t xml:space="preserve"> </w:t>
      </w:r>
    </w:p>
    <w:p w:rsidR="00056B33" w:rsidRDefault="00056B33" w:rsidP="00954E42">
      <w:pPr>
        <w:widowControl/>
        <w:tabs>
          <w:tab w:val="num" w:pos="360"/>
        </w:tabs>
        <w:adjustRightInd/>
        <w:spacing w:line="240" w:lineRule="auto"/>
        <w:textAlignment w:val="auto"/>
        <w:rPr>
          <w:sz w:val="22"/>
          <w:szCs w:val="22"/>
        </w:rPr>
      </w:pPr>
    </w:p>
    <w:p w:rsidR="000F04B2" w:rsidRDefault="000F04B2" w:rsidP="00BF23E0">
      <w:pPr>
        <w:widowControl/>
        <w:tabs>
          <w:tab w:val="num" w:pos="360"/>
        </w:tabs>
        <w:adjustRightInd/>
        <w:spacing w:line="240" w:lineRule="auto"/>
        <w:textAlignment w:val="auto"/>
        <w:rPr>
          <w:i/>
          <w:color w:val="000000"/>
          <w:sz w:val="22"/>
          <w:szCs w:val="22"/>
        </w:rPr>
      </w:pPr>
      <w:r>
        <w:rPr>
          <w:sz w:val="22"/>
          <w:szCs w:val="22"/>
        </w:rPr>
        <w:t>P</w:t>
      </w:r>
      <w:r>
        <w:t xml:space="preserve">rojekt je možné začať realizovať </w:t>
      </w:r>
      <w:r w:rsidR="00FD347E" w:rsidRPr="00FD347E">
        <w:t xml:space="preserve">odo dňa predloženia žiadosti o NFP (táto skutočnosť musí byť zohľadnená v </w:t>
      </w:r>
      <w:r w:rsidR="00785D34">
        <w:t>hlásení</w:t>
      </w:r>
      <w:r w:rsidR="00FD347E" w:rsidRPr="00FD347E">
        <w:t xml:space="preserve"> o začatí realizácie projektu)</w:t>
      </w:r>
      <w:r w:rsidR="00FD347E">
        <w:t xml:space="preserve"> </w:t>
      </w:r>
      <w:r>
        <w:t>a</w:t>
      </w:r>
      <w:r w:rsidR="00B42C1F">
        <w:rPr>
          <w:sz w:val="22"/>
          <w:szCs w:val="22"/>
        </w:rPr>
        <w:t> </w:t>
      </w:r>
      <w:r w:rsidRPr="000855CE">
        <w:rPr>
          <w:sz w:val="22"/>
          <w:szCs w:val="22"/>
        </w:rPr>
        <w:t xml:space="preserve">musí byť ukončený najneskôr v priebehu </w:t>
      </w:r>
      <w:r>
        <w:rPr>
          <w:sz w:val="22"/>
          <w:szCs w:val="22"/>
        </w:rPr>
        <w:t xml:space="preserve">24 </w:t>
      </w:r>
      <w:r w:rsidRPr="000855CE">
        <w:rPr>
          <w:sz w:val="22"/>
          <w:szCs w:val="22"/>
        </w:rPr>
        <w:t>mesiacov od za</w:t>
      </w:r>
      <w:r>
        <w:rPr>
          <w:sz w:val="22"/>
          <w:szCs w:val="22"/>
        </w:rPr>
        <w:t>čiatku</w:t>
      </w:r>
      <w:r w:rsidRPr="000855CE">
        <w:rPr>
          <w:sz w:val="22"/>
          <w:szCs w:val="22"/>
        </w:rPr>
        <w:t xml:space="preserve"> jeho </w:t>
      </w:r>
      <w:r w:rsidRPr="00BC4D25">
        <w:rPr>
          <w:color w:val="000000"/>
          <w:sz w:val="22"/>
          <w:szCs w:val="22"/>
        </w:rPr>
        <w:t>realizácie</w:t>
      </w:r>
      <w:r w:rsidRPr="00BC4D25">
        <w:rPr>
          <w:i/>
          <w:color w:val="000000"/>
          <w:sz w:val="22"/>
          <w:szCs w:val="22"/>
        </w:rPr>
        <w:t>.</w:t>
      </w:r>
      <w:r>
        <w:rPr>
          <w:i/>
          <w:color w:val="000000"/>
          <w:sz w:val="22"/>
          <w:szCs w:val="22"/>
        </w:rPr>
        <w:t xml:space="preserve"> </w:t>
      </w:r>
    </w:p>
    <w:p w:rsidR="000F04B2" w:rsidRDefault="000F04B2" w:rsidP="00BF23E0">
      <w:pPr>
        <w:widowControl/>
        <w:tabs>
          <w:tab w:val="num" w:pos="360"/>
        </w:tabs>
        <w:adjustRightInd/>
        <w:spacing w:line="240" w:lineRule="auto"/>
        <w:textAlignment w:val="auto"/>
        <w:rPr>
          <w:i/>
          <w:color w:val="000000"/>
          <w:sz w:val="22"/>
          <w:szCs w:val="22"/>
        </w:rPr>
      </w:pPr>
    </w:p>
    <w:p w:rsidR="00351EAA" w:rsidRPr="000855CE" w:rsidRDefault="00351EAA" w:rsidP="00351EAA">
      <w:pPr>
        <w:widowControl/>
        <w:tabs>
          <w:tab w:val="num" w:pos="360"/>
        </w:tabs>
        <w:adjustRightInd/>
        <w:spacing w:line="240" w:lineRule="auto"/>
        <w:textAlignment w:val="auto"/>
        <w:rPr>
          <w:sz w:val="20"/>
          <w:szCs w:val="20"/>
        </w:rPr>
      </w:pPr>
      <w:r w:rsidRPr="00040427">
        <w:rPr>
          <w:sz w:val="22"/>
          <w:szCs w:val="22"/>
        </w:rPr>
        <w:t>Realizácia projektu začína dňom uvedeným v </w:t>
      </w:r>
      <w:r w:rsidRPr="00040427">
        <w:rPr>
          <w:i/>
          <w:sz w:val="22"/>
          <w:szCs w:val="22"/>
        </w:rPr>
        <w:t>Hlásení o začatí realizácie projektu</w:t>
      </w:r>
      <w:r w:rsidR="00FB0DF1" w:rsidRPr="00040427">
        <w:rPr>
          <w:i/>
          <w:sz w:val="22"/>
          <w:szCs w:val="22"/>
        </w:rPr>
        <w:t xml:space="preserve"> </w:t>
      </w:r>
      <w:r w:rsidR="00FB0DF1" w:rsidRPr="00040427">
        <w:rPr>
          <w:sz w:val="22"/>
          <w:szCs w:val="22"/>
        </w:rPr>
        <w:t>(príloha zmluvy o poskytnutí NFP)</w:t>
      </w:r>
      <w:r w:rsidR="002B4E97" w:rsidRPr="00040427">
        <w:rPr>
          <w:i/>
          <w:sz w:val="22"/>
          <w:szCs w:val="22"/>
        </w:rPr>
        <w:t xml:space="preserve">. </w:t>
      </w:r>
      <w:r w:rsidR="00A401B3" w:rsidRPr="00040427">
        <w:rPr>
          <w:sz w:val="22"/>
          <w:szCs w:val="22"/>
        </w:rPr>
        <w:t xml:space="preserve">Začiatkom realizácie projektu sa rozumie začatie prác na projekte v zmysle </w:t>
      </w:r>
      <w:r w:rsidR="000D3809" w:rsidRPr="00040427">
        <w:rPr>
          <w:sz w:val="22"/>
          <w:szCs w:val="22"/>
        </w:rPr>
        <w:t>definície uvedenej v kapitole 1.2 tejto príručky</w:t>
      </w:r>
      <w:r w:rsidR="005F4B50" w:rsidRPr="00040427">
        <w:rPr>
          <w:spacing w:val="1"/>
          <w:sz w:val="22"/>
          <w:szCs w:val="22"/>
        </w:rPr>
        <w:t>. Začatím realizácie projektu sa však nerozumie vykonávanie predbežných štúdií na posúdenie realizovateľnosti projektov bez ohľadu na ich prvenstvo.</w:t>
      </w:r>
      <w:r w:rsidR="000F04B2" w:rsidRPr="00040427">
        <w:rPr>
          <w:sz w:val="22"/>
          <w:szCs w:val="22"/>
        </w:rPr>
        <w:t xml:space="preserve"> </w:t>
      </w:r>
      <w:r w:rsidRPr="00040427">
        <w:rPr>
          <w:sz w:val="22"/>
          <w:szCs w:val="22"/>
        </w:rPr>
        <w:t xml:space="preserve">Projekt je ukončený v momente zrealizovania (úhrady) všetkých (oprávnených i neoprávnených) </w:t>
      </w:r>
      <w:r w:rsidR="00470988" w:rsidRPr="00040427">
        <w:rPr>
          <w:sz w:val="22"/>
          <w:szCs w:val="22"/>
        </w:rPr>
        <w:t>výdavkov</w:t>
      </w:r>
      <w:r w:rsidRPr="00040427">
        <w:rPr>
          <w:sz w:val="22"/>
          <w:szCs w:val="22"/>
        </w:rPr>
        <w:t xml:space="preserve"> </w:t>
      </w:r>
      <w:r w:rsidR="0058296B" w:rsidRPr="00040427">
        <w:rPr>
          <w:sz w:val="22"/>
          <w:szCs w:val="22"/>
        </w:rPr>
        <w:t xml:space="preserve">dodávateľovi </w:t>
      </w:r>
      <w:r w:rsidRPr="00040427">
        <w:rPr>
          <w:sz w:val="22"/>
          <w:szCs w:val="22"/>
        </w:rPr>
        <w:t xml:space="preserve">a ich premietnutia do účtovníctva </w:t>
      </w:r>
      <w:r w:rsidR="00EA5B76" w:rsidRPr="00040427">
        <w:rPr>
          <w:sz w:val="22"/>
          <w:szCs w:val="22"/>
        </w:rPr>
        <w:t xml:space="preserve">prijímateľa </w:t>
      </w:r>
      <w:r w:rsidRPr="00040427">
        <w:rPr>
          <w:sz w:val="22"/>
          <w:szCs w:val="22"/>
        </w:rPr>
        <w:t>v zmysle podmienok pre oprávnenosť výdavkov stanovených v</w:t>
      </w:r>
      <w:r w:rsidR="00192ABE" w:rsidRPr="00040427">
        <w:rPr>
          <w:sz w:val="22"/>
          <w:szCs w:val="22"/>
        </w:rPr>
        <w:t> </w:t>
      </w:r>
      <w:r w:rsidRPr="00040427">
        <w:rPr>
          <w:sz w:val="22"/>
          <w:szCs w:val="22"/>
        </w:rPr>
        <w:t>schéme</w:t>
      </w:r>
      <w:r w:rsidR="00192ABE" w:rsidRPr="00040427">
        <w:rPr>
          <w:sz w:val="22"/>
          <w:szCs w:val="22"/>
        </w:rPr>
        <w:t xml:space="preserve"> </w:t>
      </w:r>
      <w:r w:rsidRPr="00040427">
        <w:rPr>
          <w:sz w:val="22"/>
          <w:szCs w:val="22"/>
        </w:rPr>
        <w:t>a</w:t>
      </w:r>
      <w:r w:rsidR="00490995" w:rsidRPr="00040427">
        <w:rPr>
          <w:sz w:val="22"/>
          <w:szCs w:val="22"/>
        </w:rPr>
        <w:t xml:space="preserve"> v </w:t>
      </w:r>
      <w:r w:rsidRPr="00040427">
        <w:rPr>
          <w:sz w:val="22"/>
          <w:szCs w:val="22"/>
        </w:rPr>
        <w:t>zmluve o poskytnutí NFP</w:t>
      </w:r>
      <w:r w:rsidR="000D3809" w:rsidRPr="00040427">
        <w:rPr>
          <w:sz w:val="22"/>
          <w:szCs w:val="22"/>
        </w:rPr>
        <w:t xml:space="preserve"> a definície uvedenej v kapitole 1.2 tejto príručky</w:t>
      </w:r>
      <w:r w:rsidRPr="00040427">
        <w:rPr>
          <w:sz w:val="22"/>
          <w:szCs w:val="22"/>
        </w:rPr>
        <w:t xml:space="preserve">. Dátum ukončenia realizácie projektu </w:t>
      </w:r>
      <w:r w:rsidR="002373F2" w:rsidRPr="00040427">
        <w:rPr>
          <w:sz w:val="22"/>
          <w:szCs w:val="22"/>
        </w:rPr>
        <w:t>bude</w:t>
      </w:r>
      <w:r w:rsidRPr="00040427">
        <w:rPr>
          <w:sz w:val="22"/>
          <w:szCs w:val="22"/>
        </w:rPr>
        <w:t xml:space="preserve"> zaznamenaný v</w:t>
      </w:r>
      <w:r w:rsidR="00875A7F" w:rsidRPr="00040427">
        <w:rPr>
          <w:sz w:val="22"/>
          <w:szCs w:val="22"/>
        </w:rPr>
        <w:t> </w:t>
      </w:r>
      <w:r w:rsidR="00875A7F" w:rsidRPr="00040427">
        <w:rPr>
          <w:i/>
          <w:sz w:val="22"/>
          <w:szCs w:val="22"/>
        </w:rPr>
        <w:t>Záverečnej monitorovacej správe</w:t>
      </w:r>
      <w:r w:rsidR="00875A7F" w:rsidRPr="00040427">
        <w:rPr>
          <w:sz w:val="22"/>
          <w:szCs w:val="22"/>
        </w:rPr>
        <w:t xml:space="preserve"> </w:t>
      </w:r>
      <w:r w:rsidRPr="00040427">
        <w:rPr>
          <w:sz w:val="22"/>
          <w:szCs w:val="22"/>
        </w:rPr>
        <w:t>(príloha zmluvy o poskytnutí NFP).</w:t>
      </w:r>
      <w:r w:rsidR="00056B33">
        <w:rPr>
          <w:sz w:val="22"/>
          <w:szCs w:val="22"/>
        </w:rPr>
        <w:t xml:space="preserve"> </w:t>
      </w:r>
    </w:p>
    <w:p w:rsidR="00351EAA" w:rsidRPr="000855CE" w:rsidRDefault="00351EAA" w:rsidP="00351EAA">
      <w:pPr>
        <w:pStyle w:val="Zkladntext3"/>
        <w:tabs>
          <w:tab w:val="clear" w:pos="426"/>
          <w:tab w:val="clear" w:pos="993"/>
          <w:tab w:val="left" w:pos="360"/>
        </w:tabs>
        <w:adjustRightInd/>
        <w:spacing w:line="240" w:lineRule="auto"/>
        <w:textAlignment w:val="auto"/>
        <w:rPr>
          <w:rFonts w:ascii="Times New Roman" w:hAnsi="Times New Roman"/>
          <w:sz w:val="22"/>
          <w:szCs w:val="22"/>
        </w:rPr>
      </w:pPr>
    </w:p>
    <w:p w:rsidR="00351EAA" w:rsidRPr="000855CE" w:rsidRDefault="00351EAA" w:rsidP="00351EAA">
      <w:pPr>
        <w:pStyle w:val="Zkladntext3"/>
        <w:tabs>
          <w:tab w:val="clear" w:pos="426"/>
          <w:tab w:val="clear" w:pos="993"/>
          <w:tab w:val="left" w:pos="360"/>
        </w:tabs>
        <w:adjustRightInd/>
        <w:spacing w:line="240" w:lineRule="auto"/>
        <w:textAlignment w:val="auto"/>
        <w:rPr>
          <w:rFonts w:ascii="Times New Roman" w:hAnsi="Times New Roman"/>
          <w:sz w:val="22"/>
          <w:szCs w:val="22"/>
        </w:rPr>
      </w:pPr>
      <w:r w:rsidRPr="000855CE">
        <w:rPr>
          <w:rFonts w:ascii="Times New Roman" w:hAnsi="Times New Roman"/>
          <w:sz w:val="22"/>
          <w:szCs w:val="22"/>
        </w:rPr>
        <w:t xml:space="preserve">Pri príprave projektu je preto potrebné počítať s adekvátnym časovým rozložením realizácie oprávnených výdavkov projektu zahrnutých do rozpočtu a zohľadniť dobu </w:t>
      </w:r>
      <w:r w:rsidR="00645942">
        <w:rPr>
          <w:rFonts w:ascii="Times New Roman" w:hAnsi="Times New Roman"/>
          <w:sz w:val="22"/>
          <w:szCs w:val="22"/>
        </w:rPr>
        <w:t>konania o </w:t>
      </w:r>
      <w:proofErr w:type="spellStart"/>
      <w:r w:rsidR="00645942">
        <w:rPr>
          <w:rFonts w:ascii="Times New Roman" w:hAnsi="Times New Roman"/>
          <w:sz w:val="22"/>
          <w:szCs w:val="22"/>
        </w:rPr>
        <w:t>ŽoNFP</w:t>
      </w:r>
      <w:proofErr w:type="spellEnd"/>
      <w:r w:rsidRPr="000855CE">
        <w:rPr>
          <w:rFonts w:ascii="Times New Roman" w:hAnsi="Times New Roman"/>
          <w:sz w:val="22"/>
          <w:szCs w:val="22"/>
        </w:rPr>
        <w:t xml:space="preserve">, </w:t>
      </w:r>
      <w:r w:rsidR="00A401B3">
        <w:rPr>
          <w:rFonts w:ascii="Times New Roman" w:hAnsi="Times New Roman"/>
          <w:sz w:val="22"/>
          <w:szCs w:val="22"/>
        </w:rPr>
        <w:t>a dobu nevyhnutnú na podpis zmluvy o poskytnutí NFP</w:t>
      </w:r>
      <w:r w:rsidRPr="000855CE">
        <w:rPr>
          <w:rFonts w:ascii="Times New Roman" w:hAnsi="Times New Roman"/>
          <w:sz w:val="22"/>
          <w:szCs w:val="22"/>
        </w:rPr>
        <w:t>.</w:t>
      </w:r>
    </w:p>
    <w:p w:rsidR="00351EAA" w:rsidRPr="000855CE" w:rsidRDefault="00351EAA" w:rsidP="00351EAA">
      <w:pPr>
        <w:pStyle w:val="Zkladntext3"/>
        <w:tabs>
          <w:tab w:val="clear" w:pos="426"/>
          <w:tab w:val="clear" w:pos="993"/>
          <w:tab w:val="left" w:pos="360"/>
        </w:tabs>
        <w:adjustRightInd/>
        <w:spacing w:line="240" w:lineRule="auto"/>
        <w:textAlignment w:val="auto"/>
        <w:rPr>
          <w:rFonts w:ascii="Times New Roman" w:hAnsi="Times New Roman"/>
          <w:sz w:val="22"/>
          <w:szCs w:val="22"/>
        </w:rPr>
      </w:pPr>
    </w:p>
    <w:p w:rsidR="00351EAA" w:rsidRPr="000855CE" w:rsidRDefault="00351EAA" w:rsidP="00351EAA">
      <w:pPr>
        <w:pStyle w:val="Zkladntext3"/>
        <w:tabs>
          <w:tab w:val="clear" w:pos="426"/>
          <w:tab w:val="clear" w:pos="993"/>
          <w:tab w:val="left" w:pos="360"/>
        </w:tabs>
        <w:adjustRightInd/>
        <w:spacing w:line="240" w:lineRule="auto"/>
        <w:textAlignment w:val="auto"/>
        <w:rPr>
          <w:rFonts w:ascii="Times New Roman" w:hAnsi="Times New Roman"/>
          <w:b/>
          <w:sz w:val="22"/>
          <w:szCs w:val="22"/>
        </w:rPr>
      </w:pPr>
      <w:r w:rsidRPr="000855CE">
        <w:rPr>
          <w:rFonts w:ascii="Times New Roman" w:hAnsi="Times New Roman"/>
          <w:sz w:val="22"/>
          <w:szCs w:val="22"/>
        </w:rPr>
        <w:t xml:space="preserve">V prípade ohrozenia doby realizácie projektu z dôvodu predĺženia trvania </w:t>
      </w:r>
      <w:r w:rsidR="00645942">
        <w:rPr>
          <w:rFonts w:ascii="Times New Roman" w:hAnsi="Times New Roman"/>
          <w:sz w:val="22"/>
          <w:szCs w:val="22"/>
        </w:rPr>
        <w:t xml:space="preserve">konania o </w:t>
      </w:r>
      <w:proofErr w:type="spellStart"/>
      <w:r w:rsidR="00645942">
        <w:rPr>
          <w:rFonts w:ascii="Times New Roman" w:hAnsi="Times New Roman"/>
          <w:sz w:val="22"/>
          <w:szCs w:val="22"/>
        </w:rPr>
        <w:t>ŽoNFP</w:t>
      </w:r>
      <w:proofErr w:type="spellEnd"/>
      <w:r w:rsidRPr="000855CE">
        <w:rPr>
          <w:rFonts w:ascii="Times New Roman" w:hAnsi="Times New Roman"/>
          <w:sz w:val="22"/>
          <w:szCs w:val="22"/>
        </w:rPr>
        <w:t xml:space="preserve"> bude harmonogram projektu v rámci rozpočtu upravený pred podpisom zmluvy o poskytnutí NFP tak, aby zohľadnil časový sklz spôsobený oneskorením ukončenia </w:t>
      </w:r>
      <w:r w:rsidR="003B44D1">
        <w:rPr>
          <w:rFonts w:ascii="Times New Roman" w:hAnsi="Times New Roman"/>
          <w:sz w:val="22"/>
          <w:szCs w:val="22"/>
        </w:rPr>
        <w:t xml:space="preserve">konania o </w:t>
      </w:r>
      <w:proofErr w:type="spellStart"/>
      <w:r w:rsidR="003B44D1">
        <w:rPr>
          <w:rFonts w:ascii="Times New Roman" w:hAnsi="Times New Roman"/>
          <w:sz w:val="22"/>
          <w:szCs w:val="22"/>
        </w:rPr>
        <w:t>ŽoNFP</w:t>
      </w:r>
      <w:proofErr w:type="spellEnd"/>
      <w:r w:rsidRPr="000855CE">
        <w:rPr>
          <w:rFonts w:ascii="Times New Roman" w:hAnsi="Times New Roman"/>
          <w:sz w:val="22"/>
          <w:szCs w:val="22"/>
        </w:rPr>
        <w:t>.</w:t>
      </w:r>
    </w:p>
    <w:p w:rsidR="00C156F9" w:rsidRPr="000855CE" w:rsidRDefault="00C156F9" w:rsidP="00954E42">
      <w:pPr>
        <w:widowControl/>
        <w:tabs>
          <w:tab w:val="num" w:pos="360"/>
        </w:tabs>
        <w:adjustRightInd/>
        <w:spacing w:line="240" w:lineRule="auto"/>
        <w:textAlignment w:val="auto"/>
        <w:rPr>
          <w:sz w:val="22"/>
          <w:szCs w:val="22"/>
        </w:rPr>
      </w:pPr>
    </w:p>
    <w:p w:rsidR="00954E42" w:rsidRPr="000855CE" w:rsidRDefault="00954E42" w:rsidP="00D52FBD">
      <w:pPr>
        <w:pStyle w:val="Nadpis2"/>
        <w:rPr>
          <w:rFonts w:eastAsia="Arial Unicode MS"/>
        </w:rPr>
      </w:pPr>
      <w:bookmarkStart w:id="91" w:name="_Toc182813547"/>
      <w:bookmarkStart w:id="92" w:name="_Toc190503805"/>
      <w:bookmarkStart w:id="93" w:name="_Toc192994165"/>
      <w:bookmarkStart w:id="94" w:name="_Toc193037969"/>
      <w:bookmarkStart w:id="95" w:name="_Toc194483488"/>
      <w:bookmarkStart w:id="96" w:name="_Toc193036065"/>
      <w:bookmarkStart w:id="97" w:name="_Toc198488984"/>
      <w:bookmarkStart w:id="98" w:name="_Toc199053943"/>
      <w:bookmarkStart w:id="99" w:name="_Toc199575687"/>
      <w:bookmarkStart w:id="100" w:name="_Toc200973441"/>
      <w:bookmarkStart w:id="101" w:name="_Toc245692047"/>
      <w:r w:rsidRPr="000855CE">
        <w:rPr>
          <w:rFonts w:eastAsia="Arial Unicode MS"/>
        </w:rPr>
        <w:t>Oprávnenosť žiadateľa</w:t>
      </w:r>
      <w:bookmarkEnd w:id="91"/>
      <w:bookmarkEnd w:id="92"/>
      <w:bookmarkEnd w:id="93"/>
      <w:bookmarkEnd w:id="94"/>
      <w:bookmarkEnd w:id="95"/>
      <w:bookmarkEnd w:id="96"/>
      <w:bookmarkEnd w:id="97"/>
      <w:bookmarkEnd w:id="98"/>
      <w:bookmarkEnd w:id="99"/>
      <w:bookmarkEnd w:id="100"/>
      <w:bookmarkEnd w:id="101"/>
    </w:p>
    <w:p w:rsidR="00954E42" w:rsidRPr="000855CE" w:rsidRDefault="00954E42" w:rsidP="00954E42">
      <w:pPr>
        <w:widowControl/>
        <w:tabs>
          <w:tab w:val="num" w:pos="360"/>
        </w:tabs>
        <w:adjustRightInd/>
        <w:spacing w:line="240" w:lineRule="auto"/>
        <w:textAlignment w:val="auto"/>
        <w:rPr>
          <w:sz w:val="20"/>
          <w:szCs w:val="20"/>
        </w:rPr>
      </w:pPr>
    </w:p>
    <w:p w:rsidR="000C510C" w:rsidRDefault="00876AF4" w:rsidP="00876AF4">
      <w:pPr>
        <w:spacing w:line="200" w:lineRule="atLeast"/>
        <w:rPr>
          <w:sz w:val="22"/>
          <w:szCs w:val="22"/>
        </w:rPr>
      </w:pPr>
      <w:r w:rsidRPr="000855CE">
        <w:rPr>
          <w:sz w:val="22"/>
          <w:szCs w:val="22"/>
        </w:rPr>
        <w:t xml:space="preserve">Oprávnenými žiadateľmi sú fyzické alebo právnické osoby oprávnené na podnikanie podľa </w:t>
      </w:r>
      <w:r w:rsidR="00A5163D" w:rsidRPr="00CF5B85">
        <w:rPr>
          <w:sz w:val="22"/>
          <w:szCs w:val="22"/>
        </w:rPr>
        <w:t>§ </w:t>
      </w:r>
      <w:r w:rsidRPr="000855CE">
        <w:rPr>
          <w:sz w:val="22"/>
          <w:szCs w:val="22"/>
        </w:rPr>
        <w:t xml:space="preserve">2 ods. </w:t>
      </w:r>
      <w:r w:rsidR="00AC6CDA">
        <w:rPr>
          <w:sz w:val="22"/>
          <w:szCs w:val="22"/>
        </w:rPr>
        <w:t>(</w:t>
      </w:r>
      <w:r w:rsidRPr="000855CE">
        <w:rPr>
          <w:sz w:val="22"/>
          <w:szCs w:val="22"/>
        </w:rPr>
        <w:t>2</w:t>
      </w:r>
      <w:r w:rsidR="00AC6CDA">
        <w:rPr>
          <w:sz w:val="22"/>
          <w:szCs w:val="22"/>
        </w:rPr>
        <w:t>)</w:t>
      </w:r>
      <w:r w:rsidRPr="000855CE">
        <w:rPr>
          <w:sz w:val="22"/>
          <w:szCs w:val="22"/>
        </w:rPr>
        <w:t xml:space="preserve"> Obchodného zákonníka, registrované na území SR</w:t>
      </w:r>
      <w:r w:rsidR="00B34FC3">
        <w:rPr>
          <w:sz w:val="22"/>
          <w:szCs w:val="22"/>
        </w:rPr>
        <w:t xml:space="preserve"> </w:t>
      </w:r>
      <w:r w:rsidR="00B34FC3" w:rsidRPr="00B34FC3">
        <w:rPr>
          <w:sz w:val="22"/>
          <w:szCs w:val="22"/>
        </w:rPr>
        <w:t>najneskôr k 1.</w:t>
      </w:r>
      <w:r w:rsidR="00CD2707">
        <w:rPr>
          <w:sz w:val="22"/>
          <w:szCs w:val="22"/>
        </w:rPr>
        <w:t> </w:t>
      </w:r>
      <w:r w:rsidR="00B34FC3" w:rsidRPr="00B34FC3">
        <w:rPr>
          <w:sz w:val="22"/>
          <w:szCs w:val="22"/>
        </w:rPr>
        <w:t>1.</w:t>
      </w:r>
      <w:r w:rsidR="00CD2707">
        <w:rPr>
          <w:sz w:val="22"/>
          <w:szCs w:val="22"/>
        </w:rPr>
        <w:t> </w:t>
      </w:r>
      <w:r w:rsidR="00B34FC3" w:rsidRPr="00B34FC3">
        <w:rPr>
          <w:sz w:val="22"/>
          <w:szCs w:val="22"/>
        </w:rPr>
        <w:t>200</w:t>
      </w:r>
      <w:r w:rsidR="00E46716">
        <w:rPr>
          <w:sz w:val="22"/>
          <w:szCs w:val="22"/>
        </w:rPr>
        <w:t>8</w:t>
      </w:r>
      <w:r w:rsidR="00B34FC3" w:rsidRPr="00B34FC3">
        <w:rPr>
          <w:sz w:val="22"/>
          <w:szCs w:val="22"/>
        </w:rPr>
        <w:t>,</w:t>
      </w:r>
      <w:r w:rsidR="00B34FC3">
        <w:rPr>
          <w:sz w:val="22"/>
          <w:szCs w:val="22"/>
        </w:rPr>
        <w:t xml:space="preserve"> </w:t>
      </w:r>
      <w:r w:rsidRPr="000855CE">
        <w:rPr>
          <w:sz w:val="22"/>
          <w:szCs w:val="22"/>
        </w:rPr>
        <w:t xml:space="preserve">ktoré plánujú realizovať jednotlivé druhy oprávnených projektov a spĺňajú podmienky stanovené v rámci </w:t>
      </w:r>
      <w:r w:rsidR="009E4F1C">
        <w:rPr>
          <w:sz w:val="22"/>
          <w:szCs w:val="22"/>
        </w:rPr>
        <w:t>výzvy</w:t>
      </w:r>
      <w:r w:rsidRPr="000855CE">
        <w:rPr>
          <w:sz w:val="22"/>
          <w:szCs w:val="22"/>
        </w:rPr>
        <w:t>.</w:t>
      </w:r>
      <w:r w:rsidR="009B6DB9">
        <w:rPr>
          <w:sz w:val="22"/>
          <w:szCs w:val="22"/>
        </w:rPr>
        <w:t xml:space="preserve"> </w:t>
      </w:r>
    </w:p>
    <w:p w:rsidR="00183656" w:rsidRDefault="00183656" w:rsidP="000C510C">
      <w:pPr>
        <w:spacing w:line="200" w:lineRule="atLeast"/>
        <w:rPr>
          <w:b/>
          <w:sz w:val="22"/>
          <w:szCs w:val="22"/>
        </w:rPr>
      </w:pPr>
    </w:p>
    <w:p w:rsidR="000C510C" w:rsidRPr="00040427" w:rsidRDefault="000C510C" w:rsidP="000C510C">
      <w:pPr>
        <w:spacing w:line="200" w:lineRule="atLeast"/>
        <w:rPr>
          <w:b/>
          <w:sz w:val="22"/>
          <w:szCs w:val="22"/>
        </w:rPr>
      </w:pPr>
      <w:r w:rsidRPr="00040427">
        <w:rPr>
          <w:b/>
          <w:sz w:val="22"/>
          <w:szCs w:val="22"/>
        </w:rPr>
        <w:t>Zoznam oprávnených foriem podnikateľov:</w:t>
      </w:r>
    </w:p>
    <w:p w:rsidR="000C510C" w:rsidRPr="00040427" w:rsidRDefault="00C62567" w:rsidP="000C510C">
      <w:pPr>
        <w:spacing w:line="200" w:lineRule="atLeast"/>
        <w:rPr>
          <w:b/>
          <w:sz w:val="22"/>
          <w:szCs w:val="22"/>
        </w:rPr>
      </w:pPr>
      <w:r>
        <w:rPr>
          <w:b/>
          <w:sz w:val="22"/>
          <w:szCs w:val="22"/>
        </w:rPr>
        <w:t>- Z</w:t>
      </w:r>
      <w:r w:rsidR="000C510C" w:rsidRPr="00040427">
        <w:rPr>
          <w:b/>
          <w:sz w:val="22"/>
          <w:szCs w:val="22"/>
        </w:rPr>
        <w:t>apísaní do obchodného registra:</w:t>
      </w:r>
    </w:p>
    <w:p w:rsidR="000C510C" w:rsidRPr="00040427" w:rsidRDefault="000C510C" w:rsidP="000C510C">
      <w:pPr>
        <w:spacing w:line="200" w:lineRule="atLeast"/>
        <w:rPr>
          <w:sz w:val="22"/>
          <w:szCs w:val="22"/>
        </w:rPr>
      </w:pPr>
      <w:r w:rsidRPr="00040427">
        <w:rPr>
          <w:sz w:val="22"/>
          <w:szCs w:val="22"/>
        </w:rPr>
        <w:t>Verejná obchodná spoločnosť</w:t>
      </w:r>
    </w:p>
    <w:p w:rsidR="000C510C" w:rsidRPr="00040427" w:rsidRDefault="000C510C" w:rsidP="000C510C">
      <w:pPr>
        <w:spacing w:line="200" w:lineRule="atLeast"/>
        <w:rPr>
          <w:sz w:val="22"/>
          <w:szCs w:val="22"/>
        </w:rPr>
      </w:pPr>
      <w:r w:rsidRPr="00040427">
        <w:rPr>
          <w:sz w:val="22"/>
          <w:szCs w:val="22"/>
        </w:rPr>
        <w:t>Spoločnosť s ručením obmedzeným</w:t>
      </w:r>
    </w:p>
    <w:p w:rsidR="000C510C" w:rsidRPr="00040427" w:rsidRDefault="000C510C" w:rsidP="000C510C">
      <w:pPr>
        <w:spacing w:line="200" w:lineRule="atLeast"/>
        <w:rPr>
          <w:sz w:val="22"/>
          <w:szCs w:val="22"/>
        </w:rPr>
      </w:pPr>
      <w:r w:rsidRPr="00040427">
        <w:rPr>
          <w:sz w:val="22"/>
          <w:szCs w:val="22"/>
        </w:rPr>
        <w:t>Komanditná spoločnosť</w:t>
      </w:r>
    </w:p>
    <w:p w:rsidR="000C510C" w:rsidRPr="00040427" w:rsidRDefault="000C510C" w:rsidP="000C510C">
      <w:pPr>
        <w:spacing w:line="200" w:lineRule="atLeast"/>
        <w:rPr>
          <w:sz w:val="22"/>
          <w:szCs w:val="22"/>
        </w:rPr>
      </w:pPr>
      <w:r w:rsidRPr="00040427">
        <w:rPr>
          <w:sz w:val="22"/>
          <w:szCs w:val="22"/>
        </w:rPr>
        <w:lastRenderedPageBreak/>
        <w:t>Akciová spoločnosť</w:t>
      </w:r>
    </w:p>
    <w:p w:rsidR="000C510C" w:rsidRPr="00040427" w:rsidRDefault="000C510C" w:rsidP="000C510C">
      <w:pPr>
        <w:spacing w:line="200" w:lineRule="atLeast"/>
        <w:rPr>
          <w:sz w:val="22"/>
          <w:szCs w:val="22"/>
        </w:rPr>
      </w:pPr>
      <w:r w:rsidRPr="00040427">
        <w:rPr>
          <w:sz w:val="22"/>
          <w:szCs w:val="22"/>
        </w:rPr>
        <w:t>Družstvo</w:t>
      </w:r>
    </w:p>
    <w:p w:rsidR="000C510C" w:rsidRPr="00040427" w:rsidRDefault="00183656" w:rsidP="000C510C">
      <w:pPr>
        <w:spacing w:line="200" w:lineRule="atLeast"/>
        <w:rPr>
          <w:sz w:val="22"/>
          <w:szCs w:val="22"/>
        </w:rPr>
      </w:pPr>
      <w:r w:rsidRPr="00C66B62">
        <w:rPr>
          <w:sz w:val="22"/>
          <w:szCs w:val="22"/>
        </w:rPr>
        <w:t>Samostatne podnikajúca fyzická osoba</w:t>
      </w:r>
      <w:r>
        <w:rPr>
          <w:sz w:val="22"/>
          <w:szCs w:val="22"/>
        </w:rPr>
        <w:t xml:space="preserve"> </w:t>
      </w:r>
    </w:p>
    <w:p w:rsidR="000C510C" w:rsidRPr="00040427" w:rsidRDefault="000C510C" w:rsidP="000C510C">
      <w:pPr>
        <w:spacing w:line="200" w:lineRule="atLeast"/>
        <w:rPr>
          <w:sz w:val="22"/>
          <w:szCs w:val="22"/>
        </w:rPr>
      </w:pPr>
    </w:p>
    <w:p w:rsidR="000C510C" w:rsidRPr="00040427" w:rsidRDefault="00C62567" w:rsidP="000C510C">
      <w:pPr>
        <w:spacing w:line="200" w:lineRule="atLeast"/>
        <w:rPr>
          <w:b/>
          <w:sz w:val="22"/>
          <w:szCs w:val="22"/>
        </w:rPr>
      </w:pPr>
      <w:r>
        <w:rPr>
          <w:b/>
          <w:sz w:val="22"/>
          <w:szCs w:val="22"/>
        </w:rPr>
        <w:t>- N</w:t>
      </w:r>
      <w:r w:rsidR="000C510C" w:rsidRPr="00040427">
        <w:rPr>
          <w:b/>
          <w:sz w:val="22"/>
          <w:szCs w:val="22"/>
        </w:rPr>
        <w:t>ezapísaní do obchodného registra</w:t>
      </w:r>
    </w:p>
    <w:p w:rsidR="000C510C" w:rsidRPr="000C510C" w:rsidRDefault="00E30CE7" w:rsidP="000C510C">
      <w:pPr>
        <w:spacing w:line="200" w:lineRule="atLeast"/>
        <w:rPr>
          <w:sz w:val="22"/>
          <w:szCs w:val="22"/>
        </w:rPr>
      </w:pPr>
      <w:r w:rsidRPr="00C66B62">
        <w:rPr>
          <w:sz w:val="22"/>
          <w:szCs w:val="22"/>
        </w:rPr>
        <w:t xml:space="preserve">Osoba, ktorá podniká na základe živnostenského oprávnenia alebo na základe </w:t>
      </w:r>
      <w:r w:rsidR="002B1A53">
        <w:rPr>
          <w:sz w:val="22"/>
          <w:szCs w:val="22"/>
        </w:rPr>
        <w:t>i</w:t>
      </w:r>
      <w:r w:rsidRPr="00C66B62">
        <w:rPr>
          <w:sz w:val="22"/>
          <w:szCs w:val="22"/>
        </w:rPr>
        <w:t>ného než živnostenského oprávnenia podľa osobitných predpisov</w:t>
      </w:r>
      <w:r>
        <w:rPr>
          <w:sz w:val="22"/>
          <w:szCs w:val="22"/>
        </w:rPr>
        <w:t xml:space="preserve"> </w:t>
      </w:r>
    </w:p>
    <w:p w:rsidR="000C510C" w:rsidRDefault="000C510C" w:rsidP="00876AF4">
      <w:pPr>
        <w:spacing w:line="200" w:lineRule="atLeast"/>
        <w:rPr>
          <w:sz w:val="22"/>
          <w:szCs w:val="22"/>
        </w:rPr>
      </w:pPr>
    </w:p>
    <w:p w:rsidR="00876AF4" w:rsidRDefault="009B6DB9" w:rsidP="00876AF4">
      <w:pPr>
        <w:spacing w:line="200" w:lineRule="atLeast"/>
        <w:rPr>
          <w:sz w:val="22"/>
          <w:szCs w:val="22"/>
        </w:rPr>
      </w:pPr>
      <w:r>
        <w:rPr>
          <w:sz w:val="22"/>
          <w:szCs w:val="22"/>
        </w:rPr>
        <w:t>Do úvahy pri posudzovaní plnenia kritérií oprávnenosti žiadateľa sa berie účtovná závierka za celý rok</w:t>
      </w:r>
      <w:r w:rsidR="009C0C78">
        <w:rPr>
          <w:sz w:val="22"/>
          <w:szCs w:val="22"/>
        </w:rPr>
        <w:t xml:space="preserve"> </w:t>
      </w:r>
      <w:r>
        <w:rPr>
          <w:sz w:val="22"/>
          <w:szCs w:val="22"/>
        </w:rPr>
        <w:t>t.j. účtovná závierka za obdobie od 1.</w:t>
      </w:r>
      <w:r w:rsidR="00CD2707">
        <w:rPr>
          <w:sz w:val="22"/>
          <w:szCs w:val="22"/>
        </w:rPr>
        <w:t> </w:t>
      </w:r>
      <w:r>
        <w:rPr>
          <w:sz w:val="22"/>
          <w:szCs w:val="22"/>
        </w:rPr>
        <w:t>1. do 31.</w:t>
      </w:r>
      <w:r w:rsidR="00CD2707">
        <w:rPr>
          <w:sz w:val="22"/>
          <w:szCs w:val="22"/>
        </w:rPr>
        <w:t> </w:t>
      </w:r>
      <w:r>
        <w:rPr>
          <w:sz w:val="22"/>
          <w:szCs w:val="22"/>
        </w:rPr>
        <w:t>12. roka predc</w:t>
      </w:r>
      <w:r w:rsidR="009E6CC6">
        <w:rPr>
          <w:sz w:val="22"/>
          <w:szCs w:val="22"/>
        </w:rPr>
        <w:t xml:space="preserve">hádzajúceho roku podania </w:t>
      </w:r>
      <w:proofErr w:type="spellStart"/>
      <w:r w:rsidR="009E6CC6">
        <w:rPr>
          <w:sz w:val="22"/>
          <w:szCs w:val="22"/>
        </w:rPr>
        <w:t>ŽoNFP</w:t>
      </w:r>
      <w:proofErr w:type="spellEnd"/>
      <w:r w:rsidR="00BB761F">
        <w:rPr>
          <w:sz w:val="22"/>
          <w:szCs w:val="22"/>
        </w:rPr>
        <w:t>,</w:t>
      </w:r>
      <w:r w:rsidR="009C0C78">
        <w:rPr>
          <w:sz w:val="22"/>
          <w:szCs w:val="22"/>
        </w:rPr>
        <w:t xml:space="preserve"> tak ako je uvedené v zozname povinných príloh</w:t>
      </w:r>
      <w:r w:rsidR="00BB761F">
        <w:rPr>
          <w:sz w:val="22"/>
          <w:szCs w:val="22"/>
        </w:rPr>
        <w:t xml:space="preserve"> tejto výzvy</w:t>
      </w:r>
      <w:r w:rsidR="009E6CC6">
        <w:rPr>
          <w:sz w:val="22"/>
          <w:szCs w:val="22"/>
        </w:rPr>
        <w:t>.</w:t>
      </w:r>
      <w:r w:rsidR="004D0090">
        <w:rPr>
          <w:sz w:val="22"/>
          <w:szCs w:val="22"/>
        </w:rPr>
        <w:t xml:space="preserve"> </w:t>
      </w:r>
      <w:r w:rsidR="004D0090" w:rsidRPr="004D0090">
        <w:rPr>
          <w:b/>
          <w:sz w:val="22"/>
          <w:szCs w:val="22"/>
        </w:rPr>
        <w:t xml:space="preserve">Z uvedeného vyplýva, že oprávnenými </w:t>
      </w:r>
      <w:r w:rsidR="004D0090">
        <w:rPr>
          <w:b/>
          <w:sz w:val="22"/>
          <w:szCs w:val="22"/>
        </w:rPr>
        <w:t xml:space="preserve">žiadateľmi </w:t>
      </w:r>
      <w:r w:rsidR="004D0090" w:rsidRPr="004D0090">
        <w:rPr>
          <w:b/>
          <w:sz w:val="22"/>
          <w:szCs w:val="22"/>
        </w:rPr>
        <w:t>sú iba subjekty, ktoré vznikli do 31. 12. 2007.</w:t>
      </w:r>
    </w:p>
    <w:p w:rsidR="00972090" w:rsidRDefault="00972090" w:rsidP="00876AF4">
      <w:pPr>
        <w:spacing w:line="200" w:lineRule="atLeast"/>
        <w:rPr>
          <w:sz w:val="22"/>
          <w:szCs w:val="22"/>
        </w:rPr>
      </w:pPr>
    </w:p>
    <w:p w:rsidR="00AB1526" w:rsidRDefault="00EF4D2A" w:rsidP="006B7463">
      <w:pPr>
        <w:pStyle w:val="Zkladntext"/>
        <w:spacing w:line="240" w:lineRule="auto"/>
        <w:rPr>
          <w:b w:val="0"/>
          <w:sz w:val="22"/>
          <w:szCs w:val="22"/>
        </w:rPr>
      </w:pPr>
      <w:r w:rsidRPr="00EF4D2A">
        <w:rPr>
          <w:b w:val="0"/>
          <w:sz w:val="22"/>
          <w:szCs w:val="22"/>
        </w:rPr>
        <w:t xml:space="preserve">Oprávnenými žiadateľmi sú </w:t>
      </w:r>
      <w:proofErr w:type="spellStart"/>
      <w:r w:rsidRPr="00EF4D2A">
        <w:rPr>
          <w:b w:val="0"/>
          <w:sz w:val="22"/>
          <w:szCs w:val="22"/>
        </w:rPr>
        <w:t>mikro</w:t>
      </w:r>
      <w:proofErr w:type="spellEnd"/>
      <w:r w:rsidRPr="00EF4D2A">
        <w:rPr>
          <w:b w:val="0"/>
          <w:sz w:val="22"/>
          <w:szCs w:val="22"/>
        </w:rPr>
        <w:t>, malí a strední podnikatelia (MSP). Určujúcou definíciou MSP je definícia použitá v prílohe I Nariadenia Komisie (ES) č. 800/2008 zo 6.augusta 2008.</w:t>
      </w:r>
    </w:p>
    <w:p w:rsidR="00FD347E" w:rsidRDefault="00FD347E" w:rsidP="006B7463">
      <w:pPr>
        <w:pStyle w:val="Zkladntext"/>
        <w:spacing w:line="240" w:lineRule="auto"/>
        <w:rPr>
          <w:b w:val="0"/>
          <w:sz w:val="22"/>
          <w:szCs w:val="22"/>
        </w:rPr>
      </w:pPr>
    </w:p>
    <w:p w:rsidR="00FD347E" w:rsidRPr="00EF4D2A" w:rsidRDefault="00FD347E" w:rsidP="006B7463">
      <w:pPr>
        <w:pStyle w:val="Zkladntext"/>
        <w:spacing w:line="240" w:lineRule="auto"/>
        <w:rPr>
          <w:b w:val="0"/>
          <w:sz w:val="22"/>
          <w:szCs w:val="22"/>
        </w:rPr>
      </w:pPr>
      <w:r w:rsidRPr="00FD347E">
        <w:rPr>
          <w:b w:val="0"/>
          <w:sz w:val="22"/>
          <w:szCs w:val="22"/>
        </w:rPr>
        <w:t>Pomoc je možné poskytnúť aj veľkému podnikateľovi. Ide o podnikateľa v zmysle § 2 ods. (2) Obchodného zákonníka Slovenskej republiky, ktorý nespadá pod definíciu MSP,  nezamestnáva viac ako 1000 zamestnancov a výška jeho ročného obratu nepresiahne 50 mil. EUR</w:t>
      </w:r>
      <w:r w:rsidRPr="00FD347E">
        <w:rPr>
          <w:b w:val="0"/>
          <w:sz w:val="22"/>
          <w:szCs w:val="22"/>
          <w:vertAlign w:val="superscript"/>
        </w:rPr>
        <w:footnoteReference w:id="2"/>
      </w:r>
      <w:r w:rsidRPr="00FD347E">
        <w:rPr>
          <w:b w:val="0"/>
          <w:sz w:val="22"/>
          <w:szCs w:val="22"/>
        </w:rPr>
        <w:t>.</w:t>
      </w:r>
    </w:p>
    <w:p w:rsidR="00EF4D2A" w:rsidRPr="00746F3C" w:rsidRDefault="00EF4D2A" w:rsidP="006B7463">
      <w:pPr>
        <w:pStyle w:val="Zkladntext"/>
        <w:spacing w:line="240" w:lineRule="auto"/>
        <w:rPr>
          <w:sz w:val="22"/>
          <w:szCs w:val="22"/>
        </w:rPr>
      </w:pPr>
    </w:p>
    <w:p w:rsidR="00450EE8" w:rsidRDefault="00450EE8" w:rsidP="006B7463">
      <w:pPr>
        <w:pStyle w:val="Zkladntext"/>
        <w:spacing w:line="240" w:lineRule="auto"/>
        <w:rPr>
          <w:b w:val="0"/>
          <w:sz w:val="22"/>
          <w:szCs w:val="22"/>
        </w:rPr>
      </w:pPr>
      <w:r w:rsidRPr="00746F3C">
        <w:rPr>
          <w:sz w:val="22"/>
          <w:szCs w:val="22"/>
        </w:rPr>
        <w:t>Akákoľvek zmena žiadateľa, ktorá má za následok zmenu identifikačného čísla organizácie (IČO) je považovaná za takú zmenu, ktorá nie je akceptovateľná</w:t>
      </w:r>
      <w:r w:rsidR="006B7463" w:rsidRPr="00746F3C">
        <w:rPr>
          <w:bCs w:val="0"/>
          <w:sz w:val="22"/>
          <w:szCs w:val="22"/>
        </w:rPr>
        <w:t xml:space="preserve">. </w:t>
      </w:r>
      <w:r w:rsidR="006B7463" w:rsidRPr="00746F3C">
        <w:rPr>
          <w:b w:val="0"/>
          <w:sz w:val="22"/>
          <w:szCs w:val="22"/>
        </w:rPr>
        <w:t>Z</w:t>
      </w:r>
      <w:smartTag w:uri="urn:schemas-microsoft-com:office:smarttags" w:element="PersonName">
        <w:r w:rsidR="006B7463" w:rsidRPr="00746F3C">
          <w:rPr>
            <w:b w:val="0"/>
            <w:sz w:val="22"/>
            <w:szCs w:val="22"/>
          </w:rPr>
          <w:t>mena</w:t>
        </w:r>
      </w:smartTag>
      <w:r w:rsidR="006B7463" w:rsidRPr="00746F3C">
        <w:rPr>
          <w:b w:val="0"/>
          <w:sz w:val="22"/>
          <w:szCs w:val="22"/>
        </w:rPr>
        <w:t xml:space="preserve"> názvu prijímateľa, za predpokladu zachovania právnej </w:t>
      </w:r>
      <w:r w:rsidR="00227329" w:rsidRPr="00746F3C">
        <w:rPr>
          <w:b w:val="0"/>
          <w:sz w:val="22"/>
          <w:szCs w:val="22"/>
        </w:rPr>
        <w:t>formy</w:t>
      </w:r>
      <w:r w:rsidR="006B7463" w:rsidRPr="00746F3C">
        <w:rPr>
          <w:b w:val="0"/>
          <w:sz w:val="22"/>
          <w:szCs w:val="22"/>
        </w:rPr>
        <w:t xml:space="preserve"> a identifikačného čísla organizácie je povolená.</w:t>
      </w:r>
      <w:r w:rsidR="006B7463" w:rsidRPr="00CF5B85">
        <w:rPr>
          <w:b w:val="0"/>
          <w:sz w:val="22"/>
          <w:szCs w:val="22"/>
        </w:rPr>
        <w:t xml:space="preserve"> </w:t>
      </w:r>
      <w:r>
        <w:rPr>
          <w:b w:val="0"/>
          <w:sz w:val="22"/>
          <w:szCs w:val="22"/>
        </w:rPr>
        <w:t xml:space="preserve"> </w:t>
      </w:r>
    </w:p>
    <w:p w:rsidR="00450EE8" w:rsidRDefault="00450EE8" w:rsidP="006B7463">
      <w:pPr>
        <w:pStyle w:val="Zkladntext"/>
        <w:spacing w:line="240" w:lineRule="auto"/>
        <w:rPr>
          <w:b w:val="0"/>
          <w:sz w:val="22"/>
          <w:szCs w:val="22"/>
        </w:rPr>
      </w:pPr>
    </w:p>
    <w:p w:rsidR="0027308D" w:rsidRDefault="0027308D" w:rsidP="006B7463">
      <w:pPr>
        <w:pStyle w:val="Zkladntext"/>
        <w:spacing w:line="240" w:lineRule="auto"/>
        <w:rPr>
          <w:b w:val="0"/>
          <w:sz w:val="22"/>
          <w:szCs w:val="22"/>
        </w:rPr>
      </w:pPr>
      <w:r w:rsidRPr="00755E4A">
        <w:rPr>
          <w:b w:val="0"/>
          <w:sz w:val="22"/>
          <w:szCs w:val="22"/>
        </w:rPr>
        <w:t>Zmenu vlastníckej štruktúry prijímateľa po 1. 1. 200</w:t>
      </w:r>
      <w:r>
        <w:rPr>
          <w:b w:val="0"/>
          <w:sz w:val="22"/>
          <w:szCs w:val="22"/>
        </w:rPr>
        <w:t>9</w:t>
      </w:r>
      <w:r w:rsidRPr="00755E4A">
        <w:rPr>
          <w:b w:val="0"/>
          <w:sz w:val="22"/>
          <w:szCs w:val="22"/>
        </w:rPr>
        <w:t xml:space="preserve"> je možné akceptovať len v prípade, ak táto zmena nemá vplyv na oprávnenosť subjektu čerpať finančné prostriedky alokované v rámci príslušnej výzvy</w:t>
      </w:r>
      <w:r w:rsidR="0004613E">
        <w:rPr>
          <w:b w:val="0"/>
          <w:sz w:val="22"/>
          <w:szCs w:val="22"/>
        </w:rPr>
        <w:t xml:space="preserve">. </w:t>
      </w:r>
    </w:p>
    <w:p w:rsidR="0027308D" w:rsidRDefault="0027308D" w:rsidP="006B7463">
      <w:pPr>
        <w:pStyle w:val="Zkladntext"/>
        <w:spacing w:line="240" w:lineRule="auto"/>
        <w:rPr>
          <w:b w:val="0"/>
          <w:sz w:val="22"/>
          <w:szCs w:val="22"/>
        </w:rPr>
      </w:pPr>
    </w:p>
    <w:p w:rsidR="006B7463" w:rsidRDefault="006B7463" w:rsidP="006B7463">
      <w:pPr>
        <w:pStyle w:val="Zkladntext"/>
        <w:spacing w:line="240" w:lineRule="auto"/>
        <w:rPr>
          <w:b w:val="0"/>
          <w:sz w:val="22"/>
          <w:szCs w:val="22"/>
        </w:rPr>
      </w:pPr>
      <w:r w:rsidRPr="00CF5B85">
        <w:rPr>
          <w:b w:val="0"/>
          <w:sz w:val="22"/>
          <w:szCs w:val="22"/>
        </w:rPr>
        <w:t>Plnenie oprávnenosti prijímateľa bud</w:t>
      </w:r>
      <w:r w:rsidR="00227329">
        <w:rPr>
          <w:b w:val="0"/>
          <w:sz w:val="22"/>
          <w:szCs w:val="22"/>
        </w:rPr>
        <w:t>e</w:t>
      </w:r>
      <w:r w:rsidRPr="00CF5B85">
        <w:rPr>
          <w:b w:val="0"/>
          <w:sz w:val="22"/>
          <w:szCs w:val="22"/>
        </w:rPr>
        <w:t xml:space="preserve"> monitorované počas platnosti Zmluvy o poskytnutí NFP, t.j. ešte 5 rokov po ukončení realizácie projektu.</w:t>
      </w:r>
    </w:p>
    <w:p w:rsidR="001A311C" w:rsidRPr="00CF5B85" w:rsidRDefault="001A311C" w:rsidP="006B7463">
      <w:pPr>
        <w:pStyle w:val="Zkladntext"/>
        <w:spacing w:line="240" w:lineRule="auto"/>
        <w:rPr>
          <w:b w:val="0"/>
          <w:sz w:val="22"/>
          <w:szCs w:val="22"/>
        </w:rPr>
      </w:pPr>
    </w:p>
    <w:p w:rsidR="0027308D" w:rsidRPr="00746F3C" w:rsidRDefault="00B96788" w:rsidP="0027308D">
      <w:pPr>
        <w:pStyle w:val="Zkladntext"/>
        <w:spacing w:line="240" w:lineRule="auto"/>
        <w:rPr>
          <w:noProof/>
        </w:rPr>
      </w:pPr>
      <w:r>
        <w:rPr>
          <w:sz w:val="22"/>
          <w:szCs w:val="22"/>
        </w:rPr>
        <w:t xml:space="preserve">Pomoc </w:t>
      </w:r>
      <w:r w:rsidR="00BE4DED">
        <w:rPr>
          <w:sz w:val="22"/>
          <w:szCs w:val="22"/>
        </w:rPr>
        <w:t xml:space="preserve">nie </w:t>
      </w:r>
      <w:r>
        <w:rPr>
          <w:sz w:val="22"/>
          <w:szCs w:val="22"/>
        </w:rPr>
        <w:t>je možné poskytnúť</w:t>
      </w:r>
      <w:r w:rsidR="0027308D" w:rsidRPr="00414494">
        <w:rPr>
          <w:sz w:val="22"/>
          <w:szCs w:val="22"/>
        </w:rPr>
        <w:t xml:space="preserve"> podnik</w:t>
      </w:r>
      <w:r>
        <w:rPr>
          <w:sz w:val="22"/>
          <w:szCs w:val="22"/>
        </w:rPr>
        <w:t>om</w:t>
      </w:r>
      <w:r w:rsidR="0027308D" w:rsidRPr="00414494">
        <w:rPr>
          <w:sz w:val="22"/>
          <w:szCs w:val="22"/>
        </w:rPr>
        <w:t xml:space="preserve"> v ťažkostiach podľa Usmernenia Spoločenstva o štátnej pomoci na záchranu a reštrukturalizáciu</w:t>
      </w:r>
      <w:r w:rsidR="0027308D" w:rsidRPr="00CF5B85">
        <w:rPr>
          <w:sz w:val="22"/>
          <w:szCs w:val="22"/>
        </w:rPr>
        <w:t xml:space="preserve"> firiem v ťažkostiach</w:t>
      </w:r>
      <w:r w:rsidR="0027308D" w:rsidRPr="00CF5B85">
        <w:rPr>
          <w:b w:val="0"/>
          <w:sz w:val="22"/>
          <w:szCs w:val="22"/>
        </w:rPr>
        <w:t xml:space="preserve"> (2004/C 244/02)</w:t>
      </w:r>
      <w:r w:rsidR="0027308D" w:rsidRPr="00CF5B85">
        <w:rPr>
          <w:rStyle w:val="Odkaznapoznmkupodiarou"/>
          <w:b w:val="0"/>
          <w:sz w:val="22"/>
          <w:szCs w:val="22"/>
        </w:rPr>
        <w:footnoteReference w:id="3"/>
      </w:r>
      <w:r w:rsidR="0027308D" w:rsidRPr="00CF5B85">
        <w:rPr>
          <w:b w:val="0"/>
          <w:sz w:val="22"/>
          <w:szCs w:val="22"/>
        </w:rPr>
        <w:t>. Podnik v ťažkostiach je v zmysle uvedeného usmernenia definovaný tak, že „tento nie je schopný, či už prostredníctvom svojich vlastných zdrojov, alebo pomocou finančných prostriedkov, ktoré je schopný získať od svojich vlastníkov</w:t>
      </w:r>
      <w:r w:rsidR="0027308D" w:rsidRPr="00746F3C">
        <w:rPr>
          <w:b w:val="0"/>
          <w:sz w:val="22"/>
          <w:szCs w:val="22"/>
        </w:rPr>
        <w:t xml:space="preserve">/akcionárov alebo veriteľov, zamedziť stratám, ktoré by ho bez vonkajšej intervencie verejných orgánov takmer s určitosťou odsúdili na vylúčenie z obchodnej činnosti v krátkodobom alebo strednodobom horizonte“. </w:t>
      </w:r>
    </w:p>
    <w:p w:rsidR="002000A0" w:rsidRDefault="002000A0" w:rsidP="002000A0">
      <w:pPr>
        <w:pStyle w:val="Zkladntext"/>
        <w:spacing w:line="240" w:lineRule="auto"/>
        <w:rPr>
          <w:b w:val="0"/>
          <w:sz w:val="22"/>
          <w:szCs w:val="22"/>
        </w:rPr>
      </w:pPr>
    </w:p>
    <w:p w:rsidR="002000A0" w:rsidRDefault="005F57FF" w:rsidP="002000A0">
      <w:pPr>
        <w:pStyle w:val="Zkladntext"/>
        <w:spacing w:line="240" w:lineRule="auto"/>
        <w:rPr>
          <w:b w:val="0"/>
          <w:sz w:val="22"/>
          <w:szCs w:val="22"/>
        </w:rPr>
      </w:pPr>
      <w:r w:rsidRPr="002000A0">
        <w:rPr>
          <w:b w:val="0"/>
          <w:sz w:val="22"/>
          <w:szCs w:val="22"/>
        </w:rPr>
        <w:t xml:space="preserve">Prijímateľom nemôže byť ani podnik, voči ktorému sa nárokuje vrátenie pomoci na základe predchádzajúceho rozhodnutia </w:t>
      </w:r>
      <w:r>
        <w:rPr>
          <w:b w:val="0"/>
          <w:sz w:val="22"/>
          <w:szCs w:val="22"/>
        </w:rPr>
        <w:t>Európskej k</w:t>
      </w:r>
      <w:r w:rsidRPr="002000A0">
        <w:rPr>
          <w:b w:val="0"/>
          <w:sz w:val="22"/>
          <w:szCs w:val="22"/>
        </w:rPr>
        <w:t>omisie, ktorým bola poskytnutá pomoc označená za nezákonnú a nezlučiteľnú so spoločným trhom</w:t>
      </w:r>
      <w:r w:rsidR="002000A0" w:rsidRPr="002000A0">
        <w:rPr>
          <w:b w:val="0"/>
          <w:sz w:val="22"/>
          <w:szCs w:val="22"/>
        </w:rPr>
        <w:t>.</w:t>
      </w:r>
      <w:r>
        <w:rPr>
          <w:b w:val="0"/>
          <w:sz w:val="22"/>
          <w:szCs w:val="22"/>
        </w:rPr>
        <w:t xml:space="preserve"> </w:t>
      </w:r>
    </w:p>
    <w:p w:rsidR="0004613E" w:rsidRDefault="0004613E" w:rsidP="002000A0">
      <w:pPr>
        <w:pStyle w:val="Zkladntext"/>
        <w:spacing w:line="240" w:lineRule="auto"/>
        <w:rPr>
          <w:b w:val="0"/>
          <w:sz w:val="22"/>
          <w:szCs w:val="22"/>
        </w:rPr>
      </w:pPr>
    </w:p>
    <w:p w:rsidR="0004613E" w:rsidRPr="00CF5B85" w:rsidRDefault="0004613E" w:rsidP="002000A0">
      <w:pPr>
        <w:pStyle w:val="Zkladntext"/>
        <w:spacing w:line="240" w:lineRule="auto"/>
        <w:rPr>
          <w:b w:val="0"/>
          <w:sz w:val="22"/>
          <w:szCs w:val="22"/>
        </w:rPr>
      </w:pPr>
      <w:r w:rsidRPr="0004613E">
        <w:rPr>
          <w:b w:val="0"/>
          <w:sz w:val="22"/>
          <w:szCs w:val="22"/>
        </w:rPr>
        <w:t xml:space="preserve">V prípade pomoci udelenej pre veľké podniky, Riadiaci orgán vyžaduje čestné vyhlásenie, že pomoc nebude použitá na podporu investícií, ktoré sa dotýkajú premiestnenia zariadenia, jeho výroby alebo služieb z iného členského štátu EÚ (povinná príloha </w:t>
      </w:r>
      <w:proofErr w:type="spellStart"/>
      <w:r w:rsidRPr="0004613E">
        <w:rPr>
          <w:b w:val="0"/>
          <w:sz w:val="22"/>
          <w:szCs w:val="22"/>
        </w:rPr>
        <w:t>ŽoNFP</w:t>
      </w:r>
      <w:proofErr w:type="spellEnd"/>
      <w:r w:rsidRPr="0004613E">
        <w:rPr>
          <w:b w:val="0"/>
          <w:sz w:val="22"/>
          <w:szCs w:val="22"/>
        </w:rPr>
        <w:t xml:space="preserve"> č. 24).</w:t>
      </w:r>
    </w:p>
    <w:p w:rsidR="000928AD" w:rsidRDefault="000928AD" w:rsidP="003C6BA4">
      <w:pPr>
        <w:pStyle w:val="Zkladntext"/>
        <w:spacing w:line="240" w:lineRule="auto"/>
        <w:rPr>
          <w:b w:val="0"/>
          <w:sz w:val="22"/>
          <w:szCs w:val="22"/>
        </w:rPr>
      </w:pPr>
    </w:p>
    <w:p w:rsidR="00A5163D" w:rsidRPr="003C6BA4" w:rsidRDefault="00A5163D" w:rsidP="003C6BA4">
      <w:pPr>
        <w:pStyle w:val="Zkladntext"/>
        <w:spacing w:line="240" w:lineRule="auto"/>
        <w:rPr>
          <w:b w:val="0"/>
          <w:sz w:val="22"/>
          <w:szCs w:val="22"/>
        </w:rPr>
      </w:pPr>
      <w:r w:rsidRPr="00414494">
        <w:rPr>
          <w:b w:val="0"/>
          <w:sz w:val="22"/>
          <w:szCs w:val="22"/>
        </w:rPr>
        <w:t>Odvetvia hospodárstva</w:t>
      </w:r>
      <w:r w:rsidR="00B61CFB">
        <w:rPr>
          <w:b w:val="0"/>
          <w:sz w:val="22"/>
          <w:szCs w:val="22"/>
        </w:rPr>
        <w:t xml:space="preserve"> a činnosti</w:t>
      </w:r>
      <w:r w:rsidRPr="003C6BA4">
        <w:rPr>
          <w:b w:val="0"/>
          <w:sz w:val="22"/>
          <w:szCs w:val="22"/>
        </w:rPr>
        <w:t>, na ktoré sa schéma pomoci nevzťahuje, sú zadefinované prostredníctvom kódov Štatistickej klasifikácie ekonomických činností (</w:t>
      </w:r>
      <w:r w:rsidR="00414494">
        <w:rPr>
          <w:b w:val="0"/>
          <w:sz w:val="22"/>
          <w:szCs w:val="22"/>
        </w:rPr>
        <w:t>SK NACE</w:t>
      </w:r>
      <w:r w:rsidRPr="00DB187A">
        <w:rPr>
          <w:b w:val="0"/>
          <w:sz w:val="22"/>
          <w:szCs w:val="22"/>
        </w:rPr>
        <w:t>)</w:t>
      </w:r>
      <w:r w:rsidRPr="00CF5B85">
        <w:rPr>
          <w:rStyle w:val="Odkaznapoznmkupodiarou"/>
          <w:sz w:val="22"/>
          <w:szCs w:val="22"/>
        </w:rPr>
        <w:footnoteReference w:id="4"/>
      </w:r>
      <w:r w:rsidRPr="003C6BA4">
        <w:rPr>
          <w:b w:val="0"/>
          <w:sz w:val="22"/>
          <w:szCs w:val="22"/>
        </w:rPr>
        <w:t xml:space="preserve"> nasledovne:</w:t>
      </w:r>
    </w:p>
    <w:p w:rsidR="00D37E78" w:rsidRDefault="00D37E78" w:rsidP="00D37E78">
      <w:pPr>
        <w:pStyle w:val="Zkladntext"/>
        <w:spacing w:line="240" w:lineRule="auto"/>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3"/>
        <w:gridCol w:w="4453"/>
      </w:tblGrid>
      <w:tr w:rsidR="0004613E" w:rsidRPr="0004613E" w:rsidTr="00CE0ABB">
        <w:tc>
          <w:tcPr>
            <w:tcW w:w="4443" w:type="dxa"/>
            <w:shd w:val="clear" w:color="auto" w:fill="CCCCCC"/>
          </w:tcPr>
          <w:p w:rsidR="0004613E" w:rsidRPr="0004613E" w:rsidRDefault="0004613E" w:rsidP="0004613E">
            <w:pPr>
              <w:pStyle w:val="Zarkazkladnhotextu"/>
              <w:widowControl/>
              <w:autoSpaceDE w:val="0"/>
              <w:autoSpaceDN w:val="0"/>
              <w:adjustRightInd/>
              <w:spacing w:line="240" w:lineRule="auto"/>
              <w:jc w:val="center"/>
              <w:textAlignment w:val="auto"/>
              <w:rPr>
                <w:b w:val="0"/>
                <w:bCs w:val="0"/>
                <w:caps/>
                <w:color w:val="auto"/>
                <w:sz w:val="22"/>
                <w:szCs w:val="22"/>
              </w:rPr>
            </w:pPr>
            <w:r w:rsidRPr="0004613E">
              <w:rPr>
                <w:b w:val="0"/>
                <w:caps/>
                <w:color w:val="auto"/>
                <w:sz w:val="22"/>
                <w:szCs w:val="22"/>
              </w:rPr>
              <w:t>Rozsah pôsobnosti podľa čl. 1 nariadenia Komisie (ES) 800/2008</w:t>
            </w:r>
          </w:p>
        </w:tc>
        <w:tc>
          <w:tcPr>
            <w:tcW w:w="4453" w:type="dxa"/>
            <w:shd w:val="clear" w:color="auto" w:fill="CCCCCC"/>
          </w:tcPr>
          <w:p w:rsidR="0004613E" w:rsidRPr="0004613E" w:rsidRDefault="0004613E" w:rsidP="0004613E">
            <w:pPr>
              <w:jc w:val="center"/>
              <w:rPr>
                <w:caps/>
                <w:sz w:val="22"/>
                <w:szCs w:val="22"/>
              </w:rPr>
            </w:pPr>
            <w:r w:rsidRPr="0004613E">
              <w:rPr>
                <w:b/>
                <w:caps/>
                <w:sz w:val="22"/>
                <w:szCs w:val="22"/>
              </w:rPr>
              <w:t>Klasifikácia  podľa  ŠKEČ</w:t>
            </w:r>
          </w:p>
        </w:tc>
      </w:tr>
      <w:tr w:rsidR="0004613E" w:rsidRPr="00EC7ECC" w:rsidTr="00CE0ABB">
        <w:tc>
          <w:tcPr>
            <w:tcW w:w="4443" w:type="dxa"/>
          </w:tcPr>
          <w:p w:rsidR="0004613E" w:rsidRPr="0004613E" w:rsidRDefault="00BA7031" w:rsidP="00B61CFB">
            <w:pPr>
              <w:pStyle w:val="Zkladntext"/>
              <w:spacing w:line="240" w:lineRule="auto"/>
              <w:rPr>
                <w:b w:val="0"/>
                <w:sz w:val="22"/>
                <w:szCs w:val="22"/>
              </w:rPr>
            </w:pPr>
            <w:r w:rsidRPr="00A70D87">
              <w:rPr>
                <w:b w:val="0"/>
                <w:bCs w:val="0"/>
                <w:sz w:val="22"/>
                <w:szCs w:val="22"/>
              </w:rPr>
              <w:t xml:space="preserve">pomoc na podporu činností v odvetví rybného hospodárstva a </w:t>
            </w:r>
            <w:proofErr w:type="spellStart"/>
            <w:r w:rsidRPr="00A70D87">
              <w:rPr>
                <w:b w:val="0"/>
                <w:bCs w:val="0"/>
                <w:sz w:val="22"/>
                <w:szCs w:val="22"/>
              </w:rPr>
              <w:t>akvakultúry</w:t>
            </w:r>
            <w:proofErr w:type="spellEnd"/>
            <w:r w:rsidRPr="00A70D87">
              <w:rPr>
                <w:b w:val="0"/>
                <w:bCs w:val="0"/>
                <w:sz w:val="22"/>
                <w:szCs w:val="22"/>
              </w:rPr>
              <w:t>, na ktoré sa vzťahuje nariadenie Rady (ES) č. 104/2000</w:t>
            </w:r>
            <w:r w:rsidRPr="00A70D87">
              <w:rPr>
                <w:b w:val="0"/>
                <w:bCs w:val="0"/>
                <w:sz w:val="22"/>
                <w:szCs w:val="22"/>
                <w:vertAlign w:val="superscript"/>
              </w:rPr>
              <w:footnoteReference w:id="5"/>
            </w:r>
            <w:r w:rsidRPr="00A70D87">
              <w:rPr>
                <w:b w:val="0"/>
                <w:bCs w:val="0"/>
                <w:sz w:val="22"/>
                <w:szCs w:val="22"/>
              </w:rPr>
              <w:t>;</w:t>
            </w:r>
          </w:p>
        </w:tc>
        <w:tc>
          <w:tcPr>
            <w:tcW w:w="4453" w:type="dxa"/>
          </w:tcPr>
          <w:p w:rsidR="0004613E" w:rsidRPr="0004613E" w:rsidRDefault="0004613E" w:rsidP="0004613E">
            <w:pPr>
              <w:pStyle w:val="Zkladntext"/>
              <w:spacing w:line="240" w:lineRule="auto"/>
              <w:rPr>
                <w:b w:val="0"/>
                <w:sz w:val="22"/>
                <w:szCs w:val="22"/>
              </w:rPr>
            </w:pPr>
            <w:r w:rsidRPr="0004613E">
              <w:rPr>
                <w:b w:val="0"/>
                <w:sz w:val="22"/>
                <w:szCs w:val="22"/>
              </w:rPr>
              <w:t>divízia 03</w:t>
            </w:r>
          </w:p>
        </w:tc>
      </w:tr>
      <w:tr w:rsidR="0004613E" w:rsidRPr="0004613E" w:rsidTr="00CE0ABB">
        <w:tc>
          <w:tcPr>
            <w:tcW w:w="4443" w:type="dxa"/>
          </w:tcPr>
          <w:p w:rsidR="0004613E" w:rsidRPr="0004613E" w:rsidRDefault="00BA7031" w:rsidP="0004613E">
            <w:pPr>
              <w:pStyle w:val="Zkladntext"/>
              <w:spacing w:line="240" w:lineRule="auto"/>
              <w:rPr>
                <w:b w:val="0"/>
                <w:sz w:val="22"/>
                <w:szCs w:val="22"/>
              </w:rPr>
            </w:pPr>
            <w:r w:rsidRPr="00A70D87">
              <w:rPr>
                <w:b w:val="0"/>
                <w:bCs w:val="0"/>
                <w:sz w:val="22"/>
                <w:szCs w:val="22"/>
              </w:rPr>
              <w:t>pomoc na podporu činností v prvovýrobe poľnohospodárskych výrobkov</w:t>
            </w:r>
            <w:r w:rsidRPr="00A70D87">
              <w:rPr>
                <w:sz w:val="22"/>
                <w:szCs w:val="22"/>
              </w:rPr>
              <w:t xml:space="preserve"> </w:t>
            </w:r>
            <w:r w:rsidRPr="0004613E">
              <w:rPr>
                <w:b w:val="0"/>
                <w:bCs w:val="0"/>
                <w:sz w:val="22"/>
                <w:szCs w:val="22"/>
              </w:rPr>
              <w:t>vymenovaných v prílohe I Zmluvy o založení ES</w:t>
            </w:r>
            <w:r w:rsidRPr="0004613E" w:rsidDel="00BA7031">
              <w:rPr>
                <w:b w:val="0"/>
                <w:bCs w:val="0"/>
                <w:sz w:val="22"/>
                <w:szCs w:val="22"/>
              </w:rPr>
              <w:t xml:space="preserve"> </w:t>
            </w:r>
          </w:p>
        </w:tc>
        <w:tc>
          <w:tcPr>
            <w:tcW w:w="4453" w:type="dxa"/>
          </w:tcPr>
          <w:p w:rsidR="0004613E" w:rsidRPr="0004613E" w:rsidRDefault="0004613E" w:rsidP="0004613E">
            <w:pPr>
              <w:pStyle w:val="Zkladntext"/>
              <w:spacing w:line="240" w:lineRule="auto"/>
              <w:rPr>
                <w:b w:val="0"/>
                <w:sz w:val="22"/>
                <w:szCs w:val="22"/>
              </w:rPr>
            </w:pPr>
            <w:r w:rsidRPr="0004613E">
              <w:rPr>
                <w:b w:val="0"/>
                <w:sz w:val="22"/>
                <w:szCs w:val="22"/>
              </w:rPr>
              <w:t xml:space="preserve">divízia </w:t>
            </w:r>
            <w:smartTag w:uri="urn:schemas-microsoft-com:office:smarttags" w:element="metricconverter">
              <w:smartTagPr>
                <w:attr w:name="ProductID" w:val="01 a"/>
              </w:smartTagPr>
              <w:r w:rsidRPr="0004613E">
                <w:rPr>
                  <w:b w:val="0"/>
                  <w:sz w:val="22"/>
                  <w:szCs w:val="22"/>
                </w:rPr>
                <w:t>01</w:t>
              </w:r>
              <w:r>
                <w:rPr>
                  <w:b w:val="0"/>
                  <w:sz w:val="22"/>
                  <w:szCs w:val="22"/>
                </w:rPr>
                <w:t xml:space="preserve"> a</w:t>
              </w:r>
            </w:smartTag>
            <w:r w:rsidRPr="0004613E">
              <w:rPr>
                <w:b w:val="0"/>
                <w:sz w:val="22"/>
                <w:szCs w:val="22"/>
              </w:rPr>
              <w:t xml:space="preserve"> 02</w:t>
            </w:r>
          </w:p>
        </w:tc>
      </w:tr>
      <w:tr w:rsidR="0004613E" w:rsidRPr="00EC7ECC" w:rsidTr="00CE0ABB">
        <w:tc>
          <w:tcPr>
            <w:tcW w:w="4443" w:type="dxa"/>
          </w:tcPr>
          <w:p w:rsidR="0004613E" w:rsidRPr="0004613E" w:rsidRDefault="00BA7031" w:rsidP="0004613E">
            <w:pPr>
              <w:pStyle w:val="Zarkazkladnhotextu"/>
              <w:widowControl/>
              <w:autoSpaceDE w:val="0"/>
              <w:autoSpaceDN w:val="0"/>
              <w:adjustRightInd/>
              <w:spacing w:line="240" w:lineRule="auto"/>
              <w:ind w:left="0"/>
              <w:textAlignment w:val="auto"/>
              <w:rPr>
                <w:b w:val="0"/>
                <w:bCs w:val="0"/>
                <w:color w:val="auto"/>
                <w:sz w:val="22"/>
                <w:szCs w:val="22"/>
              </w:rPr>
            </w:pPr>
            <w:r w:rsidRPr="00A70D87">
              <w:rPr>
                <w:b w:val="0"/>
                <w:bCs w:val="0"/>
                <w:color w:val="auto"/>
                <w:sz w:val="22"/>
                <w:szCs w:val="22"/>
              </w:rPr>
              <w:t>pomoc na podporu činností v oblasti spracovania a marketingu poľnohospodárskych výrobkov</w:t>
            </w:r>
            <w:r w:rsidRPr="00A70D87" w:rsidDel="00A70D87">
              <w:rPr>
                <w:color w:val="auto"/>
                <w:sz w:val="22"/>
                <w:szCs w:val="22"/>
              </w:rPr>
              <w:t xml:space="preserve"> </w:t>
            </w:r>
            <w:r w:rsidRPr="0004613E">
              <w:rPr>
                <w:b w:val="0"/>
                <w:bCs w:val="0"/>
                <w:color w:val="auto"/>
                <w:sz w:val="22"/>
                <w:szCs w:val="22"/>
              </w:rPr>
              <w:t>vymenovaných v prílohe I Zmluvy o založení ES</w:t>
            </w:r>
            <w:r w:rsidRPr="0004613E" w:rsidDel="00BA7031">
              <w:rPr>
                <w:b w:val="0"/>
                <w:bCs w:val="0"/>
                <w:color w:val="auto"/>
                <w:sz w:val="22"/>
                <w:szCs w:val="22"/>
              </w:rPr>
              <w:t xml:space="preserve"> </w:t>
            </w:r>
          </w:p>
        </w:tc>
        <w:tc>
          <w:tcPr>
            <w:tcW w:w="4453" w:type="dxa"/>
          </w:tcPr>
          <w:p w:rsidR="0004613E" w:rsidRPr="0004613E" w:rsidRDefault="0004613E" w:rsidP="0004613E">
            <w:pPr>
              <w:spacing w:line="240" w:lineRule="auto"/>
              <w:rPr>
                <w:sz w:val="22"/>
                <w:szCs w:val="22"/>
              </w:rPr>
            </w:pPr>
            <w:r w:rsidRPr="0004613E">
              <w:rPr>
                <w:sz w:val="22"/>
                <w:szCs w:val="22"/>
              </w:rPr>
              <w:t>divízie 10, 11, 12, avšak len za predpokladu, že:</w:t>
            </w:r>
          </w:p>
          <w:p w:rsidR="0004613E" w:rsidRPr="0004613E" w:rsidRDefault="0004613E" w:rsidP="0004613E">
            <w:pPr>
              <w:spacing w:line="240" w:lineRule="auto"/>
              <w:rPr>
                <w:sz w:val="22"/>
                <w:szCs w:val="22"/>
              </w:rPr>
            </w:pPr>
            <w:r w:rsidRPr="0004613E">
              <w:rPr>
                <w:sz w:val="22"/>
                <w:szCs w:val="22"/>
              </w:rPr>
              <w:t>- výška pomoci je stanovená na základe ceny alebo množstva kúpených produktov od prvovýrobcu alebo produktov uvedených na trh príslušným podnikom;</w:t>
            </w:r>
          </w:p>
          <w:p w:rsidR="0004613E" w:rsidRPr="0004613E" w:rsidRDefault="0004613E" w:rsidP="0004613E">
            <w:pPr>
              <w:pStyle w:val="Zkladntext"/>
              <w:spacing w:line="240" w:lineRule="auto"/>
              <w:rPr>
                <w:b w:val="0"/>
                <w:sz w:val="22"/>
                <w:szCs w:val="22"/>
              </w:rPr>
            </w:pPr>
            <w:r w:rsidRPr="0004613E">
              <w:rPr>
                <w:b w:val="0"/>
                <w:sz w:val="22"/>
                <w:szCs w:val="22"/>
              </w:rPr>
              <w:t>- pomoc je podmienená tým, že je čiastočne alebo úplne postúpená prvovýrobcom</w:t>
            </w:r>
          </w:p>
        </w:tc>
      </w:tr>
      <w:tr w:rsidR="0004613E" w:rsidRPr="0004613E" w:rsidTr="00CE0ABB">
        <w:tc>
          <w:tcPr>
            <w:tcW w:w="4443" w:type="dxa"/>
          </w:tcPr>
          <w:p w:rsidR="0004613E" w:rsidRPr="0004613E" w:rsidRDefault="00BA7031" w:rsidP="0004613E">
            <w:pPr>
              <w:pStyle w:val="Zkladntext"/>
              <w:spacing w:line="240" w:lineRule="auto"/>
              <w:rPr>
                <w:b w:val="0"/>
                <w:sz w:val="22"/>
                <w:szCs w:val="22"/>
              </w:rPr>
            </w:pPr>
            <w:r w:rsidRPr="00A70D87">
              <w:rPr>
                <w:b w:val="0"/>
                <w:sz w:val="22"/>
                <w:szCs w:val="22"/>
              </w:rPr>
              <w:t>pomoc na podporu činností v odvetví ťažby uhlia</w:t>
            </w:r>
            <w:r w:rsidRPr="0004613E">
              <w:rPr>
                <w:b w:val="0"/>
                <w:sz w:val="22"/>
                <w:szCs w:val="22"/>
              </w:rPr>
              <w:t>, ako je uvedené v Nariadení Rady (ES) č. 1407/2002</w:t>
            </w:r>
          </w:p>
        </w:tc>
        <w:tc>
          <w:tcPr>
            <w:tcW w:w="4453" w:type="dxa"/>
          </w:tcPr>
          <w:p w:rsidR="0004613E" w:rsidRPr="0004613E" w:rsidRDefault="0004613E" w:rsidP="0004613E">
            <w:pPr>
              <w:pStyle w:val="Zkladntext"/>
              <w:spacing w:line="240" w:lineRule="auto"/>
              <w:rPr>
                <w:b w:val="0"/>
                <w:sz w:val="22"/>
                <w:szCs w:val="22"/>
              </w:rPr>
            </w:pPr>
            <w:r w:rsidRPr="0004613E">
              <w:rPr>
                <w:b w:val="0"/>
                <w:sz w:val="22"/>
                <w:szCs w:val="22"/>
              </w:rPr>
              <w:t>divízia 05 Ťažba uhlia a lignitu</w:t>
            </w:r>
          </w:p>
        </w:tc>
      </w:tr>
      <w:tr w:rsidR="0004613E" w:rsidRPr="00EC7ECC" w:rsidTr="00CE0ABB">
        <w:tc>
          <w:tcPr>
            <w:tcW w:w="4443" w:type="dxa"/>
          </w:tcPr>
          <w:p w:rsidR="0004613E" w:rsidRPr="0004613E" w:rsidRDefault="00BA7031" w:rsidP="0004613E">
            <w:pPr>
              <w:pStyle w:val="Zkladntext"/>
              <w:spacing w:line="240" w:lineRule="auto"/>
              <w:rPr>
                <w:b w:val="0"/>
                <w:sz w:val="22"/>
                <w:szCs w:val="22"/>
              </w:rPr>
            </w:pPr>
            <w:r w:rsidRPr="00A70D87">
              <w:rPr>
                <w:b w:val="0"/>
                <w:sz w:val="22"/>
                <w:szCs w:val="22"/>
              </w:rPr>
              <w:t>pomoc na podporu činností v lodnom staviteľstve</w:t>
            </w:r>
            <w:r w:rsidRPr="00A70D87" w:rsidDel="00A70D87">
              <w:rPr>
                <w:sz w:val="22"/>
                <w:szCs w:val="22"/>
              </w:rPr>
              <w:t xml:space="preserve"> </w:t>
            </w:r>
          </w:p>
        </w:tc>
        <w:tc>
          <w:tcPr>
            <w:tcW w:w="4453" w:type="dxa"/>
          </w:tcPr>
          <w:p w:rsidR="0004613E" w:rsidRPr="0004613E" w:rsidRDefault="0004613E" w:rsidP="0004613E">
            <w:pPr>
              <w:pStyle w:val="Zkladntext"/>
              <w:spacing w:line="240" w:lineRule="auto"/>
              <w:rPr>
                <w:b w:val="0"/>
                <w:sz w:val="22"/>
                <w:szCs w:val="22"/>
              </w:rPr>
            </w:pPr>
            <w:r w:rsidRPr="0004613E">
              <w:rPr>
                <w:b w:val="0"/>
                <w:sz w:val="22"/>
                <w:szCs w:val="22"/>
              </w:rPr>
              <w:t>skupina 30.1</w:t>
            </w:r>
          </w:p>
        </w:tc>
      </w:tr>
      <w:tr w:rsidR="0004613E" w:rsidRPr="00EC7ECC" w:rsidTr="00CE0ABB">
        <w:tc>
          <w:tcPr>
            <w:tcW w:w="4443" w:type="dxa"/>
          </w:tcPr>
          <w:p w:rsidR="0004613E" w:rsidRPr="0004613E" w:rsidRDefault="00BA7031" w:rsidP="0004613E">
            <w:pPr>
              <w:pStyle w:val="Zkladntext"/>
              <w:spacing w:line="240" w:lineRule="auto"/>
              <w:rPr>
                <w:b w:val="0"/>
                <w:sz w:val="22"/>
                <w:szCs w:val="22"/>
              </w:rPr>
            </w:pPr>
            <w:r w:rsidRPr="00A70D87">
              <w:rPr>
                <w:b w:val="0"/>
                <w:sz w:val="22"/>
                <w:szCs w:val="22"/>
              </w:rPr>
              <w:t>pomoc na podporu činností v odvetví syntetických vlákien</w:t>
            </w:r>
            <w:r w:rsidRPr="0004613E" w:rsidDel="00BA7031">
              <w:rPr>
                <w:b w:val="0"/>
                <w:sz w:val="22"/>
                <w:szCs w:val="22"/>
              </w:rPr>
              <w:t xml:space="preserve"> </w:t>
            </w:r>
          </w:p>
        </w:tc>
        <w:tc>
          <w:tcPr>
            <w:tcW w:w="4453" w:type="dxa"/>
          </w:tcPr>
          <w:p w:rsidR="0004613E" w:rsidRPr="0004613E" w:rsidRDefault="0004613E" w:rsidP="0004613E">
            <w:pPr>
              <w:pStyle w:val="Zkladntext"/>
              <w:spacing w:line="240" w:lineRule="auto"/>
              <w:rPr>
                <w:b w:val="0"/>
                <w:sz w:val="22"/>
                <w:szCs w:val="22"/>
              </w:rPr>
            </w:pPr>
            <w:r w:rsidRPr="0004613E">
              <w:rPr>
                <w:b w:val="0"/>
                <w:sz w:val="22"/>
                <w:szCs w:val="22"/>
              </w:rPr>
              <w:t>trieda 20.60 Výroba umelých vlákien</w:t>
            </w:r>
          </w:p>
        </w:tc>
      </w:tr>
      <w:tr w:rsidR="0004613E" w:rsidRPr="00EC7ECC" w:rsidTr="00CE0ABB">
        <w:tc>
          <w:tcPr>
            <w:tcW w:w="4443" w:type="dxa"/>
          </w:tcPr>
          <w:p w:rsidR="0004613E" w:rsidRPr="0004613E" w:rsidRDefault="00BA7031" w:rsidP="0004613E">
            <w:pPr>
              <w:pStyle w:val="Zkladntext"/>
              <w:spacing w:line="240" w:lineRule="auto"/>
              <w:rPr>
                <w:b w:val="0"/>
                <w:sz w:val="22"/>
                <w:szCs w:val="22"/>
              </w:rPr>
            </w:pPr>
            <w:r w:rsidRPr="00A70D87">
              <w:rPr>
                <w:b w:val="0"/>
                <w:sz w:val="22"/>
                <w:szCs w:val="22"/>
              </w:rPr>
              <w:t>pomoc na podporu činností v oceliarskom priemysle</w:t>
            </w:r>
            <w:r w:rsidRPr="0004613E" w:rsidDel="00BA7031">
              <w:rPr>
                <w:b w:val="0"/>
                <w:sz w:val="22"/>
                <w:szCs w:val="22"/>
              </w:rPr>
              <w:t xml:space="preserve"> </w:t>
            </w:r>
          </w:p>
        </w:tc>
        <w:tc>
          <w:tcPr>
            <w:tcW w:w="4453" w:type="dxa"/>
          </w:tcPr>
          <w:p w:rsidR="0004613E" w:rsidRPr="0004613E" w:rsidRDefault="0004613E" w:rsidP="0004613E">
            <w:pPr>
              <w:pStyle w:val="Zkladntext"/>
              <w:spacing w:line="240" w:lineRule="auto"/>
              <w:rPr>
                <w:b w:val="0"/>
                <w:sz w:val="22"/>
                <w:szCs w:val="22"/>
              </w:rPr>
            </w:pPr>
            <w:r w:rsidRPr="0004613E">
              <w:rPr>
                <w:b w:val="0"/>
                <w:sz w:val="22"/>
                <w:szCs w:val="22"/>
              </w:rPr>
              <w:t>skupina 24.1 Výroba surového železa a ocele a ferozliatin</w:t>
            </w:r>
          </w:p>
          <w:p w:rsidR="0004613E" w:rsidRPr="0004613E" w:rsidRDefault="0004613E" w:rsidP="0004613E">
            <w:pPr>
              <w:pStyle w:val="Zkladntext"/>
              <w:spacing w:line="240" w:lineRule="auto"/>
              <w:rPr>
                <w:b w:val="0"/>
                <w:sz w:val="22"/>
                <w:szCs w:val="22"/>
              </w:rPr>
            </w:pPr>
            <w:r w:rsidRPr="0004613E">
              <w:rPr>
                <w:b w:val="0"/>
                <w:sz w:val="22"/>
                <w:szCs w:val="22"/>
              </w:rPr>
              <w:t>skupina 24.2 Výroba rúr, rúrok, dutých profilov a súvisiaceho príslušenstva z ocele</w:t>
            </w:r>
          </w:p>
          <w:p w:rsidR="0004613E" w:rsidRPr="0004613E" w:rsidRDefault="0004613E" w:rsidP="0004613E">
            <w:pPr>
              <w:pStyle w:val="Zkladntext"/>
              <w:spacing w:line="240" w:lineRule="auto"/>
              <w:rPr>
                <w:b w:val="0"/>
                <w:sz w:val="22"/>
                <w:szCs w:val="22"/>
              </w:rPr>
            </w:pPr>
            <w:r w:rsidRPr="0004613E">
              <w:rPr>
                <w:b w:val="0"/>
                <w:sz w:val="22"/>
                <w:szCs w:val="22"/>
              </w:rPr>
              <w:t>skupina 24.3 Výroba ostatných výrobkov prvotného spracovania ocele</w:t>
            </w:r>
          </w:p>
        </w:tc>
      </w:tr>
    </w:tbl>
    <w:p w:rsidR="00C53A7C" w:rsidRDefault="00C53A7C" w:rsidP="000855CE">
      <w:pPr>
        <w:pStyle w:val="Zkladntext"/>
        <w:spacing w:line="240" w:lineRule="auto"/>
        <w:rPr>
          <w:b w:val="0"/>
          <w:sz w:val="22"/>
          <w:szCs w:val="22"/>
        </w:rPr>
      </w:pPr>
    </w:p>
    <w:p w:rsidR="00974006" w:rsidRDefault="00974006" w:rsidP="00974006">
      <w:pPr>
        <w:pStyle w:val="Zkladntext"/>
        <w:spacing w:line="240" w:lineRule="auto"/>
        <w:rPr>
          <w:b w:val="0"/>
          <w:sz w:val="22"/>
          <w:szCs w:val="22"/>
        </w:rPr>
      </w:pPr>
      <w:r w:rsidRPr="00414494">
        <w:rPr>
          <w:b w:val="0"/>
          <w:sz w:val="22"/>
          <w:szCs w:val="22"/>
        </w:rPr>
        <w:t xml:space="preserve">Pri posudzovaní oprávnenosti prijímateľa, najmä </w:t>
      </w:r>
      <w:r w:rsidRPr="00414494">
        <w:rPr>
          <w:sz w:val="22"/>
          <w:szCs w:val="22"/>
        </w:rPr>
        <w:t>pri definícii odvetví, na ktoré sa schéma pomoci nevzťahuje</w:t>
      </w:r>
      <w:r w:rsidRPr="00414494">
        <w:rPr>
          <w:b w:val="0"/>
          <w:sz w:val="22"/>
          <w:szCs w:val="22"/>
        </w:rPr>
        <w:t>, predkladá žiadateľ čestné vyhlásenie</w:t>
      </w:r>
      <w:r w:rsidRPr="00677F10">
        <w:rPr>
          <w:b w:val="0"/>
          <w:sz w:val="22"/>
          <w:szCs w:val="22"/>
        </w:rPr>
        <w:t>, že nepôsobí v odvetviach, na ktoré sa schéma pomoci nevzťahuje, t.j. v predchádzajúcom účtovnom období nevykazoval žiaden obrat v odvetviach, na ktoré sa schéma pomoci nevzťahuje</w:t>
      </w:r>
      <w:r w:rsidR="00F162E2">
        <w:rPr>
          <w:b w:val="0"/>
          <w:sz w:val="22"/>
          <w:szCs w:val="22"/>
        </w:rPr>
        <w:t>.</w:t>
      </w:r>
    </w:p>
    <w:p w:rsidR="00F162E2" w:rsidRDefault="00F162E2" w:rsidP="00974006">
      <w:pPr>
        <w:pStyle w:val="Zkladntext"/>
        <w:spacing w:line="240" w:lineRule="auto"/>
        <w:rPr>
          <w:b w:val="0"/>
          <w:sz w:val="22"/>
          <w:szCs w:val="22"/>
        </w:rPr>
      </w:pPr>
    </w:p>
    <w:p w:rsidR="00970A83" w:rsidRDefault="00970A83" w:rsidP="00970A83">
      <w:pPr>
        <w:pStyle w:val="Zkladntext"/>
        <w:spacing w:line="240" w:lineRule="auto"/>
        <w:rPr>
          <w:b w:val="0"/>
          <w:sz w:val="22"/>
          <w:szCs w:val="22"/>
        </w:rPr>
      </w:pPr>
      <w:r>
        <w:rPr>
          <w:b w:val="0"/>
          <w:sz w:val="22"/>
          <w:szCs w:val="22"/>
        </w:rPr>
        <w:t xml:space="preserve">Pomoc sa nevzťahuje ani na </w:t>
      </w:r>
      <w:r w:rsidRPr="003C6BA4">
        <w:rPr>
          <w:b w:val="0"/>
          <w:sz w:val="22"/>
          <w:szCs w:val="22"/>
        </w:rPr>
        <w:t>„pomoc pri činnostiach súvisiacich s vývozom do tretích krajín alebo členských štátov, konkrétne pomoci priamo prepojenej s vyvezenými množstvami, pri zriaďovaní a prevádzkovaní distribučných sietí alebo pri ostatných bežných výdavkoch spojených s vývozom“ a</w:t>
      </w:r>
      <w:r>
        <w:rPr>
          <w:b w:val="0"/>
          <w:sz w:val="22"/>
          <w:szCs w:val="22"/>
        </w:rPr>
        <w:t> </w:t>
      </w:r>
      <w:r w:rsidRPr="003C6BA4">
        <w:rPr>
          <w:b w:val="0"/>
          <w:sz w:val="22"/>
          <w:szCs w:val="22"/>
        </w:rPr>
        <w:t>„pomoc, ktorá je podmienená uprednostnením domácich tovarov pred dovážanými“.</w:t>
      </w:r>
    </w:p>
    <w:p w:rsidR="00970A83" w:rsidRPr="002B1A53" w:rsidRDefault="00970A83" w:rsidP="00970A83">
      <w:pPr>
        <w:pStyle w:val="Zkladntext"/>
        <w:spacing w:line="240" w:lineRule="auto"/>
        <w:rPr>
          <w:b w:val="0"/>
          <w:sz w:val="22"/>
          <w:szCs w:val="22"/>
        </w:rPr>
      </w:pPr>
    </w:p>
    <w:p w:rsidR="00F162E2" w:rsidRPr="002B1A53" w:rsidRDefault="00F162E2" w:rsidP="00974006">
      <w:pPr>
        <w:pStyle w:val="Zkladntext"/>
        <w:spacing w:line="240" w:lineRule="auto"/>
        <w:rPr>
          <w:sz w:val="22"/>
          <w:szCs w:val="22"/>
        </w:rPr>
      </w:pPr>
      <w:r w:rsidRPr="002B1A53">
        <w:rPr>
          <w:sz w:val="22"/>
          <w:szCs w:val="22"/>
        </w:rPr>
        <w:t>Pomoc sa tiež ne</w:t>
      </w:r>
      <w:r w:rsidR="008A21C9" w:rsidRPr="002B1A53">
        <w:rPr>
          <w:sz w:val="22"/>
          <w:szCs w:val="22"/>
        </w:rPr>
        <w:t>poskyt</w:t>
      </w:r>
      <w:r w:rsidRPr="002B1A53">
        <w:rPr>
          <w:sz w:val="22"/>
          <w:szCs w:val="22"/>
        </w:rPr>
        <w:t>uje na projekty v o</w:t>
      </w:r>
      <w:r w:rsidR="00B37994" w:rsidRPr="002B1A53">
        <w:rPr>
          <w:sz w:val="22"/>
          <w:szCs w:val="22"/>
        </w:rPr>
        <w:t>dvetví</w:t>
      </w:r>
      <w:r w:rsidRPr="002B1A53">
        <w:rPr>
          <w:sz w:val="22"/>
          <w:szCs w:val="22"/>
        </w:rPr>
        <w:t xml:space="preserve"> spracovania dreva (divízie 16 a 17 podľa klasifikácie ŠKEČ), žiadateľ však môže v o</w:t>
      </w:r>
      <w:r w:rsidR="00B37994" w:rsidRPr="002B1A53">
        <w:rPr>
          <w:sz w:val="22"/>
          <w:szCs w:val="22"/>
        </w:rPr>
        <w:t>dvetví</w:t>
      </w:r>
      <w:r w:rsidRPr="002B1A53">
        <w:rPr>
          <w:sz w:val="22"/>
          <w:szCs w:val="22"/>
        </w:rPr>
        <w:t xml:space="preserve"> spr</w:t>
      </w:r>
      <w:r w:rsidR="00970A83" w:rsidRPr="002B1A53">
        <w:rPr>
          <w:sz w:val="22"/>
          <w:szCs w:val="22"/>
        </w:rPr>
        <w:t>acovania dreva pôsobiť, t.j. v predchádzajúcom účtovnom období vykazovať obrat.</w:t>
      </w:r>
    </w:p>
    <w:p w:rsidR="00974006" w:rsidRPr="002B1A53" w:rsidRDefault="00974006" w:rsidP="00974006">
      <w:pPr>
        <w:pStyle w:val="Zkladntext"/>
        <w:spacing w:line="240" w:lineRule="auto"/>
        <w:rPr>
          <w:b w:val="0"/>
          <w:sz w:val="22"/>
          <w:szCs w:val="22"/>
        </w:rPr>
      </w:pPr>
    </w:p>
    <w:p w:rsidR="00A11E5E" w:rsidRPr="00746F3C" w:rsidRDefault="00A11E5E" w:rsidP="00974006">
      <w:pPr>
        <w:pStyle w:val="Zkladntext"/>
        <w:spacing w:line="240" w:lineRule="auto"/>
        <w:rPr>
          <w:b w:val="0"/>
          <w:sz w:val="22"/>
          <w:szCs w:val="22"/>
        </w:rPr>
      </w:pPr>
      <w:r w:rsidRPr="00746F3C">
        <w:rPr>
          <w:sz w:val="22"/>
          <w:szCs w:val="22"/>
        </w:rPr>
        <w:t xml:space="preserve">Žiadateľ je oprávnený získať NFP len v prípade, ak v čase podávania </w:t>
      </w:r>
      <w:proofErr w:type="spellStart"/>
      <w:r w:rsidRPr="00746F3C">
        <w:rPr>
          <w:sz w:val="22"/>
          <w:szCs w:val="22"/>
        </w:rPr>
        <w:t>ŽoNFP</w:t>
      </w:r>
      <w:proofErr w:type="spellEnd"/>
      <w:r w:rsidRPr="00746F3C">
        <w:rPr>
          <w:sz w:val="22"/>
          <w:szCs w:val="22"/>
        </w:rPr>
        <w:t xml:space="preserve"> má v predmete podnikania zapísané činnosti, v rámci ktorých požaduje poskytnutie NFP</w:t>
      </w:r>
      <w:r w:rsidRPr="00746F3C">
        <w:rPr>
          <w:b w:val="0"/>
          <w:sz w:val="22"/>
          <w:szCs w:val="22"/>
        </w:rPr>
        <w:t>. Zároveň je žiadateľ povinný splniť požiadavky stanovené právnymi predpismi, relevantnými pre konkrétny predmet podnikania.</w:t>
      </w:r>
    </w:p>
    <w:p w:rsidR="00D54130" w:rsidRDefault="00D54130" w:rsidP="00974006">
      <w:pPr>
        <w:pStyle w:val="Zkladntext"/>
        <w:spacing w:line="240" w:lineRule="auto"/>
        <w:rPr>
          <w:b w:val="0"/>
          <w:sz w:val="22"/>
          <w:szCs w:val="22"/>
        </w:rPr>
      </w:pPr>
    </w:p>
    <w:p w:rsidR="00272083" w:rsidRDefault="00272083" w:rsidP="00974006">
      <w:pPr>
        <w:pStyle w:val="Zkladntext"/>
        <w:spacing w:line="240" w:lineRule="auto"/>
        <w:rPr>
          <w:ins w:id="102" w:author="borovsky" w:date="2009-11-20T11:15:00Z"/>
          <w:b w:val="0"/>
          <w:sz w:val="22"/>
          <w:szCs w:val="22"/>
        </w:rPr>
      </w:pPr>
    </w:p>
    <w:p w:rsidR="00BE4DED" w:rsidRPr="00746F3C" w:rsidRDefault="00BE4DED" w:rsidP="00974006">
      <w:pPr>
        <w:pStyle w:val="Zkladntext"/>
        <w:spacing w:line="240" w:lineRule="auto"/>
        <w:rPr>
          <w:b w:val="0"/>
          <w:sz w:val="22"/>
          <w:szCs w:val="22"/>
        </w:rPr>
      </w:pPr>
    </w:p>
    <w:p w:rsidR="00954E42" w:rsidRPr="00746F3C" w:rsidRDefault="00954E42" w:rsidP="00D52FBD">
      <w:pPr>
        <w:pStyle w:val="Nadpis2"/>
        <w:rPr>
          <w:rFonts w:eastAsia="Arial Unicode MS"/>
        </w:rPr>
      </w:pPr>
      <w:bookmarkStart w:id="103" w:name="_Toc182813548"/>
      <w:bookmarkStart w:id="104" w:name="_Toc190503806"/>
      <w:bookmarkStart w:id="105" w:name="_Toc192994166"/>
      <w:bookmarkStart w:id="106" w:name="_Toc193037970"/>
      <w:bookmarkStart w:id="107" w:name="_Toc194483489"/>
      <w:bookmarkStart w:id="108" w:name="_Toc193036066"/>
      <w:bookmarkStart w:id="109" w:name="_Toc198488985"/>
      <w:bookmarkStart w:id="110" w:name="_Toc199053944"/>
      <w:bookmarkStart w:id="111" w:name="_Toc199575688"/>
      <w:bookmarkStart w:id="112" w:name="_Toc200973442"/>
      <w:bookmarkStart w:id="113" w:name="_Toc245692048"/>
      <w:r w:rsidRPr="00746F3C">
        <w:rPr>
          <w:rFonts w:eastAsia="Arial Unicode MS"/>
        </w:rPr>
        <w:lastRenderedPageBreak/>
        <w:t>Oprávnené výdavky</w:t>
      </w:r>
      <w:bookmarkEnd w:id="103"/>
      <w:bookmarkEnd w:id="104"/>
      <w:bookmarkEnd w:id="105"/>
      <w:bookmarkEnd w:id="106"/>
      <w:bookmarkEnd w:id="107"/>
      <w:bookmarkEnd w:id="108"/>
      <w:bookmarkEnd w:id="109"/>
      <w:bookmarkEnd w:id="110"/>
      <w:bookmarkEnd w:id="111"/>
      <w:bookmarkEnd w:id="112"/>
      <w:bookmarkEnd w:id="113"/>
    </w:p>
    <w:p w:rsidR="00954E42" w:rsidRPr="000855CE" w:rsidRDefault="00954E42" w:rsidP="00954E42">
      <w:pPr>
        <w:widowControl/>
        <w:tabs>
          <w:tab w:val="num" w:pos="360"/>
        </w:tabs>
        <w:adjustRightInd/>
        <w:spacing w:line="240" w:lineRule="auto"/>
        <w:textAlignment w:val="auto"/>
        <w:rPr>
          <w:sz w:val="20"/>
          <w:szCs w:val="20"/>
        </w:rPr>
      </w:pPr>
    </w:p>
    <w:p w:rsidR="006740F7" w:rsidRDefault="006740F7" w:rsidP="008F2FF6">
      <w:pPr>
        <w:spacing w:line="240" w:lineRule="auto"/>
        <w:rPr>
          <w:rFonts w:eastAsia="Arial Unicode MS"/>
          <w:sz w:val="22"/>
          <w:szCs w:val="22"/>
        </w:rPr>
      </w:pPr>
      <w:r w:rsidRPr="000855CE">
        <w:rPr>
          <w:rFonts w:eastAsia="Arial Unicode MS"/>
          <w:sz w:val="22"/>
          <w:szCs w:val="22"/>
        </w:rPr>
        <w:t xml:space="preserve">Definícia oprávnených výdavkov </w:t>
      </w:r>
      <w:r w:rsidR="00EB3D29" w:rsidRPr="000855CE">
        <w:rPr>
          <w:rFonts w:eastAsia="Arial Unicode MS"/>
          <w:sz w:val="22"/>
          <w:szCs w:val="22"/>
        </w:rPr>
        <w:t xml:space="preserve">ako aj výpočet </w:t>
      </w:r>
      <w:r w:rsidR="00443414" w:rsidRPr="00FC62DA">
        <w:rPr>
          <w:rFonts w:eastAsia="Arial Unicode MS"/>
          <w:sz w:val="22"/>
          <w:szCs w:val="22"/>
        </w:rPr>
        <w:t>oprávnených a</w:t>
      </w:r>
      <w:r w:rsidR="00443414">
        <w:rPr>
          <w:rFonts w:eastAsia="Arial Unicode MS"/>
          <w:color w:val="0000FF"/>
          <w:sz w:val="22"/>
          <w:szCs w:val="22"/>
        </w:rPr>
        <w:t xml:space="preserve"> </w:t>
      </w:r>
      <w:r w:rsidR="00EB3D29" w:rsidRPr="000855CE">
        <w:rPr>
          <w:rFonts w:eastAsia="Arial Unicode MS"/>
          <w:sz w:val="22"/>
          <w:szCs w:val="22"/>
        </w:rPr>
        <w:t xml:space="preserve">neoprávnených výdavkov </w:t>
      </w:r>
      <w:r w:rsidRPr="000855CE">
        <w:rPr>
          <w:rFonts w:eastAsia="Arial Unicode MS"/>
          <w:sz w:val="22"/>
          <w:szCs w:val="22"/>
        </w:rPr>
        <w:t>je uveden</w:t>
      </w:r>
      <w:r w:rsidR="00EB3D29" w:rsidRPr="000855CE">
        <w:rPr>
          <w:rFonts w:eastAsia="Arial Unicode MS"/>
          <w:sz w:val="22"/>
          <w:szCs w:val="22"/>
        </w:rPr>
        <w:t>ý</w:t>
      </w:r>
      <w:r w:rsidRPr="000855CE">
        <w:rPr>
          <w:rFonts w:eastAsia="Arial Unicode MS"/>
          <w:sz w:val="22"/>
          <w:szCs w:val="22"/>
        </w:rPr>
        <w:t xml:space="preserve"> v</w:t>
      </w:r>
      <w:r w:rsidR="00D91965">
        <w:rPr>
          <w:rFonts w:eastAsia="Arial Unicode MS"/>
          <w:sz w:val="22"/>
          <w:szCs w:val="22"/>
        </w:rPr>
        <w:t> </w:t>
      </w:r>
      <w:r w:rsidR="00D91965" w:rsidRPr="00AE2DD9">
        <w:rPr>
          <w:rFonts w:eastAsia="Arial Unicode MS"/>
          <w:sz w:val="22"/>
          <w:szCs w:val="22"/>
        </w:rPr>
        <w:t xml:space="preserve">čl. </w:t>
      </w:r>
      <w:r w:rsidRPr="00AE2DD9">
        <w:rPr>
          <w:rFonts w:eastAsia="Arial Unicode MS"/>
          <w:sz w:val="22"/>
          <w:szCs w:val="22"/>
        </w:rPr>
        <w:t>G schémy.</w:t>
      </w:r>
      <w:r w:rsidRPr="000855CE">
        <w:rPr>
          <w:rFonts w:eastAsia="Arial Unicode MS"/>
          <w:sz w:val="22"/>
          <w:szCs w:val="22"/>
        </w:rPr>
        <w:t xml:space="preserve"> </w:t>
      </w:r>
    </w:p>
    <w:p w:rsidR="00D71156" w:rsidRPr="000855CE" w:rsidRDefault="00D71156" w:rsidP="008F2FF6">
      <w:pPr>
        <w:spacing w:line="240" w:lineRule="auto"/>
        <w:rPr>
          <w:rFonts w:eastAsia="Arial Unicode MS"/>
          <w:sz w:val="22"/>
          <w:szCs w:val="22"/>
        </w:rPr>
      </w:pPr>
    </w:p>
    <w:p w:rsidR="00D71156" w:rsidRPr="000855CE" w:rsidRDefault="00D71156" w:rsidP="00D71156">
      <w:pPr>
        <w:spacing w:line="240" w:lineRule="auto"/>
        <w:rPr>
          <w:rFonts w:eastAsia="Arial Unicode MS"/>
          <w:sz w:val="22"/>
          <w:szCs w:val="22"/>
        </w:rPr>
      </w:pPr>
      <w:r w:rsidRPr="000855CE">
        <w:rPr>
          <w:rFonts w:eastAsia="Arial Unicode MS"/>
          <w:sz w:val="22"/>
          <w:szCs w:val="22"/>
        </w:rPr>
        <w:t>V súvislosti s </w:t>
      </w:r>
      <w:r w:rsidRPr="00414494">
        <w:rPr>
          <w:rFonts w:eastAsia="Arial Unicode MS"/>
          <w:sz w:val="22"/>
          <w:szCs w:val="22"/>
        </w:rPr>
        <w:t xml:space="preserve">oprávnenými výdavkami je potrebné pripomenúť, že oprávnenými výdavkami sa stávajú len skutočne zrealizované a preukázané výdavky schválené v rámci projektu ako oprávnené výdavky. Predmet </w:t>
      </w:r>
      <w:r w:rsidR="004D0090">
        <w:rPr>
          <w:rFonts w:eastAsia="Arial Unicode MS"/>
          <w:sz w:val="22"/>
          <w:szCs w:val="22"/>
        </w:rPr>
        <w:t>projektu</w:t>
      </w:r>
      <w:r w:rsidRPr="00414494">
        <w:rPr>
          <w:rFonts w:eastAsia="Arial Unicode MS"/>
          <w:sz w:val="22"/>
          <w:szCs w:val="22"/>
        </w:rPr>
        <w:t xml:space="preserve"> musí byť najneskôr pred vypracovaním </w:t>
      </w:r>
      <w:r w:rsidR="00933BBC">
        <w:rPr>
          <w:rFonts w:eastAsia="Arial Unicode MS"/>
          <w:sz w:val="22"/>
          <w:szCs w:val="22"/>
        </w:rPr>
        <w:t xml:space="preserve">záverečnej </w:t>
      </w:r>
      <w:proofErr w:type="spellStart"/>
      <w:r w:rsidRPr="00414494">
        <w:rPr>
          <w:rFonts w:eastAsia="Arial Unicode MS"/>
          <w:sz w:val="22"/>
          <w:szCs w:val="22"/>
        </w:rPr>
        <w:t>ŽoP</w:t>
      </w:r>
      <w:proofErr w:type="spellEnd"/>
      <w:r w:rsidRPr="00414494">
        <w:rPr>
          <w:rFonts w:eastAsia="Arial Unicode MS"/>
          <w:sz w:val="22"/>
          <w:szCs w:val="22"/>
        </w:rPr>
        <w:t xml:space="preserve"> zaradený do majetku prijímateľa (v prípade obstarania</w:t>
      </w:r>
      <w:r>
        <w:rPr>
          <w:rFonts w:eastAsia="Arial Unicode MS"/>
          <w:sz w:val="22"/>
          <w:szCs w:val="22"/>
        </w:rPr>
        <w:t xml:space="preserve"> dlhodobého hmotného / nehmotného majetku)</w:t>
      </w:r>
      <w:r w:rsidRPr="000855CE">
        <w:rPr>
          <w:rFonts w:eastAsia="Arial Unicode MS"/>
          <w:sz w:val="22"/>
          <w:szCs w:val="22"/>
        </w:rPr>
        <w:t>.</w:t>
      </w:r>
    </w:p>
    <w:p w:rsidR="008F2FF6" w:rsidRDefault="00D71156" w:rsidP="00D71156">
      <w:pPr>
        <w:widowControl/>
        <w:adjustRightInd/>
        <w:spacing w:before="120" w:line="240" w:lineRule="auto"/>
        <w:textAlignment w:val="auto"/>
        <w:rPr>
          <w:rFonts w:eastAsia="Arial Unicode MS"/>
          <w:sz w:val="22"/>
          <w:szCs w:val="22"/>
        </w:rPr>
      </w:pPr>
      <w:r w:rsidRPr="000855CE">
        <w:rPr>
          <w:rFonts w:eastAsia="Arial Unicode MS"/>
          <w:sz w:val="22"/>
          <w:szCs w:val="22"/>
        </w:rPr>
        <w:t>Výdavky musia byť</w:t>
      </w:r>
      <w:r w:rsidR="00472F64">
        <w:rPr>
          <w:rFonts w:eastAsia="Arial Unicode MS"/>
          <w:sz w:val="22"/>
          <w:szCs w:val="22"/>
        </w:rPr>
        <w:t xml:space="preserve"> vynaložené v súlade s výsledkami OVS, musia byť</w:t>
      </w:r>
      <w:r w:rsidRPr="000855CE">
        <w:rPr>
          <w:rFonts w:eastAsia="Arial Unicode MS"/>
          <w:sz w:val="22"/>
          <w:szCs w:val="22"/>
        </w:rPr>
        <w:t xml:space="preserve"> identifikovateľné a preukázateľné </w:t>
      </w:r>
      <w:r>
        <w:rPr>
          <w:rFonts w:eastAsia="Arial Unicode MS"/>
          <w:sz w:val="22"/>
          <w:szCs w:val="22"/>
        </w:rPr>
        <w:t>originálmi dokladov</w:t>
      </w:r>
      <w:r w:rsidRPr="00806FBF">
        <w:rPr>
          <w:rFonts w:eastAsia="Arial Unicode MS"/>
          <w:sz w:val="22"/>
          <w:szCs w:val="22"/>
        </w:rPr>
        <w:t>,</w:t>
      </w:r>
      <w:r w:rsidRPr="000855CE">
        <w:rPr>
          <w:rFonts w:eastAsia="Arial Unicode MS"/>
          <w:sz w:val="22"/>
          <w:szCs w:val="22"/>
        </w:rPr>
        <w:t xml:space="preserve"> ktoré sú riadne evidované u</w:t>
      </w:r>
      <w:r>
        <w:rPr>
          <w:rFonts w:eastAsia="Arial Unicode MS"/>
          <w:sz w:val="22"/>
          <w:szCs w:val="22"/>
        </w:rPr>
        <w:t> </w:t>
      </w:r>
      <w:r w:rsidRPr="000855CE">
        <w:rPr>
          <w:rFonts w:eastAsia="Arial Unicode MS"/>
          <w:sz w:val="22"/>
          <w:szCs w:val="22"/>
        </w:rPr>
        <w:t>prijímateľa</w:t>
      </w:r>
      <w:r>
        <w:rPr>
          <w:rFonts w:eastAsia="Arial Unicode MS"/>
          <w:sz w:val="22"/>
          <w:szCs w:val="22"/>
        </w:rPr>
        <w:t xml:space="preserve"> </w:t>
      </w:r>
      <w:r w:rsidRPr="00413392">
        <w:rPr>
          <w:rFonts w:eastAsia="Arial Unicode MS"/>
          <w:sz w:val="22"/>
          <w:szCs w:val="22"/>
        </w:rPr>
        <w:t>(účtovné doklady, výpisy z účtov a pod.)</w:t>
      </w:r>
      <w:r w:rsidRPr="000855CE">
        <w:rPr>
          <w:rFonts w:eastAsia="Arial Unicode MS"/>
          <w:sz w:val="22"/>
          <w:szCs w:val="22"/>
        </w:rPr>
        <w:t xml:space="preserve"> </w:t>
      </w:r>
      <w:r>
        <w:rPr>
          <w:rFonts w:eastAsia="Arial Unicode MS"/>
          <w:sz w:val="22"/>
          <w:szCs w:val="22"/>
        </w:rPr>
        <w:t xml:space="preserve">a </w:t>
      </w:r>
      <w:r w:rsidRPr="000855CE">
        <w:rPr>
          <w:rFonts w:eastAsia="Arial Unicode MS"/>
          <w:sz w:val="22"/>
          <w:szCs w:val="22"/>
        </w:rPr>
        <w:t>v súlade s</w:t>
      </w:r>
      <w:r>
        <w:rPr>
          <w:rFonts w:eastAsia="Arial Unicode MS"/>
          <w:sz w:val="22"/>
          <w:szCs w:val="22"/>
        </w:rPr>
        <w:t> </w:t>
      </w:r>
      <w:r w:rsidRPr="000855CE">
        <w:rPr>
          <w:rFonts w:eastAsia="Arial Unicode MS"/>
          <w:sz w:val="22"/>
          <w:szCs w:val="22"/>
        </w:rPr>
        <w:t>plat</w:t>
      </w:r>
      <w:r>
        <w:rPr>
          <w:rFonts w:eastAsia="Arial Unicode MS"/>
          <w:sz w:val="22"/>
          <w:szCs w:val="22"/>
        </w:rPr>
        <w:t>nými právnymi predpismi SR a EÚ</w:t>
      </w:r>
      <w:r w:rsidR="002555D2">
        <w:rPr>
          <w:rFonts w:eastAsia="Arial Unicode MS"/>
          <w:sz w:val="22"/>
          <w:szCs w:val="22"/>
        </w:rPr>
        <w:t>.</w:t>
      </w:r>
    </w:p>
    <w:p w:rsidR="009C57ED" w:rsidRDefault="00F31045" w:rsidP="0061107B">
      <w:pPr>
        <w:widowControl/>
        <w:adjustRightInd/>
        <w:spacing w:before="120" w:line="240" w:lineRule="auto"/>
        <w:textAlignment w:val="auto"/>
        <w:rPr>
          <w:rFonts w:eastAsia="Arial Unicode MS"/>
          <w:sz w:val="22"/>
          <w:szCs w:val="22"/>
        </w:rPr>
      </w:pPr>
      <w:r w:rsidRPr="000855CE">
        <w:rPr>
          <w:rFonts w:eastAsia="Arial Unicode MS"/>
          <w:sz w:val="22"/>
          <w:szCs w:val="22"/>
        </w:rPr>
        <w:t xml:space="preserve">Za oprávnené výdavky je možné </w:t>
      </w:r>
      <w:r w:rsidRPr="008463B0">
        <w:rPr>
          <w:rFonts w:eastAsia="Arial Unicode MS"/>
          <w:sz w:val="22"/>
          <w:szCs w:val="22"/>
        </w:rPr>
        <w:t xml:space="preserve">považovať len výdavky, ktoré </w:t>
      </w:r>
      <w:r w:rsidRPr="008463B0">
        <w:rPr>
          <w:bCs/>
          <w:sz w:val="22"/>
          <w:szCs w:val="22"/>
        </w:rPr>
        <w:t>spĺňajú podmienky oprávnenosti výdavkov v zmysle príslušnej výzvy, t.j. tie,</w:t>
      </w:r>
      <w:r w:rsidRPr="008463B0">
        <w:rPr>
          <w:rFonts w:eastAsia="Arial Unicode MS"/>
          <w:sz w:val="22"/>
          <w:szCs w:val="22"/>
        </w:rPr>
        <w:t xml:space="preserve"> ktoré bezprostredne súvisia s realizáciou projektu</w:t>
      </w:r>
      <w:r>
        <w:rPr>
          <w:rFonts w:eastAsia="Arial Unicode MS"/>
          <w:sz w:val="22"/>
          <w:szCs w:val="22"/>
        </w:rPr>
        <w:t>.</w:t>
      </w:r>
      <w:r w:rsidRPr="008463B0">
        <w:rPr>
          <w:rFonts w:eastAsia="Arial Unicode MS"/>
          <w:sz w:val="22"/>
          <w:szCs w:val="22"/>
        </w:rPr>
        <w:t xml:space="preserve"> </w:t>
      </w:r>
      <w:r w:rsidRPr="008463B0">
        <w:rPr>
          <w:rFonts w:eastAsia="Arial Unicode MS"/>
          <w:b/>
          <w:sz w:val="22"/>
          <w:szCs w:val="22"/>
        </w:rPr>
        <w:t>Vzhľadom na skutočnosť, že projekt je ukončený až po zrealizovaní všetkých (oprávnených i neoprávnených) výdavkov, upozorňujeme žiadateľov</w:t>
      </w:r>
      <w:r w:rsidRPr="000855CE">
        <w:rPr>
          <w:rFonts w:eastAsia="Arial Unicode MS"/>
          <w:b/>
          <w:sz w:val="22"/>
          <w:szCs w:val="22"/>
        </w:rPr>
        <w:t xml:space="preserve">, aby do rozpočtu projektu zahrnuli len také </w:t>
      </w:r>
      <w:r w:rsidRPr="008463B0">
        <w:rPr>
          <w:rFonts w:eastAsia="Arial Unicode MS"/>
          <w:b/>
          <w:sz w:val="22"/>
          <w:szCs w:val="22"/>
        </w:rPr>
        <w:t xml:space="preserve">aktivity (výdavky), ktoré bezprostredne súvisia s jeho realizáciou. </w:t>
      </w:r>
      <w:r>
        <w:rPr>
          <w:rFonts w:eastAsia="Arial Unicode MS"/>
          <w:sz w:val="22"/>
          <w:szCs w:val="22"/>
        </w:rPr>
        <w:t xml:space="preserve">V procese schvaľovania </w:t>
      </w:r>
      <w:proofErr w:type="spellStart"/>
      <w:r>
        <w:rPr>
          <w:rFonts w:eastAsia="Arial Unicode MS"/>
          <w:sz w:val="22"/>
          <w:szCs w:val="22"/>
        </w:rPr>
        <w:t>ŽoNFP</w:t>
      </w:r>
      <w:proofErr w:type="spellEnd"/>
      <w:r>
        <w:rPr>
          <w:rFonts w:eastAsia="Arial Unicode MS"/>
          <w:sz w:val="22"/>
          <w:szCs w:val="22"/>
        </w:rPr>
        <w:t xml:space="preserve"> </w:t>
      </w:r>
      <w:r w:rsidRPr="008463B0">
        <w:rPr>
          <w:iCs/>
          <w:sz w:val="22"/>
          <w:szCs w:val="22"/>
        </w:rPr>
        <w:t xml:space="preserve">v dôsledku explicitnej identifikácie neoprávnených výdavkov </w:t>
      </w:r>
      <w:proofErr w:type="spellStart"/>
      <w:r>
        <w:rPr>
          <w:iCs/>
          <w:sz w:val="22"/>
          <w:szCs w:val="22"/>
        </w:rPr>
        <w:t>ŽoNFP</w:t>
      </w:r>
      <w:proofErr w:type="spellEnd"/>
      <w:r w:rsidRPr="008463B0">
        <w:rPr>
          <w:iCs/>
          <w:sz w:val="22"/>
          <w:szCs w:val="22"/>
        </w:rPr>
        <w:t xml:space="preserve"> </w:t>
      </w:r>
      <w:r>
        <w:rPr>
          <w:iCs/>
          <w:sz w:val="22"/>
          <w:szCs w:val="22"/>
        </w:rPr>
        <w:t>môže dôjsť</w:t>
      </w:r>
      <w:r w:rsidRPr="00623BA1">
        <w:rPr>
          <w:rFonts w:eastAsia="Arial Unicode MS"/>
          <w:sz w:val="22"/>
          <w:szCs w:val="22"/>
        </w:rPr>
        <w:t xml:space="preserve"> (v prípade nesplnenia podmienok stanovených vo výzve</w:t>
      </w:r>
      <w:r>
        <w:rPr>
          <w:rFonts w:eastAsia="Arial Unicode MS"/>
          <w:sz w:val="22"/>
          <w:szCs w:val="22"/>
        </w:rPr>
        <w:t xml:space="preserve">) k </w:t>
      </w:r>
      <w:r w:rsidRPr="00623BA1">
        <w:rPr>
          <w:rFonts w:eastAsia="Arial Unicode MS"/>
          <w:sz w:val="22"/>
          <w:szCs w:val="22"/>
        </w:rPr>
        <w:t>preklasifikov</w:t>
      </w:r>
      <w:r>
        <w:rPr>
          <w:rFonts w:eastAsia="Arial Unicode MS"/>
          <w:sz w:val="22"/>
          <w:szCs w:val="22"/>
        </w:rPr>
        <w:t>aniu</w:t>
      </w:r>
      <w:r w:rsidRPr="00623BA1">
        <w:rPr>
          <w:rFonts w:eastAsia="Arial Unicode MS"/>
          <w:sz w:val="22"/>
          <w:szCs w:val="22"/>
        </w:rPr>
        <w:t xml:space="preserve"> oprávnen</w:t>
      </w:r>
      <w:r>
        <w:rPr>
          <w:rFonts w:eastAsia="Arial Unicode MS"/>
          <w:sz w:val="22"/>
          <w:szCs w:val="22"/>
        </w:rPr>
        <w:t xml:space="preserve">ých </w:t>
      </w:r>
      <w:r w:rsidRPr="00623BA1">
        <w:rPr>
          <w:rFonts w:eastAsia="Arial Unicode MS"/>
          <w:sz w:val="22"/>
          <w:szCs w:val="22"/>
        </w:rPr>
        <w:t>výdavk</w:t>
      </w:r>
      <w:r>
        <w:rPr>
          <w:rFonts w:eastAsia="Arial Unicode MS"/>
          <w:sz w:val="22"/>
          <w:szCs w:val="22"/>
        </w:rPr>
        <w:t>ov</w:t>
      </w:r>
      <w:r w:rsidRPr="00623BA1">
        <w:rPr>
          <w:rFonts w:eastAsia="Arial Unicode MS"/>
          <w:sz w:val="22"/>
          <w:szCs w:val="22"/>
        </w:rPr>
        <w:t xml:space="preserve"> na neoprávnené</w:t>
      </w:r>
      <w:r>
        <w:rPr>
          <w:rFonts w:eastAsia="Arial Unicode MS"/>
          <w:sz w:val="22"/>
          <w:szCs w:val="22"/>
        </w:rPr>
        <w:t>,</w:t>
      </w:r>
      <w:r w:rsidRPr="00623BA1">
        <w:rPr>
          <w:rFonts w:eastAsia="Arial Unicode MS"/>
          <w:sz w:val="22"/>
          <w:szCs w:val="22"/>
        </w:rPr>
        <w:t xml:space="preserve"> a tak zníž</w:t>
      </w:r>
      <w:r>
        <w:rPr>
          <w:rFonts w:eastAsia="Arial Unicode MS"/>
          <w:sz w:val="22"/>
          <w:szCs w:val="22"/>
        </w:rPr>
        <w:t>eniu</w:t>
      </w:r>
      <w:r w:rsidRPr="00623BA1">
        <w:rPr>
          <w:rFonts w:eastAsia="Arial Unicode MS"/>
          <w:sz w:val="22"/>
          <w:szCs w:val="22"/>
        </w:rPr>
        <w:t xml:space="preserve"> </w:t>
      </w:r>
      <w:r w:rsidRPr="00623BA1">
        <w:rPr>
          <w:iCs/>
          <w:sz w:val="22"/>
          <w:szCs w:val="22"/>
        </w:rPr>
        <w:t>výšk</w:t>
      </w:r>
      <w:r>
        <w:rPr>
          <w:iCs/>
          <w:sz w:val="22"/>
          <w:szCs w:val="22"/>
        </w:rPr>
        <w:t>y</w:t>
      </w:r>
      <w:r w:rsidRPr="00623BA1">
        <w:rPr>
          <w:iCs/>
          <w:sz w:val="22"/>
          <w:szCs w:val="22"/>
        </w:rPr>
        <w:t xml:space="preserve"> NFP </w:t>
      </w:r>
      <w:r>
        <w:rPr>
          <w:iCs/>
          <w:sz w:val="22"/>
          <w:szCs w:val="22"/>
        </w:rPr>
        <w:t xml:space="preserve">v </w:t>
      </w:r>
      <w:proofErr w:type="spellStart"/>
      <w:r>
        <w:rPr>
          <w:iCs/>
          <w:sz w:val="22"/>
          <w:szCs w:val="22"/>
        </w:rPr>
        <w:t>ŽoNFP</w:t>
      </w:r>
      <w:proofErr w:type="spellEnd"/>
      <w:r>
        <w:rPr>
          <w:iCs/>
          <w:sz w:val="22"/>
          <w:szCs w:val="22"/>
        </w:rPr>
        <w:t>.</w:t>
      </w:r>
      <w:r w:rsidRPr="00623BA1">
        <w:rPr>
          <w:iCs/>
          <w:sz w:val="22"/>
          <w:szCs w:val="22"/>
        </w:rPr>
        <w:t xml:space="preserve"> </w:t>
      </w:r>
      <w:r w:rsidRPr="00623BA1">
        <w:rPr>
          <w:rFonts w:eastAsia="Arial Unicode MS"/>
          <w:sz w:val="22"/>
          <w:szCs w:val="22"/>
        </w:rPr>
        <w:t xml:space="preserve">Výška oprávnených výdavkov môže byť následne znížená </w:t>
      </w:r>
      <w:r>
        <w:rPr>
          <w:rFonts w:eastAsia="Arial Unicode MS"/>
          <w:sz w:val="22"/>
          <w:szCs w:val="22"/>
        </w:rPr>
        <w:t>aj</w:t>
      </w:r>
      <w:r w:rsidRPr="00623BA1">
        <w:rPr>
          <w:rFonts w:eastAsia="Arial Unicode MS"/>
          <w:sz w:val="22"/>
          <w:szCs w:val="22"/>
        </w:rPr>
        <w:t xml:space="preserve"> v procese predbežnej finančnej kontroly v prípade, že subjekt vykonávajúci kontrolu zistí, že niektorý z výdavkov zaradených do </w:t>
      </w:r>
      <w:proofErr w:type="spellStart"/>
      <w:r w:rsidRPr="00623BA1">
        <w:rPr>
          <w:rFonts w:eastAsia="Arial Unicode MS"/>
          <w:sz w:val="22"/>
          <w:szCs w:val="22"/>
        </w:rPr>
        <w:t>ŽoP</w:t>
      </w:r>
      <w:proofErr w:type="spellEnd"/>
      <w:r w:rsidRPr="00623BA1">
        <w:rPr>
          <w:rFonts w:eastAsia="Arial Unicode MS"/>
          <w:sz w:val="22"/>
          <w:szCs w:val="22"/>
        </w:rPr>
        <w:t xml:space="preserve"> nespĺňa všetky podmienky pre oprávnenosť výdavkov</w:t>
      </w:r>
      <w:r w:rsidRPr="000855CE">
        <w:rPr>
          <w:rFonts w:eastAsia="Arial Unicode MS"/>
          <w:sz w:val="22"/>
          <w:szCs w:val="22"/>
        </w:rPr>
        <w:t xml:space="preserve"> v zmysle podmienok stanovených </w:t>
      </w:r>
      <w:r w:rsidRPr="00544B0C">
        <w:rPr>
          <w:rFonts w:eastAsia="Arial Unicode MS"/>
          <w:sz w:val="22"/>
          <w:szCs w:val="22"/>
        </w:rPr>
        <w:t>vo výzve a jej prílohách</w:t>
      </w:r>
      <w:r w:rsidRPr="000855CE">
        <w:rPr>
          <w:rFonts w:eastAsia="Arial Unicode MS"/>
          <w:sz w:val="22"/>
          <w:szCs w:val="22"/>
        </w:rPr>
        <w:t xml:space="preserve"> ako aj </w:t>
      </w:r>
      <w:r w:rsidRPr="00544B0C">
        <w:rPr>
          <w:rFonts w:eastAsia="Arial Unicode MS"/>
          <w:sz w:val="22"/>
          <w:szCs w:val="22"/>
        </w:rPr>
        <w:t>v</w:t>
      </w:r>
      <w:r w:rsidRPr="00FE4D31">
        <w:rPr>
          <w:rFonts w:eastAsia="Arial Unicode MS"/>
          <w:sz w:val="22"/>
          <w:szCs w:val="22"/>
        </w:rPr>
        <w:t> </w:t>
      </w:r>
      <w:r w:rsidRPr="009C3D9E">
        <w:rPr>
          <w:rFonts w:eastAsia="Arial Unicode MS"/>
          <w:color w:val="000000"/>
          <w:sz w:val="22"/>
          <w:szCs w:val="22"/>
        </w:rPr>
        <w:t>právnych predpisoch</w:t>
      </w:r>
      <w:r>
        <w:rPr>
          <w:rFonts w:eastAsia="Arial Unicode MS"/>
          <w:color w:val="0000FF"/>
          <w:sz w:val="22"/>
          <w:szCs w:val="22"/>
        </w:rPr>
        <w:t xml:space="preserve"> </w:t>
      </w:r>
      <w:r w:rsidRPr="000855CE">
        <w:rPr>
          <w:rFonts w:eastAsia="Arial Unicode MS"/>
          <w:sz w:val="22"/>
          <w:szCs w:val="22"/>
        </w:rPr>
        <w:t>SR a EÚ</w:t>
      </w:r>
      <w:r w:rsidR="007417C1" w:rsidRPr="000855CE">
        <w:rPr>
          <w:rFonts w:eastAsia="Arial Unicode MS"/>
          <w:sz w:val="22"/>
          <w:szCs w:val="22"/>
        </w:rPr>
        <w:t>.</w:t>
      </w:r>
    </w:p>
    <w:p w:rsidR="00FE6F85" w:rsidRPr="0061107B" w:rsidRDefault="00FE6F85" w:rsidP="0061107B">
      <w:pPr>
        <w:widowControl/>
        <w:adjustRightInd/>
        <w:spacing w:before="120" w:line="240" w:lineRule="auto"/>
        <w:textAlignment w:val="auto"/>
        <w:rPr>
          <w:bCs/>
        </w:rPr>
      </w:pPr>
      <w:r>
        <w:rPr>
          <w:rFonts w:eastAsia="Arial Unicode MS"/>
          <w:sz w:val="22"/>
          <w:szCs w:val="22"/>
        </w:rPr>
        <w:t>Číselník oprávnených výdavkov pre výzvu je uvedený v </w:t>
      </w:r>
      <w:r w:rsidR="00A649EF">
        <w:rPr>
          <w:rFonts w:eastAsia="Arial Unicode MS"/>
          <w:sz w:val="22"/>
          <w:szCs w:val="22"/>
        </w:rPr>
        <w:t xml:space="preserve">elektronickej verzii </w:t>
      </w:r>
      <w:r w:rsidR="00FB751B">
        <w:rPr>
          <w:rFonts w:eastAsia="Arial Unicode MS"/>
          <w:sz w:val="22"/>
          <w:szCs w:val="22"/>
        </w:rPr>
        <w:t xml:space="preserve">podrobného rozpočtu projektu ako </w:t>
      </w:r>
      <w:r w:rsidR="00FB751B" w:rsidRPr="00423B3E">
        <w:rPr>
          <w:rFonts w:eastAsia="Arial Unicode MS"/>
          <w:sz w:val="22"/>
          <w:szCs w:val="22"/>
        </w:rPr>
        <w:t xml:space="preserve">Prílohy č. </w:t>
      </w:r>
      <w:r w:rsidR="00EC5EA5">
        <w:rPr>
          <w:rFonts w:eastAsia="Arial Unicode MS"/>
          <w:sz w:val="22"/>
          <w:szCs w:val="22"/>
        </w:rPr>
        <w:t>4</w:t>
      </w:r>
      <w:r w:rsidR="00FB751B" w:rsidRPr="00423B3E">
        <w:rPr>
          <w:rFonts w:eastAsia="Arial Unicode MS"/>
          <w:sz w:val="22"/>
          <w:szCs w:val="22"/>
        </w:rPr>
        <w:t xml:space="preserve"> </w:t>
      </w:r>
      <w:proofErr w:type="spellStart"/>
      <w:r w:rsidR="00FB751B" w:rsidRPr="00423B3E">
        <w:rPr>
          <w:rFonts w:eastAsia="Arial Unicode MS"/>
          <w:sz w:val="22"/>
          <w:szCs w:val="22"/>
        </w:rPr>
        <w:t>ŽoNFP</w:t>
      </w:r>
      <w:proofErr w:type="spellEnd"/>
      <w:r w:rsidR="00FB751B" w:rsidRPr="00423B3E">
        <w:rPr>
          <w:rFonts w:eastAsia="Arial Unicode MS"/>
          <w:sz w:val="22"/>
          <w:szCs w:val="22"/>
        </w:rPr>
        <w:t>.</w:t>
      </w:r>
      <w:r w:rsidRPr="00423B3E">
        <w:rPr>
          <w:rFonts w:eastAsia="Arial Unicode MS"/>
          <w:sz w:val="22"/>
          <w:szCs w:val="22"/>
        </w:rPr>
        <w:t xml:space="preserve"> </w:t>
      </w:r>
      <w:r w:rsidR="004743B9" w:rsidRPr="00423B3E">
        <w:rPr>
          <w:rFonts w:eastAsia="Arial Unicode MS"/>
          <w:sz w:val="22"/>
          <w:szCs w:val="22"/>
        </w:rPr>
        <w:t>Číselník</w:t>
      </w:r>
      <w:r w:rsidR="004743B9">
        <w:rPr>
          <w:rFonts w:eastAsia="Arial Unicode MS"/>
          <w:sz w:val="22"/>
          <w:szCs w:val="22"/>
        </w:rPr>
        <w:t xml:space="preserve"> vychádza z Finančného spravodajcu MF SR č. 14/2004.</w:t>
      </w:r>
    </w:p>
    <w:p w:rsidR="00721265" w:rsidRPr="00D710E0" w:rsidRDefault="00721265" w:rsidP="00CE516A">
      <w:pPr>
        <w:spacing w:line="240" w:lineRule="auto"/>
        <w:rPr>
          <w:bCs/>
          <w:sz w:val="22"/>
          <w:szCs w:val="22"/>
        </w:rPr>
      </w:pPr>
    </w:p>
    <w:p w:rsidR="003A3D9F" w:rsidRPr="003A3D9F" w:rsidRDefault="003A3D9F" w:rsidP="003A3D9F">
      <w:pPr>
        <w:spacing w:line="240" w:lineRule="auto"/>
        <w:rPr>
          <w:rFonts w:eastAsia="Arial Unicode MS"/>
          <w:sz w:val="22"/>
          <w:szCs w:val="22"/>
        </w:rPr>
      </w:pPr>
      <w:r w:rsidRPr="003A3D9F">
        <w:rPr>
          <w:rFonts w:eastAsia="Arial Unicode MS"/>
          <w:sz w:val="22"/>
          <w:szCs w:val="22"/>
        </w:rPr>
        <w:t>Objekty kde sa projekt realizuje musia byť vo výlučnom vlastníctve žiadateľa (podnikateľského subjektu) s výnimkou pozemkov, ktoré môžu byť v prenájme žiadateľa. Pod prenájmom sa rozumie zmluvne dohodnutý prenájom medzi vlastníkom nehnuteľnosti a žiadateľom na minimálne 5 rokov nasledujúcich po roku ukončenia realizácie projektu. V zmluve o prenájme zapísanej v liste vlastníctva na príslušnej správe katastra nehnuteľností musí byť zadefinované predkupné právo žiadateľa ako vecné právo. Predkupné právo musí byť zapísané ako vkladová listina a nájomná zmluva ako záznamová listina v liste vlastníctva.</w:t>
      </w:r>
    </w:p>
    <w:p w:rsidR="003A3D9F" w:rsidRPr="003A3D9F" w:rsidRDefault="003A3D9F" w:rsidP="003A3D9F">
      <w:pPr>
        <w:spacing w:line="240" w:lineRule="auto"/>
        <w:rPr>
          <w:rFonts w:eastAsia="Arial Unicode MS"/>
          <w:sz w:val="22"/>
          <w:szCs w:val="22"/>
        </w:rPr>
      </w:pPr>
      <w:r w:rsidRPr="003A3D9F">
        <w:rPr>
          <w:rFonts w:eastAsia="Arial Unicode MS"/>
          <w:sz w:val="22"/>
          <w:szCs w:val="22"/>
        </w:rPr>
        <w:t>V prípade prenájmu je žiadateľ povinný predložiť aj list vlastníctva majiteľa nehnuteľnosti, z ktorého sú zrejmé vlastnícke práva majiteľa nehnuteľnosti k prenajatej nehnuteľnosti, ako aj vecné bremená a ťarchy. Ak sú nehnuteľnosti zapísané na viacerých listoch vlastníctva, vyžadujú sa výpisy zo všetkých listov vlastníctva.</w:t>
      </w:r>
    </w:p>
    <w:p w:rsidR="003A3D9F" w:rsidRPr="003A3D9F" w:rsidRDefault="003A3D9F" w:rsidP="003A3D9F">
      <w:pPr>
        <w:spacing w:line="240" w:lineRule="auto"/>
        <w:rPr>
          <w:rFonts w:eastAsia="Arial Unicode MS"/>
          <w:sz w:val="22"/>
          <w:szCs w:val="22"/>
        </w:rPr>
      </w:pPr>
    </w:p>
    <w:p w:rsidR="003A3D9F" w:rsidRPr="003A3D9F" w:rsidRDefault="003A3D9F" w:rsidP="003A3D9F">
      <w:pPr>
        <w:spacing w:line="240" w:lineRule="auto"/>
        <w:rPr>
          <w:rFonts w:eastAsia="Arial Unicode MS"/>
          <w:sz w:val="22"/>
          <w:szCs w:val="22"/>
        </w:rPr>
      </w:pPr>
      <w:r w:rsidRPr="003A3D9F">
        <w:rPr>
          <w:rFonts w:eastAsia="Arial Unicode MS"/>
          <w:sz w:val="22"/>
          <w:szCs w:val="22"/>
        </w:rPr>
        <w:t>Zadefinovanie predkupného práva v zmluve o prenájme zapísané v liste vlastníctva na príslušnej správe katastra nehnuteľností sa nevyžaduje v nasledujúcich prípadoch:</w:t>
      </w:r>
    </w:p>
    <w:p w:rsidR="003A3D9F" w:rsidRPr="003A3D9F" w:rsidRDefault="003A3D9F" w:rsidP="003A3D9F">
      <w:pPr>
        <w:spacing w:line="240" w:lineRule="auto"/>
        <w:rPr>
          <w:rFonts w:eastAsia="Arial Unicode MS"/>
          <w:sz w:val="22"/>
          <w:szCs w:val="22"/>
        </w:rPr>
      </w:pPr>
    </w:p>
    <w:p w:rsidR="003A3D9F" w:rsidRPr="003A3D9F" w:rsidRDefault="003A3D9F" w:rsidP="003A3D9F">
      <w:pPr>
        <w:numPr>
          <w:ilvl w:val="0"/>
          <w:numId w:val="9"/>
        </w:numPr>
        <w:spacing w:line="240" w:lineRule="auto"/>
        <w:rPr>
          <w:rFonts w:eastAsia="Arial Unicode MS"/>
          <w:sz w:val="22"/>
          <w:szCs w:val="22"/>
        </w:rPr>
      </w:pPr>
      <w:r w:rsidRPr="003A3D9F">
        <w:rPr>
          <w:rFonts w:eastAsia="Arial Unicode MS"/>
          <w:sz w:val="22"/>
          <w:szCs w:val="22"/>
        </w:rPr>
        <w:t>definovaných v čl. 4 Ústavy SR (zákon č. 460/1992 Zb.): „Nerastné bohatstvo, jaskyne, podzemné vody, prírodné liečivé zdroje a vodné toky sú vo vlastníctve Slovenskej republiky“;</w:t>
      </w:r>
    </w:p>
    <w:p w:rsidR="003A3D9F" w:rsidRPr="003A3D9F" w:rsidRDefault="003A3D9F" w:rsidP="003A3D9F">
      <w:pPr>
        <w:numPr>
          <w:ilvl w:val="0"/>
          <w:numId w:val="9"/>
        </w:numPr>
        <w:spacing w:line="240" w:lineRule="auto"/>
        <w:rPr>
          <w:rFonts w:eastAsia="Arial Unicode MS"/>
          <w:sz w:val="22"/>
          <w:szCs w:val="22"/>
        </w:rPr>
      </w:pPr>
      <w:r w:rsidRPr="003A3D9F">
        <w:rPr>
          <w:rFonts w:eastAsia="Arial Unicode MS"/>
          <w:sz w:val="22"/>
          <w:szCs w:val="22"/>
        </w:rPr>
        <w:t>spoluvlastníctva v nadväznosti na § 140 Občianskeho zákonníka;</w:t>
      </w:r>
    </w:p>
    <w:p w:rsidR="003A3D9F" w:rsidRDefault="003A3D9F" w:rsidP="003A3D9F">
      <w:pPr>
        <w:numPr>
          <w:ilvl w:val="0"/>
          <w:numId w:val="9"/>
        </w:numPr>
        <w:spacing w:line="240" w:lineRule="auto"/>
        <w:rPr>
          <w:rFonts w:eastAsia="Arial Unicode MS"/>
          <w:sz w:val="22"/>
          <w:szCs w:val="22"/>
        </w:rPr>
      </w:pPr>
      <w:r w:rsidRPr="003A3D9F">
        <w:rPr>
          <w:rFonts w:eastAsia="Arial Unicode MS"/>
          <w:sz w:val="22"/>
          <w:szCs w:val="22"/>
        </w:rPr>
        <w:t>prenájmu pozemkov od Slovenského pozemkového fondu.</w:t>
      </w:r>
    </w:p>
    <w:p w:rsidR="00CC08CA" w:rsidRPr="003A3D9F" w:rsidRDefault="00CC08CA" w:rsidP="00CC08CA">
      <w:pPr>
        <w:spacing w:line="240" w:lineRule="auto"/>
        <w:rPr>
          <w:rFonts w:eastAsia="Arial Unicode MS"/>
          <w:sz w:val="22"/>
          <w:szCs w:val="22"/>
        </w:rPr>
      </w:pPr>
    </w:p>
    <w:p w:rsidR="003A3D9F" w:rsidRPr="003A3D9F" w:rsidRDefault="003A3D9F" w:rsidP="003A3D9F">
      <w:pPr>
        <w:spacing w:line="240" w:lineRule="auto"/>
        <w:rPr>
          <w:rFonts w:eastAsia="Arial Unicode MS"/>
          <w:sz w:val="22"/>
          <w:szCs w:val="22"/>
        </w:rPr>
      </w:pPr>
      <w:r w:rsidRPr="003A3D9F">
        <w:rPr>
          <w:rFonts w:eastAsia="Arial Unicode MS"/>
          <w:sz w:val="22"/>
          <w:szCs w:val="22"/>
        </w:rPr>
        <w:t>Majetok obstaraný v rámci projektu musí spĺňať aj tieto podmienky:</w:t>
      </w:r>
    </w:p>
    <w:p w:rsidR="003A3D9F" w:rsidRPr="003A3D9F" w:rsidRDefault="003A3D9F" w:rsidP="003A3D9F">
      <w:pPr>
        <w:numPr>
          <w:ilvl w:val="0"/>
          <w:numId w:val="33"/>
        </w:numPr>
        <w:tabs>
          <w:tab w:val="num" w:pos="720"/>
        </w:tabs>
        <w:spacing w:line="240" w:lineRule="auto"/>
        <w:rPr>
          <w:rFonts w:eastAsia="Arial Unicode MS"/>
          <w:sz w:val="22"/>
          <w:szCs w:val="22"/>
        </w:rPr>
      </w:pPr>
      <w:r w:rsidRPr="003A3D9F">
        <w:rPr>
          <w:rFonts w:eastAsia="Arial Unicode MS"/>
          <w:sz w:val="22"/>
          <w:szCs w:val="22"/>
        </w:rPr>
        <w:t>musí byť používaný výlučne prijímateľom pri výkone podnikateľskej činnosti,</w:t>
      </w:r>
    </w:p>
    <w:p w:rsidR="003A3D9F" w:rsidRPr="003A3D9F" w:rsidRDefault="003A3D9F" w:rsidP="003A3D9F">
      <w:pPr>
        <w:numPr>
          <w:ilvl w:val="0"/>
          <w:numId w:val="33"/>
        </w:numPr>
        <w:tabs>
          <w:tab w:val="num" w:pos="720"/>
        </w:tabs>
        <w:spacing w:line="240" w:lineRule="auto"/>
        <w:rPr>
          <w:rFonts w:eastAsia="Arial Unicode MS"/>
          <w:sz w:val="22"/>
          <w:szCs w:val="22"/>
        </w:rPr>
      </w:pPr>
      <w:r w:rsidRPr="003A3D9F">
        <w:rPr>
          <w:rFonts w:eastAsia="Arial Unicode MS"/>
          <w:sz w:val="22"/>
          <w:szCs w:val="22"/>
        </w:rPr>
        <w:t>musí byť zaradený do majetku prijímateľa a zostať v jeho majetku minimálne päť rokov po ukončení realizácie projektu</w:t>
      </w:r>
      <w:r w:rsidRPr="003A3D9F">
        <w:rPr>
          <w:rFonts w:eastAsia="Arial Unicode MS"/>
          <w:sz w:val="22"/>
          <w:szCs w:val="22"/>
          <w:vertAlign w:val="superscript"/>
        </w:rPr>
        <w:footnoteReference w:id="6"/>
      </w:r>
      <w:r w:rsidRPr="003A3D9F">
        <w:rPr>
          <w:rFonts w:eastAsia="Arial Unicode MS"/>
          <w:sz w:val="22"/>
          <w:szCs w:val="22"/>
        </w:rPr>
        <w:t xml:space="preserve"> pri dodržaní zákona č. 431/2002 Z. z. o účtovníctve </w:t>
      </w:r>
      <w:r w:rsidRPr="003A3D9F">
        <w:rPr>
          <w:rFonts w:eastAsia="Arial Unicode MS"/>
          <w:sz w:val="22"/>
          <w:szCs w:val="22"/>
        </w:rPr>
        <w:lastRenderedPageBreak/>
        <w:t>v znení neskorších predpisov.(odpisovanie majetku).</w:t>
      </w:r>
    </w:p>
    <w:p w:rsidR="003A3D9F" w:rsidRPr="003A3D9F" w:rsidRDefault="003A3D9F" w:rsidP="003A3D9F">
      <w:pPr>
        <w:spacing w:line="240" w:lineRule="auto"/>
        <w:rPr>
          <w:rFonts w:eastAsia="Arial Unicode MS"/>
          <w:sz w:val="22"/>
          <w:szCs w:val="22"/>
        </w:rPr>
      </w:pPr>
    </w:p>
    <w:p w:rsidR="003A3D9F" w:rsidRPr="003A3D9F" w:rsidRDefault="003A3D9F" w:rsidP="003A3D9F">
      <w:pPr>
        <w:spacing w:line="240" w:lineRule="auto"/>
        <w:rPr>
          <w:rFonts w:eastAsia="Arial Unicode MS"/>
          <w:sz w:val="22"/>
          <w:szCs w:val="22"/>
        </w:rPr>
      </w:pPr>
      <w:r w:rsidRPr="003A3D9F">
        <w:rPr>
          <w:rFonts w:eastAsia="Arial Unicode MS"/>
          <w:sz w:val="22"/>
          <w:szCs w:val="22"/>
        </w:rPr>
        <w:t xml:space="preserve">Poskytovateľ uhradí </w:t>
      </w:r>
      <w:proofErr w:type="spellStart"/>
      <w:r w:rsidRPr="003A3D9F">
        <w:rPr>
          <w:rFonts w:eastAsia="Arial Unicode MS"/>
          <w:sz w:val="22"/>
          <w:szCs w:val="22"/>
        </w:rPr>
        <w:t>ŽoP</w:t>
      </w:r>
      <w:proofErr w:type="spellEnd"/>
      <w:r w:rsidRPr="003A3D9F">
        <w:rPr>
          <w:rFonts w:eastAsia="Arial Unicode MS"/>
          <w:sz w:val="22"/>
          <w:szCs w:val="22"/>
        </w:rPr>
        <w:t xml:space="preserve"> prijímateľovi podľa zmluvy o poskytnutí NFP po splnení nasledovných skutočnosti: </w:t>
      </w:r>
    </w:p>
    <w:p w:rsidR="003A3D9F" w:rsidRPr="003A3D9F" w:rsidRDefault="003A3D9F" w:rsidP="003A3D9F">
      <w:pPr>
        <w:numPr>
          <w:ilvl w:val="0"/>
          <w:numId w:val="35"/>
        </w:numPr>
        <w:spacing w:line="240" w:lineRule="auto"/>
        <w:rPr>
          <w:rFonts w:eastAsia="Arial Unicode MS"/>
          <w:sz w:val="22"/>
          <w:szCs w:val="22"/>
        </w:rPr>
      </w:pPr>
      <w:r w:rsidRPr="003A3D9F">
        <w:rPr>
          <w:rFonts w:eastAsia="Arial Unicode MS"/>
          <w:sz w:val="22"/>
          <w:szCs w:val="22"/>
        </w:rPr>
        <w:t>vznik platného záložného práva v prospech poskytovateľa, ktorým sa zabezpečuje akákoľvek pohľadávka poskytovateľa voči prijímateľovi, ktorá by mu mohla vzniknúť za podmienok uvedených v zmluve o poskytnutí NFP;</w:t>
      </w:r>
    </w:p>
    <w:p w:rsidR="003A3D9F" w:rsidRPr="003A3D9F" w:rsidRDefault="003A3D9F" w:rsidP="003A3D9F">
      <w:pPr>
        <w:numPr>
          <w:ilvl w:val="0"/>
          <w:numId w:val="35"/>
        </w:numPr>
        <w:spacing w:line="240" w:lineRule="auto"/>
        <w:rPr>
          <w:rFonts w:eastAsia="Arial Unicode MS"/>
          <w:sz w:val="22"/>
          <w:szCs w:val="22"/>
        </w:rPr>
      </w:pPr>
      <w:r w:rsidRPr="003A3D9F">
        <w:rPr>
          <w:rFonts w:eastAsia="Arial Unicode MS"/>
          <w:sz w:val="22"/>
          <w:szCs w:val="22"/>
        </w:rPr>
        <w:t xml:space="preserve">vykonanie </w:t>
      </w:r>
      <w:proofErr w:type="spellStart"/>
      <w:r w:rsidRPr="003A3D9F">
        <w:rPr>
          <w:rFonts w:eastAsia="Arial Unicode MS"/>
          <w:sz w:val="22"/>
          <w:szCs w:val="22"/>
        </w:rPr>
        <w:t>bezvadnej</w:t>
      </w:r>
      <w:proofErr w:type="spellEnd"/>
      <w:r w:rsidRPr="003A3D9F">
        <w:rPr>
          <w:rFonts w:eastAsia="Arial Unicode MS"/>
          <w:sz w:val="22"/>
          <w:szCs w:val="22"/>
        </w:rPr>
        <w:t xml:space="preserve"> Obchodnej verejnej súťaže na dodávateľa prijímateľa podľa </w:t>
      </w:r>
      <w:proofErr w:type="spellStart"/>
      <w:r w:rsidRPr="003A3D9F">
        <w:rPr>
          <w:rFonts w:eastAsia="Arial Unicode MS"/>
          <w:sz w:val="22"/>
          <w:szCs w:val="22"/>
        </w:rPr>
        <w:t>ust</w:t>
      </w:r>
      <w:proofErr w:type="spellEnd"/>
      <w:r w:rsidRPr="003A3D9F">
        <w:rPr>
          <w:rFonts w:eastAsia="Arial Unicode MS"/>
          <w:sz w:val="22"/>
          <w:szCs w:val="22"/>
        </w:rPr>
        <w:t>. §281 až §288 Obchodného zákonníka v platnom znení v zmysle výzvy a Príručky pre žiadateľa;</w:t>
      </w:r>
    </w:p>
    <w:p w:rsidR="003A3D9F" w:rsidRPr="003A3D9F" w:rsidRDefault="003A3D9F" w:rsidP="003A3D9F">
      <w:pPr>
        <w:numPr>
          <w:ilvl w:val="0"/>
          <w:numId w:val="35"/>
        </w:numPr>
        <w:spacing w:line="240" w:lineRule="auto"/>
        <w:rPr>
          <w:rFonts w:eastAsia="Arial Unicode MS"/>
          <w:sz w:val="22"/>
          <w:szCs w:val="22"/>
        </w:rPr>
      </w:pPr>
      <w:r w:rsidRPr="003A3D9F">
        <w:rPr>
          <w:rFonts w:eastAsia="Arial Unicode MS"/>
          <w:sz w:val="22"/>
          <w:szCs w:val="22"/>
        </w:rPr>
        <w:t>poistenie majetku nadobudnutého resp. zhodnoteného v súvislosti s realizáciou projektu, ktorý je zahrnutý v </w:t>
      </w:r>
      <w:proofErr w:type="spellStart"/>
      <w:r w:rsidRPr="003A3D9F">
        <w:rPr>
          <w:rFonts w:eastAsia="Arial Unicode MS"/>
          <w:sz w:val="22"/>
          <w:szCs w:val="22"/>
        </w:rPr>
        <w:t>ŽoP</w:t>
      </w:r>
      <w:proofErr w:type="spellEnd"/>
      <w:r w:rsidRPr="003A3D9F">
        <w:rPr>
          <w:rFonts w:eastAsia="Arial Unicode MS"/>
          <w:sz w:val="22"/>
          <w:szCs w:val="22"/>
        </w:rPr>
        <w:t>, a to za podmienok a spôsobom bližšie stanoveným v zmluve o poskytnutí NFP.</w:t>
      </w:r>
    </w:p>
    <w:p w:rsidR="003A3D9F" w:rsidRPr="003A3D9F" w:rsidRDefault="003A3D9F" w:rsidP="003A3D9F">
      <w:pPr>
        <w:spacing w:line="240" w:lineRule="auto"/>
        <w:rPr>
          <w:rFonts w:eastAsia="Arial Unicode MS"/>
          <w:bCs/>
          <w:sz w:val="22"/>
          <w:szCs w:val="22"/>
        </w:rPr>
      </w:pPr>
    </w:p>
    <w:p w:rsidR="003A3D9F" w:rsidRPr="003A3D9F" w:rsidRDefault="003A3D9F" w:rsidP="003A3D9F">
      <w:pPr>
        <w:spacing w:line="240" w:lineRule="auto"/>
        <w:rPr>
          <w:rFonts w:eastAsia="Arial Unicode MS"/>
          <w:sz w:val="22"/>
          <w:szCs w:val="22"/>
        </w:rPr>
      </w:pPr>
      <w:r w:rsidRPr="003A3D9F">
        <w:rPr>
          <w:rFonts w:eastAsia="Arial Unicode MS"/>
          <w:bCs/>
          <w:sz w:val="22"/>
          <w:szCs w:val="22"/>
        </w:rPr>
        <w:t>Podrobnejšie pravidlá týkajúce sa zriadenia, vzniku a výkonu záložného práva budú dohodnuté v zmluve o zriadení záložného práva, ktorá bude uzavretá v nadväznosti na Zmluvu o poskytnutí NFP.</w:t>
      </w:r>
    </w:p>
    <w:p w:rsidR="003A3D9F" w:rsidRPr="003A3D9F" w:rsidRDefault="003A3D9F" w:rsidP="003A3D9F">
      <w:pPr>
        <w:spacing w:line="240" w:lineRule="auto"/>
        <w:rPr>
          <w:rFonts w:eastAsia="Arial Unicode MS"/>
          <w:sz w:val="22"/>
          <w:szCs w:val="22"/>
        </w:rPr>
      </w:pPr>
      <w:r w:rsidRPr="003A3D9F">
        <w:rPr>
          <w:rFonts w:eastAsia="Arial Unicode MS"/>
          <w:sz w:val="22"/>
          <w:szCs w:val="22"/>
        </w:rPr>
        <w:t>Majetok nadobudnutý a/alebo zhodnotený z NFP alebo z jeho časti nemôže byť počas realizácie projektu a počas obdobia 5 rokov nasledujúcich po ukončení realizácie projektu:</w:t>
      </w:r>
    </w:p>
    <w:p w:rsidR="003A3D9F" w:rsidRPr="003A3D9F" w:rsidRDefault="003A3D9F" w:rsidP="003A3D9F">
      <w:pPr>
        <w:numPr>
          <w:ilvl w:val="1"/>
          <w:numId w:val="34"/>
        </w:numPr>
        <w:spacing w:line="240" w:lineRule="auto"/>
        <w:rPr>
          <w:rFonts w:eastAsia="Arial Unicode MS"/>
          <w:sz w:val="22"/>
          <w:szCs w:val="22"/>
        </w:rPr>
      </w:pPr>
      <w:r w:rsidRPr="003A3D9F">
        <w:rPr>
          <w:rFonts w:eastAsia="Arial Unicode MS"/>
          <w:sz w:val="22"/>
          <w:szCs w:val="22"/>
        </w:rPr>
        <w:t>prevedený na tretiu osobu, alebo</w:t>
      </w:r>
    </w:p>
    <w:p w:rsidR="003A3D9F" w:rsidRPr="003A3D9F" w:rsidRDefault="003A3D9F" w:rsidP="003A3D9F">
      <w:pPr>
        <w:numPr>
          <w:ilvl w:val="1"/>
          <w:numId w:val="34"/>
        </w:numPr>
        <w:spacing w:line="240" w:lineRule="auto"/>
        <w:rPr>
          <w:rFonts w:eastAsia="Arial Unicode MS"/>
          <w:sz w:val="22"/>
          <w:szCs w:val="22"/>
        </w:rPr>
      </w:pPr>
      <w:r w:rsidRPr="003A3D9F">
        <w:rPr>
          <w:rFonts w:eastAsia="Arial Unicode MS"/>
          <w:sz w:val="22"/>
          <w:szCs w:val="22"/>
        </w:rPr>
        <w:t>prenajatý tretej osobe alebo</w:t>
      </w:r>
    </w:p>
    <w:p w:rsidR="008323A7" w:rsidRDefault="003A3D9F" w:rsidP="003A3D9F">
      <w:pPr>
        <w:spacing w:line="240" w:lineRule="auto"/>
        <w:rPr>
          <w:rFonts w:eastAsia="Arial Unicode MS"/>
          <w:sz w:val="22"/>
          <w:szCs w:val="22"/>
        </w:rPr>
      </w:pPr>
      <w:r w:rsidRPr="003A3D9F">
        <w:rPr>
          <w:rFonts w:eastAsia="Arial Unicode MS"/>
          <w:sz w:val="22"/>
          <w:szCs w:val="22"/>
        </w:rPr>
        <w:t>zaťažený akýmkoľvek právom tretej osoby; to neplatí v prípade, ak vznik práva tretej osoby neznižuje výťažok pre poskytovateľa z predaja zálohu pri prípadnom výkone záložného práva a/alebo neohrozuje alebo neznemožňuje dosiahnutie účelu projektu.</w:t>
      </w:r>
    </w:p>
    <w:p w:rsidR="003A3D9F" w:rsidRDefault="003A3D9F" w:rsidP="003A3D9F">
      <w:pPr>
        <w:spacing w:line="240" w:lineRule="auto"/>
        <w:rPr>
          <w:rFonts w:eastAsia="Arial Unicode MS"/>
          <w:sz w:val="22"/>
          <w:szCs w:val="22"/>
        </w:rPr>
      </w:pPr>
    </w:p>
    <w:p w:rsidR="00272083" w:rsidRDefault="00272083" w:rsidP="003A3D9F">
      <w:pPr>
        <w:spacing w:line="240" w:lineRule="auto"/>
        <w:rPr>
          <w:rFonts w:eastAsia="Arial Unicode MS"/>
          <w:sz w:val="22"/>
          <w:szCs w:val="22"/>
        </w:rPr>
      </w:pPr>
    </w:p>
    <w:p w:rsidR="00954E42" w:rsidRDefault="00954E42" w:rsidP="00D52FBD">
      <w:pPr>
        <w:pStyle w:val="Nadpis2"/>
        <w:rPr>
          <w:rFonts w:eastAsia="Arial Unicode MS"/>
        </w:rPr>
      </w:pPr>
      <w:bookmarkStart w:id="114" w:name="_Toc182813549"/>
      <w:bookmarkStart w:id="115" w:name="_Toc190503807"/>
      <w:bookmarkStart w:id="116" w:name="_Toc192994167"/>
      <w:bookmarkStart w:id="117" w:name="_Toc193037971"/>
      <w:bookmarkStart w:id="118" w:name="_Toc194483490"/>
      <w:bookmarkStart w:id="119" w:name="_Toc193036067"/>
      <w:bookmarkStart w:id="120" w:name="_Toc198488986"/>
      <w:bookmarkStart w:id="121" w:name="_Toc199053945"/>
      <w:bookmarkStart w:id="122" w:name="_Toc199575689"/>
      <w:bookmarkStart w:id="123" w:name="_Toc200973443"/>
      <w:bookmarkStart w:id="124" w:name="_Toc245692049"/>
      <w:r w:rsidRPr="000855CE">
        <w:rPr>
          <w:rFonts w:eastAsia="Arial Unicode MS"/>
        </w:rPr>
        <w:t>Financovanie projektu</w:t>
      </w:r>
      <w:bookmarkEnd w:id="114"/>
      <w:bookmarkEnd w:id="115"/>
      <w:bookmarkEnd w:id="116"/>
      <w:bookmarkEnd w:id="117"/>
      <w:bookmarkEnd w:id="118"/>
      <w:bookmarkEnd w:id="119"/>
      <w:bookmarkEnd w:id="120"/>
      <w:bookmarkEnd w:id="121"/>
      <w:bookmarkEnd w:id="122"/>
      <w:bookmarkEnd w:id="123"/>
      <w:bookmarkEnd w:id="124"/>
    </w:p>
    <w:p w:rsidR="00947F7D" w:rsidRPr="000855CE" w:rsidRDefault="00947F7D" w:rsidP="00CE516A">
      <w:pPr>
        <w:spacing w:line="240" w:lineRule="auto"/>
        <w:rPr>
          <w:rFonts w:eastAsia="Arial Unicode MS"/>
          <w:sz w:val="22"/>
          <w:szCs w:val="22"/>
        </w:rPr>
      </w:pPr>
    </w:p>
    <w:p w:rsidR="00070F32" w:rsidRDefault="00070F32" w:rsidP="00070F32">
      <w:pPr>
        <w:widowControl/>
        <w:tabs>
          <w:tab w:val="num" w:pos="360"/>
        </w:tabs>
        <w:adjustRightInd/>
        <w:spacing w:line="240" w:lineRule="auto"/>
        <w:textAlignment w:val="auto"/>
        <w:rPr>
          <w:sz w:val="22"/>
          <w:szCs w:val="22"/>
        </w:rPr>
      </w:pPr>
      <w:r w:rsidRPr="00AA0361">
        <w:rPr>
          <w:sz w:val="22"/>
          <w:szCs w:val="22"/>
        </w:rPr>
        <w:t>Pomoc je realizovaná formou poskytnutia</w:t>
      </w:r>
      <w:r>
        <w:rPr>
          <w:sz w:val="22"/>
          <w:szCs w:val="22"/>
        </w:rPr>
        <w:t xml:space="preserve"> NFP</w:t>
      </w:r>
      <w:r w:rsidRPr="00AA0361">
        <w:rPr>
          <w:sz w:val="22"/>
          <w:szCs w:val="22"/>
        </w:rPr>
        <w:t xml:space="preserve">. </w:t>
      </w:r>
      <w:r w:rsidR="00191195" w:rsidRPr="00191195">
        <w:rPr>
          <w:sz w:val="22"/>
          <w:szCs w:val="22"/>
        </w:rPr>
        <w:t>NFP sa neposkytuje zálohovo, ale formou refundácie, na základe predložených uhradených účtovných dokladov preukazujúcich skutočnú výšku oprávnených výdavkov</w:t>
      </w:r>
      <w:r w:rsidRPr="00AA0361">
        <w:rPr>
          <w:sz w:val="22"/>
          <w:szCs w:val="22"/>
        </w:rPr>
        <w:t xml:space="preserve"> v zmysle podmienok stanovených v zmluve o poskytnutí NFP uzatvorenej medzi poskytovateľom (prostredníctvom ktorého koná vykonávateľ) a prijímateľom. </w:t>
      </w:r>
    </w:p>
    <w:p w:rsidR="00070F32" w:rsidRPr="00DE7183" w:rsidRDefault="00070F32" w:rsidP="00070F32">
      <w:pPr>
        <w:widowControl/>
        <w:tabs>
          <w:tab w:val="num" w:pos="360"/>
        </w:tabs>
        <w:adjustRightInd/>
        <w:spacing w:line="240" w:lineRule="auto"/>
        <w:textAlignment w:val="auto"/>
        <w:rPr>
          <w:sz w:val="22"/>
          <w:szCs w:val="22"/>
        </w:rPr>
      </w:pPr>
    </w:p>
    <w:p w:rsidR="00A64416" w:rsidRDefault="005335C1" w:rsidP="00A64416">
      <w:pPr>
        <w:widowControl/>
        <w:adjustRightInd/>
        <w:spacing w:line="240" w:lineRule="auto"/>
        <w:textAlignment w:val="auto"/>
        <w:rPr>
          <w:sz w:val="22"/>
          <w:szCs w:val="22"/>
        </w:rPr>
      </w:pPr>
      <w:r w:rsidRPr="005335C1">
        <w:rPr>
          <w:sz w:val="22"/>
          <w:szCs w:val="22"/>
        </w:rPr>
        <w:t>V zmysle výzvy minimálna výška pomoci jednému prijímateľovi pomoci je 60 000 EUR. Maximálna výška pomoci na projekt predložený v rámci tejto schémy nepresiahne 6 mil. EUR, pričom celkové oprávnené výdavky na projekt nepresiahnu 25 mil. EUR. Celkové výdavky na projekt nie sú obmedzené.</w:t>
      </w:r>
    </w:p>
    <w:p w:rsidR="0051359B" w:rsidRPr="002F4EDC" w:rsidRDefault="0051359B" w:rsidP="00A64416">
      <w:pPr>
        <w:widowControl/>
        <w:adjustRightInd/>
        <w:spacing w:line="240" w:lineRule="auto"/>
        <w:textAlignment w:val="auto"/>
      </w:pPr>
    </w:p>
    <w:p w:rsidR="003C68A0" w:rsidRDefault="003C68A0" w:rsidP="003C68A0">
      <w:pPr>
        <w:widowControl/>
        <w:tabs>
          <w:tab w:val="num" w:pos="360"/>
        </w:tabs>
        <w:adjustRightInd/>
        <w:spacing w:line="240" w:lineRule="auto"/>
        <w:textAlignment w:val="auto"/>
        <w:rPr>
          <w:sz w:val="22"/>
          <w:szCs w:val="22"/>
        </w:rPr>
      </w:pPr>
      <w:r w:rsidRPr="003C68A0">
        <w:rPr>
          <w:sz w:val="22"/>
          <w:szCs w:val="22"/>
        </w:rPr>
        <w:t>Intenzita pomoci je hrubá suma pomoci vyjadrená ako percento oprávnených výdavkov projektu</w:t>
      </w:r>
      <w:r>
        <w:rPr>
          <w:sz w:val="22"/>
          <w:szCs w:val="22"/>
        </w:rPr>
        <w:t>, čo znamená že v</w:t>
      </w:r>
      <w:r w:rsidRPr="003C68A0">
        <w:rPr>
          <w:sz w:val="22"/>
          <w:szCs w:val="22"/>
        </w:rPr>
        <w:t>šetky použité číselné údaje sa uvádzajú pred odpočítaním dane alebo iných poplatkov</w:t>
      </w:r>
      <w:r w:rsidRPr="006011E1">
        <w:rPr>
          <w:b/>
          <w:sz w:val="22"/>
          <w:szCs w:val="22"/>
        </w:rPr>
        <w:t>.</w:t>
      </w:r>
      <w:r w:rsidR="00740EC6" w:rsidRPr="006011E1">
        <w:rPr>
          <w:b/>
          <w:sz w:val="22"/>
          <w:szCs w:val="22"/>
        </w:rPr>
        <w:t xml:space="preserve"> </w:t>
      </w:r>
    </w:p>
    <w:p w:rsidR="00AC3677" w:rsidRDefault="00AC3677" w:rsidP="003C68A0">
      <w:pPr>
        <w:widowControl/>
        <w:tabs>
          <w:tab w:val="num" w:pos="360"/>
        </w:tabs>
        <w:adjustRightInd/>
        <w:spacing w:line="240" w:lineRule="auto"/>
        <w:textAlignment w:val="auto"/>
        <w:rPr>
          <w:sz w:val="22"/>
          <w:szCs w:val="22"/>
        </w:rPr>
      </w:pPr>
    </w:p>
    <w:p w:rsidR="003C68A0" w:rsidRDefault="003C68A0" w:rsidP="003C68A0">
      <w:pPr>
        <w:widowControl/>
        <w:tabs>
          <w:tab w:val="num" w:pos="360"/>
        </w:tabs>
        <w:adjustRightInd/>
        <w:spacing w:line="240" w:lineRule="auto"/>
        <w:textAlignment w:val="auto"/>
        <w:rPr>
          <w:sz w:val="22"/>
          <w:szCs w:val="22"/>
        </w:rPr>
      </w:pPr>
      <w:r w:rsidRPr="003C68A0">
        <w:rPr>
          <w:sz w:val="22"/>
          <w:szCs w:val="22"/>
        </w:rPr>
        <w:t xml:space="preserve">Intenzita pomoci pre projekty tejto </w:t>
      </w:r>
      <w:r>
        <w:rPr>
          <w:sz w:val="22"/>
          <w:szCs w:val="22"/>
        </w:rPr>
        <w:t>výzvy</w:t>
      </w:r>
      <w:r w:rsidRPr="003C68A0">
        <w:rPr>
          <w:sz w:val="22"/>
          <w:szCs w:val="22"/>
        </w:rPr>
        <w:t xml:space="preserve"> sa vypočíta ako percento poskytnutej pomoci z</w:t>
      </w:r>
      <w:r w:rsidR="006305F5">
        <w:rPr>
          <w:sz w:val="22"/>
          <w:szCs w:val="22"/>
        </w:rPr>
        <w:t> </w:t>
      </w:r>
      <w:r w:rsidRPr="003C68A0">
        <w:rPr>
          <w:sz w:val="22"/>
          <w:szCs w:val="22"/>
        </w:rPr>
        <w:t xml:space="preserve">oprávnených výdavkov. Keďže pomoc bude poskytovaná počas viacerých rokov, intenzita pomoci sa vypočíta podľa vzorca (diskontovaná výška pomoci / diskontované oprávnené výdavky) x </w:t>
      </w:r>
      <w:smartTag w:uri="urn:schemas-microsoft-com:office:smarttags" w:element="metricconverter">
        <w:smartTagPr>
          <w:attr w:name="ProductID" w:val="100 a"/>
        </w:smartTagPr>
        <w:r w:rsidRPr="003C68A0">
          <w:rPr>
            <w:sz w:val="22"/>
            <w:szCs w:val="22"/>
          </w:rPr>
          <w:t>100 a</w:t>
        </w:r>
      </w:smartTag>
      <w:r w:rsidRPr="003C68A0">
        <w:rPr>
          <w:sz w:val="22"/>
          <w:szCs w:val="22"/>
        </w:rPr>
        <w:t xml:space="preserve"> vyjadruje sa v</w:t>
      </w:r>
      <w:r w:rsidR="00DB3DCB">
        <w:rPr>
          <w:sz w:val="22"/>
          <w:szCs w:val="22"/>
        </w:rPr>
        <w:t> </w:t>
      </w:r>
      <w:r w:rsidRPr="003C68A0">
        <w:rPr>
          <w:sz w:val="22"/>
          <w:szCs w:val="22"/>
        </w:rPr>
        <w:t xml:space="preserve">percentách. </w:t>
      </w:r>
      <w:r w:rsidR="0045649C" w:rsidRPr="00C477D5">
        <w:rPr>
          <w:sz w:val="22"/>
          <w:szCs w:val="22"/>
        </w:rPr>
        <w:t>Presný postup diskontovania výšky pomoci a oprávnených výdavkov je uvedený v prílohe č. 2 schémy</w:t>
      </w:r>
      <w:r w:rsidR="0045649C">
        <w:rPr>
          <w:sz w:val="22"/>
          <w:szCs w:val="22"/>
        </w:rPr>
        <w:t xml:space="preserve"> pomoci</w:t>
      </w:r>
      <w:r w:rsidR="0045649C" w:rsidRPr="00C477D5">
        <w:rPr>
          <w:sz w:val="22"/>
          <w:szCs w:val="22"/>
        </w:rPr>
        <w:t xml:space="preserve">. Na diskontné účely sa použije referenčná (diskontná) sadzba, ktorá je uplatniteľná v čase poskytnutia NFP. Základom pre výpočet diskontnej sadzby je základná sadzba, ktorej aktuálna hodnota je uverejnená na webovej stránke Ministerstva financií SR </w:t>
      </w:r>
      <w:hyperlink r:id="rId12" w:history="1">
        <w:r w:rsidR="0045649C" w:rsidRPr="00C477D5">
          <w:rPr>
            <w:sz w:val="22"/>
            <w:szCs w:val="22"/>
          </w:rPr>
          <w:t>www.finance.gov.sk/Default.aspx?CatID=5415</w:t>
        </w:r>
      </w:hyperlink>
      <w:r w:rsidR="0045649C" w:rsidRPr="00C477D5">
        <w:rPr>
          <w:sz w:val="22"/>
          <w:szCs w:val="22"/>
        </w:rPr>
        <w:t>.</w:t>
      </w:r>
    </w:p>
    <w:p w:rsidR="00922324" w:rsidRDefault="00922324" w:rsidP="003C68A0">
      <w:pPr>
        <w:widowControl/>
        <w:tabs>
          <w:tab w:val="num" w:pos="360"/>
        </w:tabs>
        <w:adjustRightInd/>
        <w:spacing w:line="240" w:lineRule="auto"/>
        <w:textAlignment w:val="auto"/>
        <w:rPr>
          <w:sz w:val="22"/>
          <w:szCs w:val="22"/>
        </w:rPr>
      </w:pPr>
    </w:p>
    <w:p w:rsidR="003C68A0" w:rsidRPr="00922324" w:rsidRDefault="00D93C61" w:rsidP="003C68A0">
      <w:pPr>
        <w:widowControl/>
        <w:tabs>
          <w:tab w:val="num" w:pos="360"/>
        </w:tabs>
        <w:adjustRightInd/>
        <w:spacing w:line="240" w:lineRule="auto"/>
        <w:textAlignment w:val="auto"/>
        <w:rPr>
          <w:b/>
          <w:sz w:val="22"/>
          <w:szCs w:val="22"/>
        </w:rPr>
      </w:pPr>
      <w:proofErr w:type="spellStart"/>
      <w:r w:rsidRPr="000F4DB7">
        <w:rPr>
          <w:sz w:val="22"/>
          <w:szCs w:val="22"/>
        </w:rPr>
        <w:t>Diskontácia</w:t>
      </w:r>
      <w:proofErr w:type="spellEnd"/>
      <w:r w:rsidRPr="000F4DB7">
        <w:rPr>
          <w:sz w:val="22"/>
          <w:szCs w:val="22"/>
        </w:rPr>
        <w:t xml:space="preserve"> je postup určenia súčasnej hodnoty budúcich oprávnených výdavkov a </w:t>
      </w:r>
      <w:r w:rsidR="00136EEA" w:rsidRPr="00FF7683">
        <w:rPr>
          <w:sz w:val="22"/>
          <w:szCs w:val="22"/>
        </w:rPr>
        <w:t xml:space="preserve">súčasnej hodnoty NFP, pričom </w:t>
      </w:r>
      <w:r w:rsidRPr="000F4DB7">
        <w:rPr>
          <w:sz w:val="22"/>
          <w:szCs w:val="22"/>
        </w:rPr>
        <w:t xml:space="preserve">slúži primárne na výpočet intenzity pomoci. Zmluva o poskytnutí NFP bude uzatvorená na nominálnu výšku oprávnených výdavkov a nominálnu výšku NFP a zároveň bude prijímateľovi </w:t>
      </w:r>
      <w:r w:rsidRPr="000F4DB7">
        <w:rPr>
          <w:sz w:val="22"/>
          <w:szCs w:val="22"/>
        </w:rPr>
        <w:lastRenderedPageBreak/>
        <w:t>vy</w:t>
      </w:r>
      <w:r>
        <w:rPr>
          <w:sz w:val="22"/>
          <w:szCs w:val="22"/>
        </w:rPr>
        <w:t xml:space="preserve">platená nominálna výška NFP. </w:t>
      </w:r>
      <w:r w:rsidR="005335C1">
        <w:rPr>
          <w:sz w:val="22"/>
          <w:szCs w:val="22"/>
        </w:rPr>
        <w:t>SIEA</w:t>
      </w:r>
      <w:r w:rsidR="007778A2">
        <w:rPr>
          <w:sz w:val="22"/>
          <w:szCs w:val="22"/>
        </w:rPr>
        <w:t xml:space="preserve"> </w:t>
      </w:r>
      <w:r w:rsidRPr="000F4DB7">
        <w:rPr>
          <w:sz w:val="22"/>
          <w:szCs w:val="22"/>
        </w:rPr>
        <w:t>pred vyplatením poslednej Žiadosti o platbu prepočíta intenzitu pomoci na základe skutočných údajov vyplývajúcich z</w:t>
      </w:r>
      <w:r w:rsidR="003917DB">
        <w:rPr>
          <w:sz w:val="22"/>
          <w:szCs w:val="22"/>
        </w:rPr>
        <w:t> </w:t>
      </w:r>
      <w:r w:rsidRPr="000F4DB7">
        <w:rPr>
          <w:sz w:val="22"/>
          <w:szCs w:val="22"/>
        </w:rPr>
        <w:t>ukončeného</w:t>
      </w:r>
      <w:r w:rsidR="003917DB">
        <w:rPr>
          <w:sz w:val="22"/>
          <w:szCs w:val="22"/>
        </w:rPr>
        <w:t xml:space="preserve"> </w:t>
      </w:r>
      <w:r w:rsidR="00070F32">
        <w:rPr>
          <w:sz w:val="22"/>
          <w:szCs w:val="22"/>
        </w:rPr>
        <w:t>projektu</w:t>
      </w:r>
      <w:r w:rsidRPr="000F4DB7">
        <w:rPr>
          <w:sz w:val="22"/>
          <w:szCs w:val="22"/>
        </w:rPr>
        <w:t xml:space="preserve"> a overí, či maximálna intenzita pomoci určená ako podiel diskontovanej výšky pomoci a diskontovaných oprávnených výdavkov nepresiahla maximum uvedené v schéme pomoci. </w:t>
      </w:r>
      <w:r w:rsidRPr="00922324">
        <w:rPr>
          <w:b/>
          <w:sz w:val="22"/>
          <w:szCs w:val="22"/>
        </w:rPr>
        <w:t>Žiadateľ teda nie je do formulárov povinný uvádzať diskontované výšky oprávnených výdavkov a NFP.</w:t>
      </w:r>
    </w:p>
    <w:p w:rsidR="000F4DB7" w:rsidRPr="003C68A0" w:rsidRDefault="000F4DB7" w:rsidP="003C68A0">
      <w:pPr>
        <w:widowControl/>
        <w:tabs>
          <w:tab w:val="num" w:pos="360"/>
        </w:tabs>
        <w:adjustRightInd/>
        <w:spacing w:line="240" w:lineRule="auto"/>
        <w:textAlignment w:val="auto"/>
        <w:rPr>
          <w:sz w:val="22"/>
          <w:szCs w:val="22"/>
        </w:rPr>
      </w:pPr>
    </w:p>
    <w:p w:rsidR="00070F32" w:rsidRDefault="00E555C5" w:rsidP="005874A6">
      <w:pPr>
        <w:widowControl/>
        <w:tabs>
          <w:tab w:val="num" w:pos="360"/>
        </w:tabs>
        <w:adjustRightInd/>
        <w:spacing w:line="240" w:lineRule="auto"/>
        <w:textAlignment w:val="auto"/>
        <w:rPr>
          <w:sz w:val="22"/>
          <w:szCs w:val="22"/>
        </w:rPr>
      </w:pPr>
      <w:r w:rsidRPr="00947F7D">
        <w:rPr>
          <w:sz w:val="22"/>
          <w:szCs w:val="22"/>
        </w:rPr>
        <w:t xml:space="preserve">Maximálna intenzita pomoci </w:t>
      </w:r>
      <w:r>
        <w:rPr>
          <w:sz w:val="22"/>
          <w:szCs w:val="22"/>
        </w:rPr>
        <w:t>závisí od miesta realizácie</w:t>
      </w:r>
      <w:r w:rsidRPr="00947F7D">
        <w:rPr>
          <w:sz w:val="22"/>
          <w:szCs w:val="22"/>
        </w:rPr>
        <w:t xml:space="preserve"> </w:t>
      </w:r>
      <w:r>
        <w:rPr>
          <w:sz w:val="22"/>
          <w:szCs w:val="22"/>
        </w:rPr>
        <w:t xml:space="preserve">projektu. </w:t>
      </w:r>
      <w:r w:rsidR="00070F32">
        <w:rPr>
          <w:sz w:val="22"/>
          <w:szCs w:val="22"/>
        </w:rPr>
        <w:t xml:space="preserve">V prípade projektov, ktorých miesto realizácie spadá do regiónu Stredného a Východného Slovenska (Žilinský samosprávny kraj, Banskobystrický samosprávny kraj, Prešovský samosprávny kraj a Košický samosprávny kraj) </w:t>
      </w:r>
      <w:r w:rsidR="00070F32" w:rsidRPr="00947F7D">
        <w:rPr>
          <w:sz w:val="22"/>
          <w:szCs w:val="22"/>
        </w:rPr>
        <w:t xml:space="preserve">nesmie </w:t>
      </w:r>
      <w:r w:rsidR="00070F32">
        <w:rPr>
          <w:sz w:val="22"/>
          <w:szCs w:val="22"/>
        </w:rPr>
        <w:t xml:space="preserve">pomoc poskytnutá na realizáciu projektu </w:t>
      </w:r>
      <w:r w:rsidR="00070F32" w:rsidRPr="00947F7D">
        <w:rPr>
          <w:sz w:val="22"/>
          <w:szCs w:val="22"/>
        </w:rPr>
        <w:t>presiahnuť 50% celkových oprávnených výdavkov</w:t>
      </w:r>
      <w:r w:rsidR="00070F32">
        <w:rPr>
          <w:sz w:val="22"/>
          <w:szCs w:val="22"/>
        </w:rPr>
        <w:t xml:space="preserve">. V prípade projektov, ktorých miesto realizácie spadá pod región Západného Slovenska okrem Bratislavského samosprávneho kraja (Trnavský samosprávny kraj, Nitriansky samosprávny kraj a Trenčiansky samosprávny kraj) </w:t>
      </w:r>
      <w:r w:rsidR="00070F32" w:rsidRPr="00947F7D">
        <w:rPr>
          <w:sz w:val="22"/>
          <w:szCs w:val="22"/>
        </w:rPr>
        <w:t xml:space="preserve">nesmie </w:t>
      </w:r>
      <w:r w:rsidR="00070F32">
        <w:rPr>
          <w:sz w:val="22"/>
          <w:szCs w:val="22"/>
        </w:rPr>
        <w:t xml:space="preserve">pomoc poskytnutá na realizáciu projektu </w:t>
      </w:r>
      <w:r w:rsidR="00070F32" w:rsidRPr="00947F7D">
        <w:rPr>
          <w:sz w:val="22"/>
          <w:szCs w:val="22"/>
        </w:rPr>
        <w:t>presiahnuť 40% celkových oprávnených výdavkov</w:t>
      </w:r>
      <w:r w:rsidR="00C76F65">
        <w:rPr>
          <w:sz w:val="22"/>
          <w:szCs w:val="22"/>
        </w:rPr>
        <w:t>.</w:t>
      </w:r>
    </w:p>
    <w:p w:rsidR="003C68A0" w:rsidRDefault="003C68A0" w:rsidP="00070F32">
      <w:pPr>
        <w:widowControl/>
        <w:tabs>
          <w:tab w:val="num" w:pos="360"/>
        </w:tabs>
        <w:adjustRightInd/>
        <w:spacing w:line="240" w:lineRule="auto"/>
        <w:textAlignment w:val="auto"/>
        <w:rPr>
          <w:sz w:val="22"/>
          <w:szCs w:val="22"/>
        </w:rPr>
      </w:pPr>
    </w:p>
    <w:p w:rsidR="003C68A0" w:rsidRDefault="003C68A0" w:rsidP="00070F32">
      <w:pPr>
        <w:widowControl/>
        <w:tabs>
          <w:tab w:val="num" w:pos="360"/>
        </w:tabs>
        <w:adjustRightInd/>
        <w:spacing w:line="240" w:lineRule="auto"/>
        <w:textAlignment w:val="auto"/>
        <w:rPr>
          <w:sz w:val="22"/>
          <w:szCs w:val="22"/>
        </w:rPr>
      </w:pPr>
      <w:r w:rsidRPr="003C68A0">
        <w:rPr>
          <w:sz w:val="22"/>
          <w:szCs w:val="22"/>
        </w:rPr>
        <w:t>Zostatok výdavkov, t.</w:t>
      </w:r>
      <w:r w:rsidR="007F7AFC">
        <w:rPr>
          <w:sz w:val="22"/>
          <w:szCs w:val="22"/>
        </w:rPr>
        <w:t> </w:t>
      </w:r>
      <w:r w:rsidRPr="003C68A0">
        <w:rPr>
          <w:sz w:val="22"/>
          <w:szCs w:val="22"/>
        </w:rPr>
        <w:t>j. rozdiel celkových výdavkov projektu a poskytnutej pomoci bude prijímateľ kryť z vlastných zdrojov alebo z iných ako verejných zdrojov</w:t>
      </w:r>
      <w:r w:rsidR="005874A6">
        <w:rPr>
          <w:sz w:val="22"/>
          <w:szCs w:val="22"/>
        </w:rPr>
        <w:t>.</w:t>
      </w:r>
    </w:p>
    <w:p w:rsidR="00F26EAF" w:rsidRDefault="00F26EAF" w:rsidP="00070F32">
      <w:pPr>
        <w:widowControl/>
        <w:tabs>
          <w:tab w:val="num" w:pos="360"/>
        </w:tabs>
        <w:adjustRightInd/>
        <w:spacing w:line="240" w:lineRule="auto"/>
        <w:textAlignment w:val="auto"/>
        <w:rPr>
          <w:sz w:val="22"/>
          <w:szCs w:val="22"/>
        </w:rPr>
      </w:pPr>
    </w:p>
    <w:p w:rsidR="0063635D" w:rsidRPr="00947F7D" w:rsidRDefault="0063635D" w:rsidP="00070F32">
      <w:pPr>
        <w:widowControl/>
        <w:tabs>
          <w:tab w:val="num" w:pos="360"/>
        </w:tabs>
        <w:adjustRightInd/>
        <w:spacing w:line="240" w:lineRule="auto"/>
        <w:textAlignment w:val="auto"/>
        <w:rPr>
          <w:sz w:val="22"/>
          <w:szCs w:val="22"/>
        </w:rPr>
      </w:pPr>
    </w:p>
    <w:p w:rsidR="007A06EC" w:rsidRPr="005C22BB" w:rsidRDefault="007A06EC" w:rsidP="005C22BB">
      <w:pPr>
        <w:pStyle w:val="Nadpis2"/>
        <w:rPr>
          <w:rFonts w:eastAsia="Arial Unicode MS"/>
        </w:rPr>
      </w:pPr>
      <w:bookmarkStart w:id="125" w:name="_Toc182813550"/>
      <w:bookmarkStart w:id="126" w:name="_Toc190503808"/>
      <w:bookmarkStart w:id="127" w:name="_Toc192994168"/>
      <w:bookmarkStart w:id="128" w:name="_Toc193037972"/>
      <w:bookmarkStart w:id="129" w:name="_Toc194483491"/>
      <w:bookmarkStart w:id="130" w:name="_Toc193036068"/>
      <w:bookmarkStart w:id="131" w:name="_Toc198488987"/>
      <w:bookmarkStart w:id="132" w:name="_Toc199053946"/>
      <w:bookmarkStart w:id="133" w:name="_Toc199575690"/>
      <w:bookmarkStart w:id="134" w:name="_Toc200973444"/>
      <w:bookmarkStart w:id="135" w:name="_Toc245692050"/>
      <w:r w:rsidRPr="005C22BB">
        <w:rPr>
          <w:rFonts w:eastAsia="Arial Unicode MS"/>
        </w:rPr>
        <w:t>Podmienky prijateľnosti</w:t>
      </w:r>
      <w:bookmarkEnd w:id="125"/>
      <w:bookmarkEnd w:id="126"/>
      <w:bookmarkEnd w:id="127"/>
      <w:bookmarkEnd w:id="128"/>
      <w:bookmarkEnd w:id="129"/>
      <w:bookmarkEnd w:id="130"/>
      <w:bookmarkEnd w:id="131"/>
      <w:bookmarkEnd w:id="132"/>
      <w:bookmarkEnd w:id="133"/>
      <w:bookmarkEnd w:id="134"/>
      <w:bookmarkEnd w:id="135"/>
    </w:p>
    <w:p w:rsidR="00954E42" w:rsidRPr="000855CE" w:rsidRDefault="00954E42" w:rsidP="00552DDD">
      <w:pPr>
        <w:spacing w:line="240" w:lineRule="auto"/>
        <w:rPr>
          <w:rFonts w:eastAsia="Arial Unicode MS"/>
          <w:sz w:val="22"/>
          <w:szCs w:val="22"/>
        </w:rPr>
      </w:pPr>
    </w:p>
    <w:p w:rsidR="004D4B19" w:rsidRPr="000855CE" w:rsidRDefault="004D4B19" w:rsidP="00552DDD">
      <w:pPr>
        <w:spacing w:line="240" w:lineRule="auto"/>
        <w:rPr>
          <w:rFonts w:eastAsia="Arial Unicode MS"/>
          <w:sz w:val="22"/>
          <w:szCs w:val="22"/>
        </w:rPr>
      </w:pPr>
      <w:r w:rsidRPr="000855CE">
        <w:rPr>
          <w:rFonts w:eastAsia="Arial Unicode MS"/>
          <w:sz w:val="22"/>
          <w:szCs w:val="22"/>
        </w:rPr>
        <w:t>Základnými pod</w:t>
      </w:r>
      <w:r w:rsidR="00374259" w:rsidRPr="000855CE">
        <w:rPr>
          <w:rFonts w:eastAsia="Arial Unicode MS"/>
          <w:sz w:val="22"/>
          <w:szCs w:val="22"/>
        </w:rPr>
        <w:t>mienkami prijateľnosti projektu sú:</w:t>
      </w:r>
    </w:p>
    <w:p w:rsidR="00374259" w:rsidRPr="00500119" w:rsidRDefault="00374259" w:rsidP="00552DDD">
      <w:pPr>
        <w:widowControl/>
        <w:numPr>
          <w:ilvl w:val="0"/>
          <w:numId w:val="9"/>
        </w:numPr>
        <w:adjustRightInd/>
        <w:spacing w:line="240" w:lineRule="auto"/>
        <w:textAlignment w:val="auto"/>
        <w:rPr>
          <w:sz w:val="22"/>
          <w:szCs w:val="22"/>
        </w:rPr>
      </w:pPr>
      <w:r w:rsidRPr="00500119">
        <w:rPr>
          <w:sz w:val="22"/>
          <w:szCs w:val="22"/>
        </w:rPr>
        <w:t xml:space="preserve">oprávnenosť žiadateľa v zmysle </w:t>
      </w:r>
      <w:r w:rsidR="00D91965" w:rsidRPr="00500119">
        <w:rPr>
          <w:sz w:val="22"/>
          <w:szCs w:val="22"/>
        </w:rPr>
        <w:t>podmienok definovaných vo výzve</w:t>
      </w:r>
      <w:r w:rsidR="00A37E19">
        <w:rPr>
          <w:sz w:val="22"/>
          <w:szCs w:val="22"/>
        </w:rPr>
        <w:t>;</w:t>
      </w:r>
    </w:p>
    <w:p w:rsidR="00374259" w:rsidRPr="00500119" w:rsidRDefault="00374259" w:rsidP="00552DDD">
      <w:pPr>
        <w:widowControl/>
        <w:numPr>
          <w:ilvl w:val="0"/>
          <w:numId w:val="9"/>
        </w:numPr>
        <w:adjustRightInd/>
        <w:spacing w:line="240" w:lineRule="auto"/>
        <w:textAlignment w:val="auto"/>
        <w:rPr>
          <w:sz w:val="22"/>
          <w:szCs w:val="22"/>
        </w:rPr>
      </w:pPr>
      <w:r w:rsidRPr="00500119">
        <w:rPr>
          <w:sz w:val="22"/>
          <w:szCs w:val="22"/>
        </w:rPr>
        <w:t>oprávnenosť miesta realizácie projektu v zmysle podmienok definovaných vo výzve</w:t>
      </w:r>
      <w:r w:rsidR="00A37E19">
        <w:rPr>
          <w:sz w:val="22"/>
          <w:szCs w:val="22"/>
        </w:rPr>
        <w:t>;</w:t>
      </w:r>
    </w:p>
    <w:p w:rsidR="00374259" w:rsidRPr="00500119" w:rsidRDefault="00374259" w:rsidP="00552DDD">
      <w:pPr>
        <w:widowControl/>
        <w:numPr>
          <w:ilvl w:val="0"/>
          <w:numId w:val="9"/>
        </w:numPr>
        <w:adjustRightInd/>
        <w:spacing w:line="240" w:lineRule="auto"/>
        <w:textAlignment w:val="auto"/>
        <w:rPr>
          <w:sz w:val="22"/>
          <w:szCs w:val="22"/>
        </w:rPr>
      </w:pPr>
      <w:r w:rsidRPr="00500119">
        <w:rPr>
          <w:sz w:val="22"/>
          <w:szCs w:val="22"/>
        </w:rPr>
        <w:t>oprávnenosť cieľov projektu v zmysle podmienok definovaných vo výzve</w:t>
      </w:r>
      <w:r w:rsidR="00A37E19">
        <w:rPr>
          <w:sz w:val="22"/>
          <w:szCs w:val="22"/>
        </w:rPr>
        <w:t>;</w:t>
      </w:r>
    </w:p>
    <w:p w:rsidR="00374259" w:rsidRPr="00500119" w:rsidRDefault="00374259" w:rsidP="00552DDD">
      <w:pPr>
        <w:widowControl/>
        <w:numPr>
          <w:ilvl w:val="0"/>
          <w:numId w:val="9"/>
        </w:numPr>
        <w:adjustRightInd/>
        <w:spacing w:line="240" w:lineRule="auto"/>
        <w:textAlignment w:val="auto"/>
        <w:rPr>
          <w:sz w:val="22"/>
          <w:szCs w:val="22"/>
        </w:rPr>
      </w:pPr>
      <w:r w:rsidRPr="00500119">
        <w:rPr>
          <w:sz w:val="22"/>
          <w:szCs w:val="22"/>
        </w:rPr>
        <w:t>oprávnenosť aktivít projektu v zmysle podmienok definovaných vo výzve</w:t>
      </w:r>
      <w:r w:rsidR="00A37E19">
        <w:rPr>
          <w:sz w:val="22"/>
          <w:szCs w:val="22"/>
        </w:rPr>
        <w:t>;</w:t>
      </w:r>
    </w:p>
    <w:p w:rsidR="00374259" w:rsidRPr="00500119" w:rsidRDefault="00374259" w:rsidP="00552DDD">
      <w:pPr>
        <w:widowControl/>
        <w:numPr>
          <w:ilvl w:val="0"/>
          <w:numId w:val="9"/>
        </w:numPr>
        <w:adjustRightInd/>
        <w:spacing w:line="240" w:lineRule="auto"/>
        <w:textAlignment w:val="auto"/>
        <w:rPr>
          <w:sz w:val="22"/>
          <w:szCs w:val="22"/>
        </w:rPr>
      </w:pPr>
      <w:r w:rsidRPr="00500119">
        <w:rPr>
          <w:sz w:val="22"/>
          <w:szCs w:val="22"/>
        </w:rPr>
        <w:t>súlad žiadanej výšky NFP pre daný projekt s limitom pre minimálnu a maximálnu stanovenú hranicu v zmysle podmienok definovaných vo výzve</w:t>
      </w:r>
      <w:r w:rsidR="00A37E19">
        <w:rPr>
          <w:sz w:val="22"/>
          <w:szCs w:val="22"/>
        </w:rPr>
        <w:t>;</w:t>
      </w:r>
    </w:p>
    <w:p w:rsidR="00374259" w:rsidRPr="002B573C" w:rsidRDefault="00374259" w:rsidP="00552DDD">
      <w:pPr>
        <w:widowControl/>
        <w:numPr>
          <w:ilvl w:val="0"/>
          <w:numId w:val="9"/>
        </w:numPr>
        <w:adjustRightInd/>
        <w:spacing w:line="240" w:lineRule="auto"/>
        <w:textAlignment w:val="auto"/>
        <w:rPr>
          <w:sz w:val="22"/>
          <w:szCs w:val="22"/>
        </w:rPr>
      </w:pPr>
      <w:r w:rsidRPr="00500119">
        <w:rPr>
          <w:sz w:val="22"/>
          <w:szCs w:val="22"/>
        </w:rPr>
        <w:t xml:space="preserve">časová oprávnenosť realizácie projektu (súlad časového rámca realizácie </w:t>
      </w:r>
      <w:r w:rsidRPr="002B573C">
        <w:rPr>
          <w:sz w:val="22"/>
          <w:szCs w:val="22"/>
        </w:rPr>
        <w:t>projektu s limitom pre maximálnu dĺžku realizácie projektu v zmysle podmienok definovaných vo výzve</w:t>
      </w:r>
      <w:r w:rsidR="00360BBC" w:rsidRPr="002B573C">
        <w:rPr>
          <w:sz w:val="22"/>
          <w:szCs w:val="22"/>
        </w:rPr>
        <w:t>)</w:t>
      </w:r>
      <w:r w:rsidR="00A37E19" w:rsidRPr="002B573C">
        <w:rPr>
          <w:sz w:val="22"/>
          <w:szCs w:val="22"/>
        </w:rPr>
        <w:t>;</w:t>
      </w:r>
    </w:p>
    <w:p w:rsidR="00374259" w:rsidRPr="00500119" w:rsidRDefault="00374259" w:rsidP="00552DDD">
      <w:pPr>
        <w:widowControl/>
        <w:numPr>
          <w:ilvl w:val="0"/>
          <w:numId w:val="9"/>
        </w:numPr>
        <w:adjustRightInd/>
        <w:spacing w:line="240" w:lineRule="auto"/>
        <w:textAlignment w:val="auto"/>
        <w:rPr>
          <w:sz w:val="22"/>
          <w:szCs w:val="22"/>
        </w:rPr>
      </w:pPr>
      <w:r w:rsidRPr="00500119">
        <w:rPr>
          <w:sz w:val="22"/>
          <w:szCs w:val="22"/>
        </w:rPr>
        <w:t>súlad projektu s </w:t>
      </w:r>
      <w:r w:rsidR="0079464A" w:rsidRPr="00500119">
        <w:rPr>
          <w:sz w:val="22"/>
          <w:szCs w:val="22"/>
        </w:rPr>
        <w:t xml:space="preserve">OP </w:t>
      </w:r>
      <w:proofErr w:type="spellStart"/>
      <w:r w:rsidR="0079464A" w:rsidRPr="00500119">
        <w:rPr>
          <w:sz w:val="22"/>
          <w:szCs w:val="22"/>
        </w:rPr>
        <w:t>KaHR</w:t>
      </w:r>
      <w:proofErr w:type="spellEnd"/>
      <w:r w:rsidR="00015744">
        <w:rPr>
          <w:sz w:val="22"/>
          <w:szCs w:val="22"/>
        </w:rPr>
        <w:t>, Programov</w:t>
      </w:r>
      <w:r w:rsidR="005414DA">
        <w:rPr>
          <w:sz w:val="22"/>
          <w:szCs w:val="22"/>
        </w:rPr>
        <w:t>ým</w:t>
      </w:r>
      <w:r w:rsidR="00015744">
        <w:rPr>
          <w:sz w:val="22"/>
          <w:szCs w:val="22"/>
        </w:rPr>
        <w:t xml:space="preserve"> manuál</w:t>
      </w:r>
      <w:r w:rsidR="005414DA">
        <w:rPr>
          <w:sz w:val="22"/>
          <w:szCs w:val="22"/>
        </w:rPr>
        <w:t>om</w:t>
      </w:r>
      <w:r w:rsidR="00015744">
        <w:rPr>
          <w:sz w:val="22"/>
          <w:szCs w:val="22"/>
        </w:rPr>
        <w:t xml:space="preserve"> </w:t>
      </w:r>
      <w:r w:rsidR="00317A32">
        <w:rPr>
          <w:sz w:val="22"/>
          <w:szCs w:val="22"/>
        </w:rPr>
        <w:t>k</w:t>
      </w:r>
      <w:r w:rsidR="00015744">
        <w:rPr>
          <w:sz w:val="22"/>
          <w:szCs w:val="22"/>
        </w:rPr>
        <w:t xml:space="preserve"> OP </w:t>
      </w:r>
      <w:proofErr w:type="spellStart"/>
      <w:r w:rsidR="00015744">
        <w:rPr>
          <w:sz w:val="22"/>
          <w:szCs w:val="22"/>
        </w:rPr>
        <w:t>KaHR</w:t>
      </w:r>
      <w:proofErr w:type="spellEnd"/>
      <w:r w:rsidRPr="00500119">
        <w:rPr>
          <w:sz w:val="22"/>
          <w:szCs w:val="22"/>
        </w:rPr>
        <w:t xml:space="preserve"> a</w:t>
      </w:r>
      <w:r w:rsidR="005414DA">
        <w:rPr>
          <w:sz w:val="22"/>
          <w:szCs w:val="22"/>
        </w:rPr>
        <w:t xml:space="preserve"> príslušnej </w:t>
      </w:r>
      <w:r w:rsidR="00D91965" w:rsidRPr="00500119">
        <w:rPr>
          <w:sz w:val="22"/>
          <w:szCs w:val="22"/>
        </w:rPr>
        <w:t>schémy</w:t>
      </w:r>
      <w:r w:rsidR="005414DA">
        <w:rPr>
          <w:sz w:val="22"/>
          <w:szCs w:val="22"/>
        </w:rPr>
        <w:t xml:space="preserve"> pomoci</w:t>
      </w:r>
      <w:r w:rsidR="00A37E19">
        <w:rPr>
          <w:sz w:val="22"/>
          <w:szCs w:val="22"/>
        </w:rPr>
        <w:t>.</w:t>
      </w:r>
    </w:p>
    <w:p w:rsidR="00374259" w:rsidRPr="00500119" w:rsidRDefault="000B77E6" w:rsidP="00552DDD">
      <w:pPr>
        <w:widowControl/>
        <w:numPr>
          <w:ilvl w:val="0"/>
          <w:numId w:val="9"/>
        </w:numPr>
        <w:adjustRightInd/>
        <w:spacing w:line="240" w:lineRule="auto"/>
        <w:textAlignment w:val="auto"/>
        <w:rPr>
          <w:sz w:val="22"/>
          <w:szCs w:val="22"/>
        </w:rPr>
      </w:pPr>
      <w:r w:rsidRPr="00500119">
        <w:rPr>
          <w:sz w:val="22"/>
          <w:szCs w:val="22"/>
        </w:rPr>
        <w:t xml:space="preserve">predloženie </w:t>
      </w:r>
      <w:proofErr w:type="spellStart"/>
      <w:r w:rsidR="00015744">
        <w:rPr>
          <w:sz w:val="22"/>
          <w:szCs w:val="22"/>
        </w:rPr>
        <w:t>Žo</w:t>
      </w:r>
      <w:r w:rsidRPr="00500119">
        <w:rPr>
          <w:sz w:val="22"/>
          <w:szCs w:val="22"/>
        </w:rPr>
        <w:t>NFP</w:t>
      </w:r>
      <w:proofErr w:type="spellEnd"/>
      <w:r w:rsidRPr="00500119">
        <w:rPr>
          <w:sz w:val="22"/>
          <w:szCs w:val="22"/>
        </w:rPr>
        <w:t xml:space="preserve"> vrátane </w:t>
      </w:r>
      <w:r w:rsidR="002674E7">
        <w:rPr>
          <w:sz w:val="22"/>
          <w:szCs w:val="22"/>
        </w:rPr>
        <w:t xml:space="preserve">jej </w:t>
      </w:r>
      <w:r w:rsidRPr="00500119">
        <w:rPr>
          <w:sz w:val="22"/>
          <w:szCs w:val="22"/>
        </w:rPr>
        <w:t>všetkých povinných príloh v súlade s podmienkami stanovenými vo výzve</w:t>
      </w:r>
      <w:r w:rsidR="002674E7">
        <w:rPr>
          <w:sz w:val="22"/>
          <w:szCs w:val="22"/>
        </w:rPr>
        <w:t>;</w:t>
      </w:r>
    </w:p>
    <w:p w:rsidR="00374259" w:rsidRPr="00500119" w:rsidRDefault="00374259" w:rsidP="00552DDD">
      <w:pPr>
        <w:widowControl/>
        <w:numPr>
          <w:ilvl w:val="0"/>
          <w:numId w:val="9"/>
        </w:numPr>
        <w:adjustRightInd/>
        <w:spacing w:line="240" w:lineRule="auto"/>
        <w:textAlignment w:val="auto"/>
        <w:rPr>
          <w:sz w:val="22"/>
          <w:szCs w:val="22"/>
        </w:rPr>
      </w:pPr>
      <w:r w:rsidRPr="00500119">
        <w:rPr>
          <w:sz w:val="22"/>
          <w:szCs w:val="22"/>
        </w:rPr>
        <w:t>preukázanie finančných prostriedkov na realizáciu projektu</w:t>
      </w:r>
      <w:r w:rsidR="002674E7">
        <w:rPr>
          <w:sz w:val="22"/>
          <w:szCs w:val="22"/>
        </w:rPr>
        <w:t>;</w:t>
      </w:r>
    </w:p>
    <w:p w:rsidR="000B77E6" w:rsidRPr="00500119" w:rsidRDefault="00374259" w:rsidP="00552DDD">
      <w:pPr>
        <w:widowControl/>
        <w:numPr>
          <w:ilvl w:val="0"/>
          <w:numId w:val="9"/>
        </w:numPr>
        <w:adjustRightInd/>
        <w:spacing w:line="240" w:lineRule="auto"/>
        <w:textAlignment w:val="auto"/>
        <w:rPr>
          <w:sz w:val="22"/>
          <w:szCs w:val="22"/>
        </w:rPr>
      </w:pPr>
      <w:r w:rsidRPr="00500119">
        <w:rPr>
          <w:sz w:val="22"/>
          <w:szCs w:val="22"/>
        </w:rPr>
        <w:t xml:space="preserve">vykonanie obchodnej verejnej súťaže </w:t>
      </w:r>
      <w:r w:rsidR="0079464A" w:rsidRPr="00500119">
        <w:rPr>
          <w:sz w:val="22"/>
          <w:szCs w:val="22"/>
        </w:rPr>
        <w:t xml:space="preserve">(ďalej len „OVS“) </w:t>
      </w:r>
      <w:r w:rsidRPr="00500119">
        <w:rPr>
          <w:sz w:val="22"/>
          <w:szCs w:val="22"/>
        </w:rPr>
        <w:t>v súlade s</w:t>
      </w:r>
      <w:r w:rsidR="00682621">
        <w:rPr>
          <w:sz w:val="22"/>
          <w:szCs w:val="22"/>
        </w:rPr>
        <w:t xml:space="preserve"> Obchodným zákonníkom</w:t>
      </w:r>
      <w:r w:rsidRPr="00500119">
        <w:rPr>
          <w:sz w:val="22"/>
          <w:szCs w:val="22"/>
        </w:rPr>
        <w:t xml:space="preserve"> č.</w:t>
      </w:r>
      <w:r w:rsidR="00360BBC">
        <w:rPr>
          <w:sz w:val="22"/>
          <w:szCs w:val="22"/>
        </w:rPr>
        <w:t> </w:t>
      </w:r>
      <w:r w:rsidRPr="00500119">
        <w:rPr>
          <w:sz w:val="22"/>
          <w:szCs w:val="22"/>
        </w:rPr>
        <w:t>513/</w:t>
      </w:r>
      <w:r w:rsidR="00886523" w:rsidRPr="00500119">
        <w:rPr>
          <w:sz w:val="22"/>
          <w:szCs w:val="22"/>
        </w:rPr>
        <w:t>9</w:t>
      </w:r>
      <w:r w:rsidR="00886523">
        <w:rPr>
          <w:sz w:val="22"/>
          <w:szCs w:val="22"/>
        </w:rPr>
        <w:t>1</w:t>
      </w:r>
      <w:r w:rsidR="00886523" w:rsidRPr="00500119">
        <w:rPr>
          <w:sz w:val="22"/>
          <w:szCs w:val="22"/>
        </w:rPr>
        <w:t xml:space="preserve"> </w:t>
      </w:r>
      <w:r w:rsidRPr="00500119">
        <w:rPr>
          <w:sz w:val="22"/>
          <w:szCs w:val="22"/>
        </w:rPr>
        <w:t>Zb.</w:t>
      </w:r>
      <w:r w:rsidR="00682621">
        <w:rPr>
          <w:sz w:val="22"/>
          <w:szCs w:val="22"/>
        </w:rPr>
        <w:t xml:space="preserve"> </w:t>
      </w:r>
      <w:r w:rsidR="002674E7">
        <w:rPr>
          <w:sz w:val="22"/>
          <w:szCs w:val="22"/>
        </w:rPr>
        <w:t xml:space="preserve">a v súlade s touto príručkou </w:t>
      </w:r>
      <w:r w:rsidRPr="00F34053">
        <w:rPr>
          <w:sz w:val="22"/>
          <w:szCs w:val="22"/>
        </w:rPr>
        <w:t xml:space="preserve">pred podaním </w:t>
      </w:r>
      <w:proofErr w:type="spellStart"/>
      <w:r w:rsidR="00210BBD" w:rsidRPr="00F34053">
        <w:rPr>
          <w:sz w:val="22"/>
          <w:szCs w:val="22"/>
        </w:rPr>
        <w:t>ŽoNFP</w:t>
      </w:r>
      <w:proofErr w:type="spellEnd"/>
      <w:r w:rsidR="00210BBD">
        <w:rPr>
          <w:sz w:val="22"/>
          <w:szCs w:val="22"/>
        </w:rPr>
        <w:t>;</w:t>
      </w:r>
    </w:p>
    <w:p w:rsidR="00CB4C5D" w:rsidRDefault="00470988" w:rsidP="00552DDD">
      <w:pPr>
        <w:widowControl/>
        <w:numPr>
          <w:ilvl w:val="0"/>
          <w:numId w:val="9"/>
        </w:numPr>
        <w:adjustRightInd/>
        <w:spacing w:line="240" w:lineRule="auto"/>
        <w:textAlignment w:val="auto"/>
        <w:rPr>
          <w:sz w:val="22"/>
          <w:szCs w:val="22"/>
        </w:rPr>
      </w:pPr>
      <w:r w:rsidRPr="00500119">
        <w:rPr>
          <w:sz w:val="22"/>
          <w:szCs w:val="22"/>
        </w:rPr>
        <w:t>trvalá udržateľnosť projektu – minimálne 5 rokov po ukončení jeho realizácie</w:t>
      </w:r>
      <w:r w:rsidR="00CB4C5D">
        <w:rPr>
          <w:sz w:val="22"/>
          <w:szCs w:val="22"/>
        </w:rPr>
        <w:t>;</w:t>
      </w:r>
    </w:p>
    <w:p w:rsidR="00470988" w:rsidRPr="00500119" w:rsidRDefault="00CB4C5D" w:rsidP="00552DDD">
      <w:pPr>
        <w:widowControl/>
        <w:numPr>
          <w:ilvl w:val="0"/>
          <w:numId w:val="9"/>
        </w:numPr>
        <w:adjustRightInd/>
        <w:spacing w:line="240" w:lineRule="auto"/>
        <w:textAlignment w:val="auto"/>
        <w:rPr>
          <w:sz w:val="22"/>
          <w:szCs w:val="22"/>
        </w:rPr>
      </w:pPr>
      <w:r>
        <w:rPr>
          <w:sz w:val="22"/>
          <w:szCs w:val="22"/>
        </w:rPr>
        <w:t>dodržanie pravidla zákazu konfliktu záujmov</w:t>
      </w:r>
      <w:r w:rsidR="00015744">
        <w:rPr>
          <w:sz w:val="22"/>
          <w:szCs w:val="22"/>
        </w:rPr>
        <w:t xml:space="preserve"> </w:t>
      </w:r>
    </w:p>
    <w:p w:rsidR="004D4B19" w:rsidRPr="000855CE" w:rsidRDefault="004D4B19" w:rsidP="00552DDD">
      <w:pPr>
        <w:widowControl/>
        <w:tabs>
          <w:tab w:val="num" w:pos="360"/>
        </w:tabs>
        <w:adjustRightInd/>
        <w:spacing w:line="240" w:lineRule="auto"/>
        <w:textAlignment w:val="auto"/>
        <w:rPr>
          <w:sz w:val="22"/>
          <w:szCs w:val="22"/>
        </w:rPr>
      </w:pPr>
    </w:p>
    <w:p w:rsidR="007417C1" w:rsidRPr="006D61E7" w:rsidRDefault="00DB0465" w:rsidP="006D61E7">
      <w:pPr>
        <w:rPr>
          <w:rFonts w:eastAsia="Arial Unicode MS"/>
        </w:rPr>
      </w:pPr>
      <w:bookmarkStart w:id="136" w:name="_Toc182813551"/>
      <w:bookmarkStart w:id="137" w:name="_Toc190503809"/>
      <w:r w:rsidRPr="00F076E3">
        <w:rPr>
          <w:rFonts w:eastAsia="Arial Unicode MS"/>
          <w:b/>
          <w:smallCaps/>
        </w:rPr>
        <w:t>Preukázanie finančných prostriedkov</w:t>
      </w:r>
      <w:bookmarkEnd w:id="136"/>
      <w:r w:rsidR="00015744" w:rsidRPr="00F076E3">
        <w:rPr>
          <w:rFonts w:eastAsia="Arial Unicode MS"/>
          <w:b/>
          <w:smallCaps/>
        </w:rPr>
        <w:t xml:space="preserve"> na realizáciu projektu</w:t>
      </w:r>
      <w:bookmarkEnd w:id="137"/>
    </w:p>
    <w:p w:rsidR="007417C1" w:rsidRPr="000855CE" w:rsidRDefault="007417C1" w:rsidP="00552DDD">
      <w:pPr>
        <w:spacing w:line="240" w:lineRule="auto"/>
        <w:rPr>
          <w:rFonts w:eastAsia="Arial Unicode MS"/>
          <w:sz w:val="22"/>
          <w:szCs w:val="22"/>
        </w:rPr>
      </w:pPr>
    </w:p>
    <w:p w:rsidR="00426320" w:rsidRPr="000855CE" w:rsidRDefault="00426320" w:rsidP="00426320">
      <w:pPr>
        <w:pStyle w:val="Zkladntext3"/>
        <w:tabs>
          <w:tab w:val="clear" w:pos="426"/>
          <w:tab w:val="clear" w:pos="993"/>
          <w:tab w:val="left" w:pos="360"/>
        </w:tabs>
        <w:adjustRightInd/>
        <w:spacing w:line="240" w:lineRule="auto"/>
        <w:textAlignment w:val="auto"/>
        <w:rPr>
          <w:rFonts w:ascii="Times New Roman" w:hAnsi="Times New Roman"/>
          <w:sz w:val="22"/>
          <w:szCs w:val="22"/>
          <w:lang w:eastAsia="en-US"/>
        </w:rPr>
      </w:pPr>
      <w:bookmarkStart w:id="138" w:name="_Toc190503811"/>
      <w:bookmarkStart w:id="139" w:name="_Toc192994169"/>
      <w:bookmarkStart w:id="140" w:name="_Toc193037973"/>
      <w:bookmarkStart w:id="141" w:name="_Toc194483492"/>
      <w:bookmarkStart w:id="142" w:name="_Toc193036069"/>
      <w:bookmarkStart w:id="143" w:name="_Toc198488988"/>
      <w:bookmarkStart w:id="144" w:name="_Toc198697496"/>
      <w:bookmarkStart w:id="145" w:name="_Toc199053947"/>
      <w:bookmarkStart w:id="146" w:name="_Toc199575691"/>
      <w:bookmarkStart w:id="147" w:name="_Toc200973445"/>
      <w:r w:rsidRPr="000855CE">
        <w:rPr>
          <w:rFonts w:ascii="Times New Roman" w:hAnsi="Times New Roman"/>
          <w:sz w:val="22"/>
          <w:szCs w:val="22"/>
          <w:lang w:eastAsia="en-US"/>
        </w:rPr>
        <w:t xml:space="preserve">Žiadateľ musí preukázať, že k termínu </w:t>
      </w:r>
      <w:r w:rsidRPr="00A57FD6">
        <w:rPr>
          <w:rFonts w:ascii="Times New Roman" w:hAnsi="Times New Roman"/>
          <w:sz w:val="22"/>
          <w:szCs w:val="22"/>
          <w:lang w:eastAsia="en-US"/>
        </w:rPr>
        <w:t xml:space="preserve">predloženia </w:t>
      </w:r>
      <w:proofErr w:type="spellStart"/>
      <w:r>
        <w:rPr>
          <w:rFonts w:ascii="Times New Roman" w:hAnsi="Times New Roman"/>
          <w:sz w:val="22"/>
          <w:szCs w:val="22"/>
          <w:lang w:eastAsia="en-US"/>
        </w:rPr>
        <w:t>Žo</w:t>
      </w:r>
      <w:r w:rsidRPr="00A57FD6">
        <w:rPr>
          <w:rFonts w:ascii="Times New Roman" w:hAnsi="Times New Roman"/>
          <w:sz w:val="22"/>
          <w:szCs w:val="22"/>
          <w:lang w:eastAsia="en-US"/>
        </w:rPr>
        <w:t>NFP</w:t>
      </w:r>
      <w:proofErr w:type="spellEnd"/>
      <w:r w:rsidRPr="000855CE">
        <w:rPr>
          <w:rFonts w:ascii="Times New Roman" w:hAnsi="Times New Roman"/>
          <w:color w:val="0000FF"/>
          <w:sz w:val="22"/>
          <w:szCs w:val="22"/>
          <w:lang w:eastAsia="en-US"/>
        </w:rPr>
        <w:t xml:space="preserve"> </w:t>
      </w:r>
      <w:r w:rsidRPr="000855CE">
        <w:rPr>
          <w:rFonts w:ascii="Times New Roman" w:hAnsi="Times New Roman"/>
          <w:sz w:val="22"/>
          <w:szCs w:val="22"/>
          <w:lang w:eastAsia="en-US"/>
        </w:rPr>
        <w:t xml:space="preserve">disponuje finančnými prostriedkami minimálne vo výške spolufinancovania oprávnených výdavkov projektu </w:t>
      </w:r>
      <w:r w:rsidRPr="00A57FD6">
        <w:rPr>
          <w:rFonts w:ascii="Times New Roman" w:hAnsi="Times New Roman"/>
          <w:sz w:val="22"/>
          <w:szCs w:val="22"/>
          <w:lang w:eastAsia="en-US"/>
        </w:rPr>
        <w:t>a</w:t>
      </w:r>
      <w:r w:rsidRPr="000855CE">
        <w:rPr>
          <w:rFonts w:ascii="Times New Roman" w:hAnsi="Times New Roman"/>
          <w:sz w:val="22"/>
          <w:szCs w:val="22"/>
          <w:lang w:eastAsia="en-US"/>
        </w:rPr>
        <w:t xml:space="preserve"> 100%-ného krytia neoprávnených výdavkov (v prípade, že ich projekt obsahuje). Zabezpečenie finančných prostriedkov žiadateľ preukáže </w:t>
      </w:r>
      <w:r w:rsidRPr="00A57FD6">
        <w:rPr>
          <w:rFonts w:ascii="Times New Roman" w:hAnsi="Times New Roman"/>
          <w:sz w:val="22"/>
          <w:szCs w:val="22"/>
          <w:lang w:eastAsia="en-US"/>
        </w:rPr>
        <w:t xml:space="preserve">predložením </w:t>
      </w:r>
      <w:r w:rsidRPr="007D4559">
        <w:rPr>
          <w:rFonts w:ascii="Times New Roman" w:hAnsi="Times New Roman"/>
          <w:color w:val="000000"/>
          <w:sz w:val="22"/>
          <w:szCs w:val="22"/>
          <w:lang w:eastAsia="en-US"/>
        </w:rPr>
        <w:t>jedného alebo kombináciou nasledovných</w:t>
      </w:r>
      <w:r w:rsidRPr="000855CE">
        <w:rPr>
          <w:rFonts w:ascii="Times New Roman" w:hAnsi="Times New Roman"/>
          <w:sz w:val="22"/>
          <w:szCs w:val="22"/>
          <w:lang w:eastAsia="en-US"/>
        </w:rPr>
        <w:t xml:space="preserve"> dokladov:</w:t>
      </w:r>
    </w:p>
    <w:p w:rsidR="00426320" w:rsidRPr="000855CE" w:rsidRDefault="00426320" w:rsidP="00426320">
      <w:pPr>
        <w:widowControl/>
        <w:numPr>
          <w:ilvl w:val="0"/>
          <w:numId w:val="5"/>
        </w:numPr>
        <w:adjustRightInd/>
        <w:spacing w:before="120" w:line="240" w:lineRule="auto"/>
        <w:ind w:left="714" w:hanging="357"/>
        <w:textAlignment w:val="auto"/>
        <w:rPr>
          <w:bCs/>
          <w:sz w:val="22"/>
          <w:szCs w:val="22"/>
          <w:lang w:eastAsia="en-US"/>
        </w:rPr>
      </w:pPr>
      <w:r w:rsidRPr="000855CE">
        <w:rPr>
          <w:b/>
          <w:sz w:val="22"/>
          <w:szCs w:val="22"/>
          <w:lang w:eastAsia="en-US"/>
        </w:rPr>
        <w:t xml:space="preserve">Potvrdením </w:t>
      </w:r>
      <w:r w:rsidRPr="00414494">
        <w:rPr>
          <w:bCs/>
          <w:sz w:val="22"/>
          <w:szCs w:val="22"/>
          <w:lang w:eastAsia="en-US"/>
        </w:rPr>
        <w:t>komerčnej banky</w:t>
      </w:r>
      <w:r w:rsidRPr="000855CE">
        <w:rPr>
          <w:bCs/>
          <w:sz w:val="22"/>
          <w:szCs w:val="22"/>
          <w:lang w:eastAsia="en-US"/>
        </w:rPr>
        <w:t>, že žiadateľ disponuje požadovanou výškou finančných prostriedkov (výpis z bankového účtu</w:t>
      </w:r>
      <w:r w:rsidRPr="00414494">
        <w:rPr>
          <w:bCs/>
          <w:sz w:val="22"/>
          <w:szCs w:val="22"/>
          <w:lang w:eastAsia="en-US"/>
        </w:rPr>
        <w:t>, resp. doklad z banky o disponibilnom zostatku na účte),</w:t>
      </w:r>
      <w:r w:rsidRPr="000855CE">
        <w:rPr>
          <w:bCs/>
          <w:sz w:val="22"/>
          <w:szCs w:val="22"/>
          <w:lang w:eastAsia="en-US"/>
        </w:rPr>
        <w:t xml:space="preserve"> doklad nesmie byť starší ako </w:t>
      </w:r>
      <w:r>
        <w:rPr>
          <w:bCs/>
          <w:sz w:val="22"/>
          <w:szCs w:val="22"/>
          <w:lang w:eastAsia="en-US"/>
        </w:rPr>
        <w:t>10</w:t>
      </w:r>
      <w:r w:rsidRPr="000855CE">
        <w:rPr>
          <w:bCs/>
          <w:sz w:val="22"/>
          <w:szCs w:val="22"/>
          <w:lang w:eastAsia="en-US"/>
        </w:rPr>
        <w:t xml:space="preserve"> pracovných dní</w:t>
      </w:r>
      <w:r w:rsidRPr="00414494">
        <w:rPr>
          <w:bCs/>
          <w:sz w:val="22"/>
          <w:szCs w:val="22"/>
          <w:lang w:eastAsia="en-US"/>
        </w:rPr>
        <w:t xml:space="preserve"> ku dňu predloženia </w:t>
      </w:r>
      <w:proofErr w:type="spellStart"/>
      <w:r w:rsidRPr="00414494">
        <w:rPr>
          <w:bCs/>
          <w:sz w:val="22"/>
          <w:szCs w:val="22"/>
          <w:lang w:eastAsia="en-US"/>
        </w:rPr>
        <w:t>ŽoNFP</w:t>
      </w:r>
      <w:proofErr w:type="spellEnd"/>
      <w:r w:rsidRPr="000855CE">
        <w:rPr>
          <w:bCs/>
          <w:sz w:val="22"/>
          <w:szCs w:val="22"/>
          <w:lang w:eastAsia="en-US"/>
        </w:rPr>
        <w:t>;</w:t>
      </w:r>
    </w:p>
    <w:p w:rsidR="002B1A53" w:rsidRPr="002B1A53" w:rsidRDefault="00426320" w:rsidP="002B1A53">
      <w:pPr>
        <w:widowControl/>
        <w:numPr>
          <w:ilvl w:val="0"/>
          <w:numId w:val="5"/>
        </w:numPr>
        <w:adjustRightInd/>
        <w:spacing w:before="120" w:line="240" w:lineRule="auto"/>
        <w:ind w:left="714" w:hanging="357"/>
        <w:textAlignment w:val="auto"/>
        <w:rPr>
          <w:bCs/>
          <w:sz w:val="22"/>
          <w:szCs w:val="22"/>
          <w:lang w:eastAsia="en-US"/>
        </w:rPr>
      </w:pPr>
      <w:r>
        <w:rPr>
          <w:b/>
          <w:bCs/>
          <w:sz w:val="22"/>
          <w:szCs w:val="22"/>
          <w:lang w:eastAsia="en-US"/>
        </w:rPr>
        <w:t>Záväzný p</w:t>
      </w:r>
      <w:r w:rsidRPr="00414494">
        <w:rPr>
          <w:b/>
          <w:bCs/>
          <w:sz w:val="22"/>
          <w:szCs w:val="22"/>
          <w:lang w:eastAsia="en-US"/>
        </w:rPr>
        <w:t>rísľubom úveru z komerčnej banky</w:t>
      </w:r>
      <w:r>
        <w:rPr>
          <w:b/>
          <w:bCs/>
          <w:sz w:val="22"/>
          <w:szCs w:val="22"/>
          <w:lang w:eastAsia="en-US"/>
        </w:rPr>
        <w:t>,</w:t>
      </w:r>
    </w:p>
    <w:p w:rsidR="00FA5945" w:rsidRPr="002B1A53" w:rsidRDefault="00426320" w:rsidP="002B1A53">
      <w:pPr>
        <w:widowControl/>
        <w:numPr>
          <w:ilvl w:val="0"/>
          <w:numId w:val="5"/>
        </w:numPr>
        <w:adjustRightInd/>
        <w:spacing w:before="120" w:line="240" w:lineRule="auto"/>
        <w:ind w:left="714" w:hanging="357"/>
        <w:textAlignment w:val="auto"/>
        <w:rPr>
          <w:bCs/>
          <w:sz w:val="22"/>
          <w:szCs w:val="22"/>
          <w:lang w:eastAsia="en-US"/>
        </w:rPr>
      </w:pPr>
      <w:r w:rsidRPr="002B1A53">
        <w:rPr>
          <w:b/>
          <w:bCs/>
          <w:sz w:val="22"/>
          <w:szCs w:val="22"/>
          <w:lang w:eastAsia="en-US"/>
        </w:rPr>
        <w:t>Úverovou zmluvou s komerčnou bankou</w:t>
      </w:r>
      <w:r w:rsidR="00825298" w:rsidRPr="002B1A53">
        <w:rPr>
          <w:b/>
          <w:bCs/>
          <w:sz w:val="22"/>
          <w:szCs w:val="22"/>
          <w:lang w:eastAsia="en-US"/>
        </w:rPr>
        <w:t xml:space="preserve"> </w:t>
      </w:r>
      <w:r w:rsidR="005335FC" w:rsidRPr="002B1A53">
        <w:rPr>
          <w:b/>
          <w:bCs/>
          <w:sz w:val="22"/>
          <w:szCs w:val="22"/>
          <w:lang w:eastAsia="en-US"/>
        </w:rPr>
        <w:t xml:space="preserve">- </w:t>
      </w:r>
      <w:r w:rsidR="00825298" w:rsidRPr="002B1A53">
        <w:rPr>
          <w:bCs/>
          <w:sz w:val="22"/>
          <w:szCs w:val="22"/>
          <w:lang w:eastAsia="en-US"/>
        </w:rPr>
        <w:t>v prípade úverovej zmluvy s komerčnou bankou, ktorá nemá s poskytovateľom uzatvorenú  Zmluvu o spolupráci a spoločnom postupe medzi bankou a orgánmi zastupujúcimi Slovenskú republiku</w:t>
      </w:r>
      <w:r w:rsidR="00F505C2" w:rsidRPr="002B1A53">
        <w:rPr>
          <w:bCs/>
          <w:sz w:val="22"/>
          <w:szCs w:val="22"/>
          <w:lang w:eastAsia="en-US"/>
        </w:rPr>
        <w:t xml:space="preserve"> (</w:t>
      </w:r>
      <w:r w:rsidR="00D05A81" w:rsidRPr="002B1A53">
        <w:rPr>
          <w:bCs/>
          <w:sz w:val="22"/>
          <w:szCs w:val="22"/>
          <w:lang w:eastAsia="en-US"/>
        </w:rPr>
        <w:t>z</w:t>
      </w:r>
      <w:r w:rsidR="00F505C2" w:rsidRPr="002B1A53">
        <w:rPr>
          <w:bCs/>
          <w:sz w:val="22"/>
          <w:szCs w:val="22"/>
          <w:lang w:eastAsia="en-US"/>
        </w:rPr>
        <w:t>mluv</w:t>
      </w:r>
      <w:r w:rsidR="00D05A81" w:rsidRPr="002B1A53">
        <w:rPr>
          <w:bCs/>
          <w:sz w:val="22"/>
          <w:szCs w:val="22"/>
          <w:lang w:eastAsia="en-US"/>
        </w:rPr>
        <w:t xml:space="preserve">a a zoznam bánk sú zverejnené na stránke </w:t>
      </w:r>
      <w:hyperlink r:id="rId13" w:history="1">
        <w:r w:rsidR="00B81629" w:rsidRPr="002B1A53">
          <w:rPr>
            <w:rStyle w:val="Hypertextovprepojenie"/>
            <w:b/>
            <w:bCs/>
            <w:sz w:val="22"/>
            <w:szCs w:val="22"/>
            <w:lang w:eastAsia="en-US"/>
          </w:rPr>
          <w:t>www.siea.gov.sk</w:t>
        </w:r>
      </w:hyperlink>
      <w:r w:rsidR="00B81629" w:rsidRPr="002B1A53">
        <w:rPr>
          <w:b/>
          <w:bCs/>
          <w:sz w:val="22"/>
          <w:szCs w:val="22"/>
          <w:lang w:eastAsia="en-US"/>
        </w:rPr>
        <w:t xml:space="preserve"> </w:t>
      </w:r>
      <w:r w:rsidR="00B81629" w:rsidRPr="002B1A53">
        <w:rPr>
          <w:bCs/>
          <w:sz w:val="22"/>
          <w:szCs w:val="22"/>
          <w:lang w:eastAsia="en-US"/>
        </w:rPr>
        <w:t>v časti Štrukturálne fondy – Užitočné informácie</w:t>
      </w:r>
      <w:r w:rsidR="00C81B04" w:rsidRPr="002B1A53">
        <w:rPr>
          <w:bCs/>
          <w:sz w:val="22"/>
          <w:szCs w:val="22"/>
          <w:lang w:eastAsia="en-US"/>
        </w:rPr>
        <w:t>)</w:t>
      </w:r>
      <w:r w:rsidR="00F505C2" w:rsidRPr="002B1A53">
        <w:rPr>
          <w:bCs/>
          <w:sz w:val="22"/>
          <w:szCs w:val="22"/>
          <w:lang w:eastAsia="en-US"/>
        </w:rPr>
        <w:t xml:space="preserve"> </w:t>
      </w:r>
      <w:r w:rsidR="00D22122" w:rsidRPr="002B1A53">
        <w:rPr>
          <w:bCs/>
          <w:sz w:val="22"/>
          <w:szCs w:val="22"/>
          <w:lang w:eastAsia="en-US"/>
        </w:rPr>
        <w:t xml:space="preserve">môže </w:t>
      </w:r>
      <w:r w:rsidR="005335FC" w:rsidRPr="002B1A53">
        <w:rPr>
          <w:bCs/>
          <w:sz w:val="22"/>
          <w:szCs w:val="22"/>
          <w:lang w:eastAsia="en-US"/>
        </w:rPr>
        <w:lastRenderedPageBreak/>
        <w:t>vykoná</w:t>
      </w:r>
      <w:r w:rsidR="00D22122" w:rsidRPr="002B1A53">
        <w:rPr>
          <w:bCs/>
          <w:sz w:val="22"/>
          <w:szCs w:val="22"/>
          <w:lang w:eastAsia="en-US"/>
        </w:rPr>
        <w:t xml:space="preserve">vateľ na zabezpečenie </w:t>
      </w:r>
      <w:r w:rsidR="005335FC" w:rsidRPr="002B1A53">
        <w:rPr>
          <w:bCs/>
          <w:sz w:val="22"/>
          <w:szCs w:val="22"/>
          <w:lang w:eastAsia="en-US"/>
        </w:rPr>
        <w:t>záväzkov vyplývajúcich zo zmluvy o poskytnutí NFP požadovať zriadeni</w:t>
      </w:r>
      <w:r w:rsidR="00C81B04" w:rsidRPr="002B1A53">
        <w:rPr>
          <w:bCs/>
          <w:sz w:val="22"/>
          <w:szCs w:val="22"/>
          <w:lang w:eastAsia="en-US"/>
        </w:rPr>
        <w:t>e</w:t>
      </w:r>
      <w:r w:rsidR="005335FC" w:rsidRPr="002B1A53">
        <w:rPr>
          <w:bCs/>
          <w:sz w:val="22"/>
          <w:szCs w:val="22"/>
          <w:lang w:eastAsia="en-US"/>
        </w:rPr>
        <w:t xml:space="preserve"> záložného práva aj na majetok prijímateľa, ktorý nebol financovaný prostredníctvom NFP.</w:t>
      </w:r>
    </w:p>
    <w:p w:rsidR="00426320" w:rsidRPr="000855CE" w:rsidRDefault="00426320" w:rsidP="00426320">
      <w:pPr>
        <w:spacing w:line="240" w:lineRule="auto"/>
        <w:rPr>
          <w:rFonts w:eastAsia="Arial Unicode MS"/>
          <w:sz w:val="22"/>
          <w:szCs w:val="22"/>
        </w:rPr>
      </w:pPr>
    </w:p>
    <w:p w:rsidR="00642289" w:rsidRPr="005B2790" w:rsidRDefault="00642289" w:rsidP="00642289">
      <w:pPr>
        <w:rPr>
          <w:rFonts w:eastAsia="Arial Unicode MS"/>
        </w:rPr>
      </w:pPr>
      <w:r w:rsidRPr="005B2790">
        <w:rPr>
          <w:rFonts w:eastAsia="Arial Unicode MS"/>
          <w:b/>
          <w:smallCaps/>
        </w:rPr>
        <w:t xml:space="preserve">Vykonanie obchodnej verejnej súťaže pred podaním </w:t>
      </w:r>
      <w:proofErr w:type="spellStart"/>
      <w:r w:rsidRPr="005B2790">
        <w:rPr>
          <w:rFonts w:eastAsia="Arial Unicode MS"/>
          <w:b/>
          <w:smallCaps/>
        </w:rPr>
        <w:t>ŽoNFP</w:t>
      </w:r>
      <w:proofErr w:type="spellEnd"/>
    </w:p>
    <w:p w:rsidR="00642289" w:rsidRPr="005B2790" w:rsidRDefault="00642289" w:rsidP="00642289">
      <w:pPr>
        <w:spacing w:line="240" w:lineRule="auto"/>
        <w:rPr>
          <w:rFonts w:eastAsia="Arial Unicode MS"/>
          <w:sz w:val="22"/>
          <w:szCs w:val="22"/>
        </w:rPr>
      </w:pPr>
    </w:p>
    <w:p w:rsidR="00642289" w:rsidRPr="005B2790" w:rsidRDefault="00642289" w:rsidP="00642289">
      <w:pPr>
        <w:widowControl/>
        <w:adjustRightInd/>
        <w:spacing w:line="240" w:lineRule="auto"/>
        <w:textAlignment w:val="auto"/>
        <w:rPr>
          <w:sz w:val="22"/>
          <w:szCs w:val="22"/>
        </w:rPr>
      </w:pPr>
      <w:r w:rsidRPr="005B2790">
        <w:rPr>
          <w:sz w:val="22"/>
          <w:szCs w:val="22"/>
        </w:rPr>
        <w:t xml:space="preserve">V súlade so zameraním schémy MH SR ako poskytovateľ, vyžaduje od žiadateľov </w:t>
      </w:r>
      <w:r w:rsidRPr="005B2790">
        <w:rPr>
          <w:b/>
          <w:sz w:val="22"/>
          <w:szCs w:val="22"/>
        </w:rPr>
        <w:t>vykonať obstaranie</w:t>
      </w:r>
      <w:r>
        <w:rPr>
          <w:b/>
          <w:sz w:val="22"/>
          <w:szCs w:val="22"/>
        </w:rPr>
        <w:t xml:space="preserve"> </w:t>
      </w:r>
      <w:r w:rsidRPr="00EA3D53">
        <w:rPr>
          <w:b/>
          <w:sz w:val="22"/>
          <w:szCs w:val="22"/>
        </w:rPr>
        <w:t>v </w:t>
      </w:r>
      <w:r w:rsidRPr="00414494">
        <w:rPr>
          <w:b/>
          <w:sz w:val="22"/>
          <w:szCs w:val="22"/>
        </w:rPr>
        <w:t>súlade s Obchodným zákonníkom č. 513/91 Zb</w:t>
      </w:r>
      <w:r w:rsidRPr="00414494">
        <w:rPr>
          <w:sz w:val="22"/>
          <w:szCs w:val="22"/>
        </w:rPr>
        <w:t>.</w:t>
      </w:r>
      <w:r>
        <w:rPr>
          <w:sz w:val="22"/>
          <w:szCs w:val="22"/>
        </w:rPr>
        <w:t xml:space="preserve"> (ďalej len „Obchodný zákonník“)</w:t>
      </w:r>
      <w:r w:rsidRPr="00414494">
        <w:rPr>
          <w:sz w:val="22"/>
          <w:szCs w:val="22"/>
        </w:rPr>
        <w:t xml:space="preserve">, oddiel 3, Obchodná verejná súťaž, § 281 až § 288 a podmienkami stanovenými v tejto Príručke, pričom </w:t>
      </w:r>
      <w:r w:rsidRPr="00103F0C">
        <w:rPr>
          <w:b/>
          <w:sz w:val="22"/>
          <w:szCs w:val="22"/>
        </w:rPr>
        <w:t xml:space="preserve">jej ukončenie s výberom dodávateľa je nevyhnutné vykonať pred podaním </w:t>
      </w:r>
      <w:proofErr w:type="spellStart"/>
      <w:r w:rsidRPr="00103F0C">
        <w:rPr>
          <w:b/>
          <w:sz w:val="22"/>
          <w:szCs w:val="22"/>
        </w:rPr>
        <w:t>ŽoNFP</w:t>
      </w:r>
      <w:proofErr w:type="spellEnd"/>
      <w:r w:rsidRPr="005B2790">
        <w:rPr>
          <w:sz w:val="22"/>
          <w:szCs w:val="22"/>
        </w:rPr>
        <w:t xml:space="preserve">. </w:t>
      </w:r>
    </w:p>
    <w:p w:rsidR="00642289" w:rsidRPr="005B2790" w:rsidRDefault="00642289" w:rsidP="00642289">
      <w:pPr>
        <w:widowControl/>
        <w:adjustRightInd/>
        <w:spacing w:line="240" w:lineRule="auto"/>
        <w:textAlignment w:val="auto"/>
        <w:rPr>
          <w:b/>
          <w:sz w:val="22"/>
          <w:szCs w:val="22"/>
        </w:rPr>
      </w:pPr>
      <w:r w:rsidRPr="005B2790">
        <w:rPr>
          <w:sz w:val="22"/>
          <w:szCs w:val="22"/>
        </w:rPr>
        <w:t xml:space="preserve">Žiadateľ je zodpovedný za transparentnosť priebehu OVS </w:t>
      </w:r>
      <w:r w:rsidRPr="005B2790">
        <w:rPr>
          <w:b/>
          <w:sz w:val="22"/>
          <w:szCs w:val="22"/>
        </w:rPr>
        <w:t>a dodržanie § 281 až § 288</w:t>
      </w:r>
      <w:r w:rsidRPr="005B2790">
        <w:rPr>
          <w:sz w:val="22"/>
          <w:szCs w:val="22"/>
        </w:rPr>
        <w:t xml:space="preserve"> Obchodného zákonníka, ako </w:t>
      </w:r>
      <w:r w:rsidRPr="005B2790">
        <w:rPr>
          <w:b/>
          <w:sz w:val="22"/>
          <w:szCs w:val="22"/>
        </w:rPr>
        <w:t xml:space="preserve">aj požiadaviek poskytovateľa uvedených </w:t>
      </w:r>
      <w:smartTag w:uri="urn:schemas-microsoft-com:office:smarttags" w:element="PersonName">
        <w:r w:rsidRPr="005B2790">
          <w:rPr>
            <w:b/>
            <w:sz w:val="22"/>
            <w:szCs w:val="22"/>
          </w:rPr>
          <w:t>vo</w:t>
        </w:r>
      </w:smartTag>
      <w:r w:rsidRPr="005B2790">
        <w:rPr>
          <w:b/>
          <w:sz w:val="22"/>
          <w:szCs w:val="22"/>
        </w:rPr>
        <w:t xml:space="preserve"> výzve</w:t>
      </w:r>
      <w:r w:rsidRPr="005B2790">
        <w:rPr>
          <w:sz w:val="22"/>
          <w:szCs w:val="22"/>
        </w:rPr>
        <w:t xml:space="preserve">. Žiadateľ je povinný pri obstarávaní tovarov, služieb a stavebných prác zabezpečiť dodržanie základných princípov obstarávania, a to rovnaké zaobchádzanie, nediskriminácia </w:t>
      </w:r>
      <w:r>
        <w:rPr>
          <w:sz w:val="22"/>
          <w:szCs w:val="22"/>
        </w:rPr>
        <w:t>navrhovateľov,</w:t>
      </w:r>
      <w:r w:rsidRPr="005B2790">
        <w:rPr>
          <w:sz w:val="22"/>
          <w:szCs w:val="22"/>
        </w:rPr>
        <w:t xml:space="preserve">, transparentnosť, </w:t>
      </w:r>
      <w:smartTag w:uri="urn:schemas-microsoft-com:office:smarttags" w:element="PersonName">
        <w:r w:rsidRPr="005B2790">
          <w:rPr>
            <w:sz w:val="22"/>
            <w:szCs w:val="22"/>
          </w:rPr>
          <w:t>vo</w:t>
        </w:r>
      </w:smartTag>
      <w:r w:rsidRPr="005B2790">
        <w:rPr>
          <w:sz w:val="22"/>
          <w:szCs w:val="22"/>
        </w:rPr>
        <w:t xml:space="preserve">ľný pohyb tovarov a služieb a hospodárska súťaž </w:t>
      </w:r>
      <w:r w:rsidRPr="005B2790">
        <w:rPr>
          <w:b/>
          <w:sz w:val="22"/>
          <w:szCs w:val="22"/>
        </w:rPr>
        <w:t>s dôrazom na princíp hospodárnosti</w:t>
      </w:r>
      <w:r>
        <w:rPr>
          <w:rStyle w:val="Odkaznapoznmkupodiarou"/>
          <w:b/>
          <w:sz w:val="22"/>
          <w:szCs w:val="22"/>
        </w:rPr>
        <w:footnoteReference w:id="7"/>
      </w:r>
      <w:r w:rsidRPr="005B2790">
        <w:rPr>
          <w:b/>
          <w:sz w:val="22"/>
          <w:szCs w:val="22"/>
        </w:rPr>
        <w:t xml:space="preserve"> a efektívnosti</w:t>
      </w:r>
      <w:r>
        <w:rPr>
          <w:rStyle w:val="Odkaznapoznmkupodiarou"/>
          <w:b/>
          <w:sz w:val="22"/>
          <w:szCs w:val="22"/>
        </w:rPr>
        <w:footnoteReference w:id="8"/>
      </w:r>
      <w:r w:rsidRPr="005B2790">
        <w:rPr>
          <w:b/>
          <w:sz w:val="22"/>
          <w:szCs w:val="22"/>
        </w:rPr>
        <w:t>.</w:t>
      </w:r>
    </w:p>
    <w:p w:rsidR="00642289" w:rsidRPr="005B2790" w:rsidRDefault="00642289" w:rsidP="00642289">
      <w:pPr>
        <w:widowControl/>
        <w:adjustRightInd/>
        <w:spacing w:line="240" w:lineRule="auto"/>
        <w:textAlignment w:val="auto"/>
        <w:rPr>
          <w:b/>
          <w:sz w:val="22"/>
          <w:szCs w:val="22"/>
        </w:rPr>
      </w:pPr>
    </w:p>
    <w:p w:rsidR="00642289" w:rsidRPr="005B2790" w:rsidRDefault="00642289" w:rsidP="00642289">
      <w:pPr>
        <w:widowControl/>
        <w:pBdr>
          <w:top w:val="single" w:sz="4" w:space="1" w:color="auto"/>
          <w:left w:val="single" w:sz="4" w:space="4" w:color="auto"/>
          <w:bottom w:val="single" w:sz="4" w:space="1" w:color="auto"/>
          <w:right w:val="single" w:sz="4" w:space="4" w:color="auto"/>
        </w:pBdr>
        <w:adjustRightInd/>
        <w:spacing w:line="0" w:lineRule="atLeast"/>
        <w:textAlignment w:val="auto"/>
        <w:rPr>
          <w:b/>
          <w:sz w:val="22"/>
          <w:szCs w:val="22"/>
        </w:rPr>
      </w:pPr>
      <w:r w:rsidRPr="005B2790">
        <w:rPr>
          <w:sz w:val="22"/>
          <w:szCs w:val="22"/>
        </w:rPr>
        <w:t>V tejto súvislosti</w:t>
      </w:r>
      <w:r w:rsidRPr="005B2790">
        <w:t xml:space="preserve"> </w:t>
      </w:r>
      <w:r w:rsidRPr="005B2790">
        <w:rPr>
          <w:b/>
          <w:sz w:val="22"/>
          <w:szCs w:val="22"/>
          <w:lang w:eastAsia="zh-CN"/>
        </w:rPr>
        <w:t xml:space="preserve">upozorňujeme, že v prípade nedodržania ustanovení </w:t>
      </w:r>
      <w:r>
        <w:rPr>
          <w:b/>
          <w:sz w:val="22"/>
          <w:szCs w:val="22"/>
          <w:lang w:eastAsia="zh-CN"/>
        </w:rPr>
        <w:t xml:space="preserve">§ 281 až § 288 </w:t>
      </w:r>
      <w:r w:rsidRPr="005B2790">
        <w:rPr>
          <w:b/>
          <w:sz w:val="22"/>
          <w:szCs w:val="22"/>
          <w:lang w:eastAsia="zh-CN"/>
        </w:rPr>
        <w:t>Obchodného zákonníka vzťahujúcich sa na OVS a</w:t>
      </w:r>
      <w:r>
        <w:rPr>
          <w:b/>
          <w:sz w:val="22"/>
          <w:szCs w:val="22"/>
          <w:lang w:eastAsia="zh-CN"/>
        </w:rPr>
        <w:t>/alebo</w:t>
      </w:r>
      <w:r w:rsidRPr="005B2790">
        <w:rPr>
          <w:b/>
          <w:sz w:val="22"/>
          <w:szCs w:val="22"/>
          <w:lang w:eastAsia="zh-CN"/>
        </w:rPr>
        <w:t> </w:t>
      </w:r>
      <w:r>
        <w:rPr>
          <w:b/>
          <w:sz w:val="22"/>
          <w:szCs w:val="22"/>
          <w:lang w:eastAsia="zh-CN"/>
        </w:rPr>
        <w:t>podmienok</w:t>
      </w:r>
      <w:r w:rsidRPr="005B2790">
        <w:rPr>
          <w:b/>
          <w:sz w:val="22"/>
          <w:szCs w:val="22"/>
          <w:lang w:eastAsia="zh-CN"/>
        </w:rPr>
        <w:t xml:space="preserve"> poskytovateľa na vykonanie OVS</w:t>
      </w:r>
      <w:r>
        <w:rPr>
          <w:b/>
          <w:sz w:val="22"/>
          <w:szCs w:val="22"/>
          <w:lang w:eastAsia="zh-CN"/>
        </w:rPr>
        <w:t xml:space="preserve"> stanovených v tejto Príručke</w:t>
      </w:r>
      <w:r w:rsidRPr="005B2790">
        <w:rPr>
          <w:b/>
          <w:sz w:val="22"/>
          <w:szCs w:val="22"/>
          <w:lang w:eastAsia="zh-CN"/>
        </w:rPr>
        <w:t xml:space="preserve">, nebude </w:t>
      </w:r>
      <w:r w:rsidRPr="005B2790">
        <w:rPr>
          <w:b/>
          <w:sz w:val="22"/>
          <w:szCs w:val="22"/>
        </w:rPr>
        <w:t xml:space="preserve">so žiadateľom, ktorému bola schválená </w:t>
      </w:r>
      <w:proofErr w:type="spellStart"/>
      <w:r w:rsidRPr="005B2790">
        <w:rPr>
          <w:b/>
          <w:sz w:val="22"/>
          <w:szCs w:val="22"/>
        </w:rPr>
        <w:t>ŽoNFP</w:t>
      </w:r>
      <w:proofErr w:type="spellEnd"/>
      <w:r w:rsidRPr="005B2790">
        <w:rPr>
          <w:b/>
          <w:sz w:val="22"/>
          <w:szCs w:val="22"/>
        </w:rPr>
        <w:t>, podpísaná zmluva</w:t>
      </w:r>
      <w:r w:rsidRPr="005B2790">
        <w:rPr>
          <w:b/>
          <w:sz w:val="22"/>
          <w:szCs w:val="22"/>
          <w:lang w:eastAsia="zh-CN"/>
        </w:rPr>
        <w:t xml:space="preserve"> </w:t>
      </w:r>
      <w:r w:rsidRPr="005B2790">
        <w:rPr>
          <w:b/>
          <w:sz w:val="22"/>
          <w:szCs w:val="22"/>
        </w:rPr>
        <w:t>o poskytnutí</w:t>
      </w:r>
      <w:r w:rsidRPr="005B2790">
        <w:rPr>
          <w:b/>
          <w:sz w:val="22"/>
          <w:szCs w:val="22"/>
          <w:lang w:eastAsia="zh-CN"/>
        </w:rPr>
        <w:t xml:space="preserve"> NFP. V prípade zistenia porušenia OVS po uzat</w:t>
      </w:r>
      <w:smartTag w:uri="urn:schemas-microsoft-com:office:smarttags" w:element="PersonName">
        <w:r w:rsidRPr="005B2790">
          <w:rPr>
            <w:b/>
            <w:sz w:val="22"/>
            <w:szCs w:val="22"/>
            <w:lang w:eastAsia="zh-CN"/>
          </w:rPr>
          <w:t>vo</w:t>
        </w:r>
      </w:smartTag>
      <w:r w:rsidRPr="005B2790">
        <w:rPr>
          <w:b/>
          <w:sz w:val="22"/>
          <w:szCs w:val="22"/>
          <w:lang w:eastAsia="zh-CN"/>
        </w:rPr>
        <w:t>rení zmluvy o poskytnutí NFP bude prijímateľovi NFP krátený</w:t>
      </w:r>
      <w:r w:rsidRPr="005B2790">
        <w:rPr>
          <w:rStyle w:val="Odkaznapoznmkupodiarou"/>
          <w:sz w:val="20"/>
          <w:szCs w:val="20"/>
        </w:rPr>
        <w:footnoteReference w:id="9"/>
      </w:r>
      <w:r w:rsidRPr="005B2790">
        <w:rPr>
          <w:b/>
          <w:sz w:val="22"/>
          <w:szCs w:val="22"/>
          <w:lang w:eastAsia="zh-CN"/>
        </w:rPr>
        <w:t xml:space="preserve"> alebo vykonávateľ odstúpi od zmluvy o poskytnutí NFP s prijímateľom</w:t>
      </w:r>
      <w:r w:rsidRPr="005B2790">
        <w:rPr>
          <w:rStyle w:val="Odkaznapoznmkupodiarou"/>
          <w:sz w:val="20"/>
          <w:szCs w:val="20"/>
        </w:rPr>
        <w:footnoteReference w:id="10"/>
      </w:r>
      <w:r>
        <w:rPr>
          <w:b/>
          <w:sz w:val="22"/>
          <w:szCs w:val="22"/>
          <w:lang w:eastAsia="zh-CN"/>
        </w:rPr>
        <w:t>.</w:t>
      </w:r>
      <w:r w:rsidRPr="005B2790">
        <w:rPr>
          <w:b/>
          <w:sz w:val="22"/>
          <w:szCs w:val="22"/>
        </w:rPr>
        <w:t xml:space="preserve"> </w:t>
      </w:r>
    </w:p>
    <w:p w:rsidR="00642289" w:rsidRPr="005B2790" w:rsidRDefault="00642289" w:rsidP="00642289">
      <w:pPr>
        <w:spacing w:line="240" w:lineRule="auto"/>
        <w:rPr>
          <w:sz w:val="22"/>
          <w:szCs w:val="22"/>
        </w:rPr>
      </w:pPr>
    </w:p>
    <w:p w:rsidR="00642289" w:rsidRDefault="00642289" w:rsidP="00642289">
      <w:pPr>
        <w:spacing w:line="240" w:lineRule="auto"/>
        <w:rPr>
          <w:sz w:val="22"/>
          <w:szCs w:val="22"/>
        </w:rPr>
      </w:pPr>
      <w:r w:rsidRPr="005B2790">
        <w:rPr>
          <w:sz w:val="22"/>
          <w:szCs w:val="22"/>
        </w:rPr>
        <w:t>V nadväznosti na uvedené je žiadateľ (vyhlasovateľ OVS) povinný zabezpečiť pri OVS nasledovný postup:</w:t>
      </w:r>
    </w:p>
    <w:p w:rsidR="00642289" w:rsidRDefault="00642289" w:rsidP="00642289">
      <w:pPr>
        <w:spacing w:line="240" w:lineRule="auto"/>
        <w:rPr>
          <w:sz w:val="22"/>
          <w:szCs w:val="22"/>
        </w:rPr>
      </w:pPr>
    </w:p>
    <w:p w:rsidR="00642289" w:rsidRDefault="00642289" w:rsidP="00642289">
      <w:pPr>
        <w:spacing w:line="240" w:lineRule="auto"/>
        <w:ind w:left="180"/>
        <w:rPr>
          <w:sz w:val="22"/>
          <w:szCs w:val="22"/>
          <w:lang w:eastAsia="zh-CN"/>
        </w:rPr>
      </w:pPr>
      <w:r>
        <w:rPr>
          <w:sz w:val="22"/>
          <w:szCs w:val="22"/>
        </w:rPr>
        <w:t xml:space="preserve">V </w:t>
      </w:r>
      <w:r w:rsidRPr="005B2790">
        <w:rPr>
          <w:sz w:val="22"/>
          <w:szCs w:val="22"/>
        </w:rPr>
        <w:t xml:space="preserve">zmysle Obchodného zákonníka musí zabezpečiť vyhlásenie OVS a podmienok súťaže </w:t>
      </w:r>
      <w:r w:rsidRPr="005B2790">
        <w:rPr>
          <w:b/>
          <w:sz w:val="22"/>
          <w:szCs w:val="22"/>
          <w:lang w:eastAsia="zh-CN"/>
        </w:rPr>
        <w:t>verejne prístupným spôsobom</w:t>
      </w:r>
      <w:r w:rsidRPr="005B2790">
        <w:rPr>
          <w:sz w:val="22"/>
          <w:szCs w:val="22"/>
          <w:lang w:eastAsia="zh-CN"/>
        </w:rPr>
        <w:t xml:space="preserve"> </w:t>
      </w:r>
      <w:r w:rsidRPr="005B2790">
        <w:rPr>
          <w:b/>
          <w:sz w:val="22"/>
          <w:szCs w:val="22"/>
          <w:lang w:eastAsia="zh-CN"/>
        </w:rPr>
        <w:t xml:space="preserve">neurčitému okruhu osôb, t.j. </w:t>
      </w:r>
      <w:r w:rsidRPr="005B2790">
        <w:rPr>
          <w:sz w:val="22"/>
          <w:szCs w:val="22"/>
          <w:lang w:eastAsia="zh-CN"/>
        </w:rPr>
        <w:t>v printových médiách s celoslovenskou pôsobnosťou a/alebo</w:t>
      </w:r>
      <w:r w:rsidRPr="005B2790">
        <w:rPr>
          <w:b/>
          <w:sz w:val="22"/>
          <w:szCs w:val="22"/>
          <w:lang w:eastAsia="zh-CN"/>
        </w:rPr>
        <w:t xml:space="preserve"> </w:t>
      </w:r>
      <w:r w:rsidRPr="005B2790">
        <w:rPr>
          <w:sz w:val="22"/>
          <w:szCs w:val="22"/>
          <w:lang w:eastAsia="zh-CN"/>
        </w:rPr>
        <w:t>na internete (na webovej stránke žiadateľa, na elektronických stránkach spoločností poskytujúcich služby v oblasti informovania o vyhlásených obstarávaniach alebo na elektronických stránkach printových médií</w:t>
      </w:r>
      <w:r>
        <w:rPr>
          <w:sz w:val="22"/>
          <w:szCs w:val="22"/>
          <w:lang w:eastAsia="zh-CN"/>
        </w:rPr>
        <w:t xml:space="preserve">). </w:t>
      </w:r>
      <w:r w:rsidRPr="0053402C">
        <w:rPr>
          <w:b/>
          <w:sz w:val="22"/>
          <w:szCs w:val="22"/>
          <w:lang w:eastAsia="zh-CN"/>
        </w:rPr>
        <w:t xml:space="preserve">Výzva na podávanie návrhov na uzavretie zmluvy </w:t>
      </w:r>
      <w:r w:rsidRPr="00414494">
        <w:rPr>
          <w:b/>
          <w:sz w:val="22"/>
          <w:szCs w:val="22"/>
          <w:lang w:eastAsia="zh-CN"/>
        </w:rPr>
        <w:t>musí byť vyhlásená a zverejnená minimálne</w:t>
      </w:r>
      <w:r w:rsidRPr="0053402C">
        <w:rPr>
          <w:b/>
          <w:sz w:val="22"/>
          <w:szCs w:val="22"/>
          <w:lang w:eastAsia="zh-CN"/>
        </w:rPr>
        <w:t xml:space="preserve"> 15 kalendárnych dní</w:t>
      </w:r>
      <w:r>
        <w:rPr>
          <w:rStyle w:val="Odkaznapoznmkupodiarou"/>
          <w:b/>
          <w:sz w:val="22"/>
          <w:szCs w:val="22"/>
          <w:lang w:eastAsia="zh-CN"/>
        </w:rPr>
        <w:footnoteReference w:id="11"/>
      </w:r>
      <w:r w:rsidRPr="0053402C">
        <w:rPr>
          <w:b/>
          <w:sz w:val="22"/>
          <w:szCs w:val="22"/>
          <w:lang w:eastAsia="zh-CN"/>
        </w:rPr>
        <w:t xml:space="preserve"> pred </w:t>
      </w:r>
      <w:r>
        <w:rPr>
          <w:b/>
          <w:sz w:val="22"/>
          <w:szCs w:val="22"/>
          <w:lang w:eastAsia="zh-CN"/>
        </w:rPr>
        <w:t xml:space="preserve">uplynutím </w:t>
      </w:r>
      <w:r w:rsidRPr="0053402C">
        <w:rPr>
          <w:b/>
          <w:sz w:val="22"/>
          <w:szCs w:val="22"/>
          <w:lang w:eastAsia="zh-CN"/>
        </w:rPr>
        <w:t>lehot</w:t>
      </w:r>
      <w:r>
        <w:rPr>
          <w:b/>
          <w:sz w:val="22"/>
          <w:szCs w:val="22"/>
          <w:lang w:eastAsia="zh-CN"/>
        </w:rPr>
        <w:t>y</w:t>
      </w:r>
      <w:r w:rsidRPr="0053402C">
        <w:rPr>
          <w:b/>
          <w:sz w:val="22"/>
          <w:szCs w:val="22"/>
          <w:lang w:eastAsia="zh-CN"/>
        </w:rPr>
        <w:t xml:space="preserve"> na predkladanie návrhov na uzavretie zmluvy</w:t>
      </w:r>
      <w:r w:rsidRPr="00911A56">
        <w:rPr>
          <w:sz w:val="22"/>
          <w:szCs w:val="22"/>
          <w:lang w:eastAsia="zh-CN"/>
        </w:rPr>
        <w:t xml:space="preserve">. </w:t>
      </w:r>
      <w:r>
        <w:rPr>
          <w:sz w:val="22"/>
          <w:szCs w:val="22"/>
          <w:lang w:eastAsia="zh-CN"/>
        </w:rPr>
        <w:t>Výzva na podávanie návrhov na uzavretie zmluvy vyhlásená prostredníct</w:t>
      </w:r>
      <w:smartTag w:uri="urn:schemas-microsoft-com:office:smarttags" w:element="PersonName">
        <w:r>
          <w:rPr>
            <w:sz w:val="22"/>
            <w:szCs w:val="22"/>
            <w:lang w:eastAsia="zh-CN"/>
          </w:rPr>
          <w:t>vo</w:t>
        </w:r>
      </w:smartTag>
      <w:r>
        <w:rPr>
          <w:sz w:val="22"/>
          <w:szCs w:val="22"/>
          <w:lang w:eastAsia="zh-CN"/>
        </w:rPr>
        <w:t>m vlastnej webovej stránky žiadateľa musí byť zverejnená nepretržite, minimálne 15 kalendárnych dní.</w:t>
      </w:r>
    </w:p>
    <w:p w:rsidR="00642289" w:rsidRDefault="00642289" w:rsidP="00642289">
      <w:pPr>
        <w:spacing w:line="240" w:lineRule="auto"/>
        <w:ind w:left="180"/>
        <w:rPr>
          <w:sz w:val="22"/>
          <w:szCs w:val="22"/>
          <w:lang w:eastAsia="zh-CN"/>
        </w:rPr>
      </w:pPr>
      <w:r>
        <w:rPr>
          <w:sz w:val="22"/>
          <w:szCs w:val="22"/>
          <w:lang w:eastAsia="zh-CN"/>
        </w:rPr>
        <w:t xml:space="preserve">Na výzvy na podávanie návrhov na uzavretie zmluvy zverejnené iným spôsobom ako na vlastnej webovej stránke žiadateľa sa požiadavka nepretržitého zverejnenia nevzťahuje (tzn. je postačujúce jedno zverejnenie, a to minimálne 15 kalendárnych dní </w:t>
      </w:r>
      <w:r w:rsidRPr="0053402C">
        <w:rPr>
          <w:b/>
          <w:sz w:val="22"/>
          <w:szCs w:val="22"/>
          <w:lang w:eastAsia="zh-CN"/>
        </w:rPr>
        <w:t xml:space="preserve">pred </w:t>
      </w:r>
      <w:r>
        <w:rPr>
          <w:b/>
          <w:sz w:val="22"/>
          <w:szCs w:val="22"/>
          <w:lang w:eastAsia="zh-CN"/>
        </w:rPr>
        <w:t xml:space="preserve">uplynutím </w:t>
      </w:r>
      <w:r w:rsidRPr="0053402C">
        <w:rPr>
          <w:b/>
          <w:sz w:val="22"/>
          <w:szCs w:val="22"/>
          <w:lang w:eastAsia="zh-CN"/>
        </w:rPr>
        <w:t>lehot</w:t>
      </w:r>
      <w:r>
        <w:rPr>
          <w:b/>
          <w:sz w:val="22"/>
          <w:szCs w:val="22"/>
          <w:lang w:eastAsia="zh-CN"/>
        </w:rPr>
        <w:t>y</w:t>
      </w:r>
      <w:r w:rsidRPr="0053402C">
        <w:rPr>
          <w:b/>
          <w:sz w:val="22"/>
          <w:szCs w:val="22"/>
          <w:lang w:eastAsia="zh-CN"/>
        </w:rPr>
        <w:t xml:space="preserve"> na predkladanie návrhov na uzavretie zmluvy</w:t>
      </w:r>
      <w:r>
        <w:rPr>
          <w:b/>
          <w:sz w:val="22"/>
          <w:szCs w:val="22"/>
          <w:lang w:eastAsia="zh-CN"/>
        </w:rPr>
        <w:t>)</w:t>
      </w:r>
      <w:r>
        <w:rPr>
          <w:sz w:val="22"/>
          <w:szCs w:val="22"/>
          <w:lang w:eastAsia="zh-CN"/>
        </w:rPr>
        <w:t xml:space="preserve">. </w:t>
      </w:r>
    </w:p>
    <w:p w:rsidR="00642289" w:rsidRPr="005B2790" w:rsidRDefault="00642289" w:rsidP="00642289">
      <w:pPr>
        <w:spacing w:line="240" w:lineRule="auto"/>
        <w:ind w:left="180"/>
        <w:rPr>
          <w:sz w:val="22"/>
          <w:szCs w:val="22"/>
          <w:lang w:eastAsia="zh-CN"/>
        </w:rPr>
      </w:pPr>
    </w:p>
    <w:p w:rsidR="00642289" w:rsidRPr="005B2790" w:rsidRDefault="00642289" w:rsidP="00642289">
      <w:pPr>
        <w:numPr>
          <w:ilvl w:val="0"/>
          <w:numId w:val="7"/>
        </w:numPr>
        <w:tabs>
          <w:tab w:val="clear" w:pos="1669"/>
        </w:tabs>
        <w:spacing w:line="240" w:lineRule="auto"/>
        <w:ind w:left="540" w:hanging="360"/>
        <w:rPr>
          <w:sz w:val="22"/>
          <w:szCs w:val="22"/>
        </w:rPr>
      </w:pPr>
      <w:r w:rsidRPr="005B2790">
        <w:rPr>
          <w:sz w:val="22"/>
          <w:szCs w:val="22"/>
          <w:lang w:eastAsia="zh-CN"/>
        </w:rPr>
        <w:t>V zmysle Obchodného zákonníka</w:t>
      </w:r>
      <w:r w:rsidRPr="005B2790">
        <w:rPr>
          <w:b/>
          <w:sz w:val="22"/>
          <w:szCs w:val="22"/>
          <w:lang w:eastAsia="zh-CN"/>
        </w:rPr>
        <w:t xml:space="preserve"> podmienky vyhlásenej OVS musia obsahovať</w:t>
      </w:r>
      <w:r w:rsidRPr="005B2790">
        <w:rPr>
          <w:sz w:val="22"/>
          <w:szCs w:val="22"/>
          <w:lang w:eastAsia="zh-CN"/>
        </w:rPr>
        <w:t xml:space="preserve"> </w:t>
      </w:r>
      <w:r w:rsidRPr="005B2790">
        <w:rPr>
          <w:b/>
          <w:sz w:val="22"/>
          <w:szCs w:val="22"/>
          <w:lang w:eastAsia="zh-CN"/>
        </w:rPr>
        <w:t>najmä</w:t>
      </w:r>
      <w:r w:rsidRPr="005B2790">
        <w:rPr>
          <w:sz w:val="22"/>
          <w:szCs w:val="22"/>
          <w:lang w:eastAsia="zh-CN"/>
        </w:rPr>
        <w:t xml:space="preserve"> – kompletné a správne identifikačné údaje </w:t>
      </w:r>
      <w:r>
        <w:rPr>
          <w:sz w:val="22"/>
          <w:szCs w:val="22"/>
          <w:lang w:eastAsia="zh-CN"/>
        </w:rPr>
        <w:t>žiadateľa</w:t>
      </w:r>
      <w:r w:rsidRPr="005B2790">
        <w:rPr>
          <w:sz w:val="22"/>
          <w:szCs w:val="22"/>
          <w:lang w:eastAsia="zh-CN"/>
        </w:rPr>
        <w:t xml:space="preserve"> (</w:t>
      </w:r>
      <w:r>
        <w:rPr>
          <w:sz w:val="22"/>
          <w:szCs w:val="22"/>
          <w:lang w:eastAsia="zh-CN"/>
        </w:rPr>
        <w:t>obchodné meno/názov, IČO, adresa sídla, príp. kontaktné miesta</w:t>
      </w:r>
      <w:r w:rsidRPr="005B2790">
        <w:rPr>
          <w:sz w:val="22"/>
          <w:szCs w:val="22"/>
          <w:lang w:eastAsia="zh-CN"/>
        </w:rPr>
        <w:t xml:space="preserve">), všeobecné </w:t>
      </w:r>
      <w:r>
        <w:rPr>
          <w:sz w:val="22"/>
          <w:szCs w:val="22"/>
          <w:lang w:eastAsia="zh-CN"/>
        </w:rPr>
        <w:t xml:space="preserve">vymedzenie </w:t>
      </w:r>
      <w:r w:rsidRPr="005B2790">
        <w:rPr>
          <w:sz w:val="22"/>
          <w:szCs w:val="22"/>
          <w:lang w:eastAsia="zh-CN"/>
        </w:rPr>
        <w:t>predmetu zákazky (napr. investičný celok na určitú výrobu</w:t>
      </w:r>
      <w:r>
        <w:rPr>
          <w:sz w:val="22"/>
          <w:szCs w:val="22"/>
          <w:lang w:eastAsia="zh-CN"/>
        </w:rPr>
        <w:t xml:space="preserve"> - pričom opis požadovaného predmetu by mal byť dostatočne všeobecný; </w:t>
      </w:r>
      <w:r>
        <w:rPr>
          <w:sz w:val="22"/>
          <w:szCs w:val="22"/>
          <w:lang w:eastAsia="zh-CN"/>
        </w:rPr>
        <w:lastRenderedPageBreak/>
        <w:t>ochranné známky, patenty, typy, určitý pô</w:t>
      </w:r>
      <w:smartTag w:uri="urn:schemas-microsoft-com:office:smarttags" w:element="PersonName">
        <w:r>
          <w:rPr>
            <w:sz w:val="22"/>
            <w:szCs w:val="22"/>
            <w:lang w:eastAsia="zh-CN"/>
          </w:rPr>
          <w:t>vo</w:t>
        </w:r>
      </w:smartTag>
      <w:r>
        <w:rPr>
          <w:sz w:val="22"/>
          <w:szCs w:val="22"/>
          <w:lang w:eastAsia="zh-CN"/>
        </w:rPr>
        <w:t>d tovaru, výrobku alebo výrobu; opis by sa nemal od</w:t>
      </w:r>
      <w:smartTag w:uri="urn:schemas-microsoft-com:office:smarttags" w:element="PersonName">
        <w:r>
          <w:rPr>
            <w:sz w:val="22"/>
            <w:szCs w:val="22"/>
            <w:lang w:eastAsia="zh-CN"/>
          </w:rPr>
          <w:t>vo</w:t>
        </w:r>
      </w:smartTag>
      <w:r>
        <w:rPr>
          <w:sz w:val="22"/>
          <w:szCs w:val="22"/>
          <w:lang w:eastAsia="zh-CN"/>
        </w:rPr>
        <w:t>lávať na konkrétnu výrobnú značku alebo určitý postup, ibaže by bolo použité slovné spojenie „alebo rovnocenný“)</w:t>
      </w:r>
      <w:r w:rsidRPr="005B2790">
        <w:rPr>
          <w:sz w:val="22"/>
          <w:szCs w:val="22"/>
          <w:lang w:eastAsia="zh-CN"/>
        </w:rPr>
        <w:t>, ďalšie zmluvné podmienky</w:t>
      </w:r>
      <w:r>
        <w:rPr>
          <w:sz w:val="22"/>
          <w:szCs w:val="22"/>
          <w:lang w:eastAsia="zh-CN"/>
        </w:rPr>
        <w:t>,</w:t>
      </w:r>
      <w:r w:rsidRPr="005B2790">
        <w:rPr>
          <w:sz w:val="22"/>
          <w:szCs w:val="22"/>
          <w:lang w:eastAsia="zh-CN"/>
        </w:rPr>
        <w:t xml:space="preserve"> bez ktorých nie je navrhovateľ ochotný zmluvu s dodávateľom uzavrieť</w:t>
      </w:r>
      <w:r>
        <w:rPr>
          <w:sz w:val="22"/>
          <w:szCs w:val="22"/>
          <w:lang w:eastAsia="zh-CN"/>
        </w:rPr>
        <w:t xml:space="preserve"> a na ktorých trvá</w:t>
      </w:r>
      <w:r w:rsidRPr="005B2790">
        <w:rPr>
          <w:sz w:val="22"/>
          <w:szCs w:val="22"/>
          <w:lang w:eastAsia="zh-CN"/>
        </w:rPr>
        <w:t xml:space="preserve"> (napr. výrobná kapacita, poskytnutie úveru</w:t>
      </w:r>
      <w:r>
        <w:rPr>
          <w:sz w:val="22"/>
          <w:szCs w:val="22"/>
          <w:lang w:eastAsia="zh-CN"/>
        </w:rPr>
        <w:t>, fakturačné, dodacie podmienky, poskytnutie záručnej doby</w:t>
      </w:r>
      <w:r w:rsidRPr="005B2790">
        <w:rPr>
          <w:sz w:val="22"/>
          <w:szCs w:val="22"/>
          <w:lang w:eastAsia="zh-CN"/>
        </w:rPr>
        <w:t>), miesto a</w:t>
      </w:r>
      <w:r>
        <w:rPr>
          <w:sz w:val="22"/>
          <w:szCs w:val="22"/>
          <w:lang w:eastAsia="zh-CN"/>
        </w:rPr>
        <w:t> </w:t>
      </w:r>
      <w:r w:rsidRPr="005B2790">
        <w:rPr>
          <w:sz w:val="22"/>
          <w:szCs w:val="22"/>
          <w:lang w:eastAsia="zh-CN"/>
        </w:rPr>
        <w:t>spôsob</w:t>
      </w:r>
      <w:r>
        <w:rPr>
          <w:sz w:val="22"/>
          <w:szCs w:val="22"/>
          <w:lang w:eastAsia="zh-CN"/>
        </w:rPr>
        <w:t xml:space="preserve"> (napr. osobne, poštou, kuriérom v zalepenej obálke označenej „OVS – neotvárať“, elektronicky a pod.)</w:t>
      </w:r>
      <w:r w:rsidRPr="005B2790">
        <w:rPr>
          <w:sz w:val="22"/>
          <w:szCs w:val="22"/>
          <w:lang w:eastAsia="zh-CN"/>
        </w:rPr>
        <w:t xml:space="preserve"> doručenia návrhov, lehotu na podávanie návrhov a lehotu na oznámenie vybraného návrhu. </w:t>
      </w:r>
      <w:r w:rsidRPr="00424EF5">
        <w:rPr>
          <w:sz w:val="22"/>
          <w:szCs w:val="22"/>
        </w:rPr>
        <w:t xml:space="preserve">V prípade, ak vyhlasovateľ trvá na vlastnom obsahu a štruktúre zmluvy (napr. trvá na konkrétnych fakturačných, dodacích, reklamačných a/alebo iných podmienkach), je povinný </w:t>
      </w:r>
      <w:smartTag w:uri="urn:schemas-microsoft-com:office:smarttags" w:element="PersonName">
        <w:r w:rsidRPr="00424EF5">
          <w:rPr>
            <w:sz w:val="22"/>
            <w:szCs w:val="22"/>
          </w:rPr>
          <w:t>vo</w:t>
        </w:r>
      </w:smartTag>
      <w:r w:rsidRPr="00424EF5">
        <w:rPr>
          <w:sz w:val="22"/>
          <w:szCs w:val="22"/>
        </w:rPr>
        <w:t xml:space="preserve"> výzve túto skutočnosť uviesť, pričom ako súčasť podmienok súťaže je v tomto prípade povinný požadovaný text zmluvy uverejniť súčasne s výz</w:t>
      </w:r>
      <w:smartTag w:uri="urn:schemas-microsoft-com:office:smarttags" w:element="PersonName">
        <w:r w:rsidRPr="00424EF5">
          <w:rPr>
            <w:sz w:val="22"/>
            <w:szCs w:val="22"/>
          </w:rPr>
          <w:t>vo</w:t>
        </w:r>
      </w:smartTag>
      <w:r w:rsidRPr="00424EF5">
        <w:rPr>
          <w:sz w:val="22"/>
          <w:szCs w:val="22"/>
        </w:rPr>
        <w:t>u na predkladanie návrhov.</w:t>
      </w:r>
    </w:p>
    <w:p w:rsidR="00642289" w:rsidRPr="005B2790" w:rsidRDefault="00642289" w:rsidP="00642289">
      <w:pPr>
        <w:spacing w:line="240" w:lineRule="auto"/>
        <w:ind w:left="540"/>
        <w:rPr>
          <w:sz w:val="22"/>
          <w:szCs w:val="22"/>
          <w:lang w:eastAsia="zh-CN"/>
        </w:rPr>
      </w:pPr>
    </w:p>
    <w:p w:rsidR="00642289" w:rsidRPr="005B2790" w:rsidRDefault="00642289" w:rsidP="00642289">
      <w:pPr>
        <w:numPr>
          <w:ilvl w:val="0"/>
          <w:numId w:val="7"/>
        </w:numPr>
        <w:tabs>
          <w:tab w:val="clear" w:pos="1669"/>
        </w:tabs>
        <w:spacing w:line="240" w:lineRule="auto"/>
        <w:ind w:left="540" w:hanging="360"/>
        <w:rPr>
          <w:sz w:val="22"/>
          <w:szCs w:val="22"/>
          <w:lang w:eastAsia="zh-CN"/>
        </w:rPr>
      </w:pPr>
      <w:r w:rsidRPr="005B2790">
        <w:rPr>
          <w:sz w:val="22"/>
          <w:szCs w:val="22"/>
          <w:lang w:eastAsia="zh-CN"/>
        </w:rPr>
        <w:t xml:space="preserve">Poskytovateľ </w:t>
      </w:r>
      <w:r w:rsidRPr="005B2790">
        <w:rPr>
          <w:b/>
          <w:sz w:val="22"/>
          <w:szCs w:val="22"/>
          <w:lang w:eastAsia="zh-CN"/>
        </w:rPr>
        <w:t>zároveň požaduje,</w:t>
      </w:r>
      <w:r w:rsidRPr="005B2790">
        <w:rPr>
          <w:sz w:val="22"/>
          <w:szCs w:val="22"/>
          <w:lang w:eastAsia="zh-CN"/>
        </w:rPr>
        <w:t xml:space="preserve"> aby </w:t>
      </w:r>
      <w:r w:rsidRPr="00911A56">
        <w:rPr>
          <w:sz w:val="22"/>
          <w:szCs w:val="22"/>
          <w:lang w:eastAsia="zh-CN"/>
        </w:rPr>
        <w:t xml:space="preserve">podmienky vyhlásenej OVS obsahovali </w:t>
      </w:r>
      <w:r w:rsidRPr="00911A56">
        <w:rPr>
          <w:b/>
          <w:sz w:val="22"/>
          <w:szCs w:val="22"/>
          <w:lang w:eastAsia="zh-CN"/>
        </w:rPr>
        <w:t xml:space="preserve">aj spôsob výberu najvhodnejšieho z predložených návrhov </w:t>
      </w:r>
      <w:r w:rsidRPr="00911A56">
        <w:rPr>
          <w:sz w:val="22"/>
          <w:szCs w:val="22"/>
          <w:lang w:eastAsia="zh-CN"/>
        </w:rPr>
        <w:t>(</w:t>
      </w:r>
      <w:smartTag w:uri="urn:schemas-microsoft-com:office:smarttags" w:element="PersonName">
        <w:r w:rsidRPr="00911A56">
          <w:rPr>
            <w:sz w:val="22"/>
            <w:szCs w:val="22"/>
            <w:lang w:eastAsia="zh-CN"/>
          </w:rPr>
          <w:t>vo</w:t>
        </w:r>
      </w:smartTag>
      <w:r w:rsidRPr="00911A56">
        <w:rPr>
          <w:sz w:val="22"/>
          <w:szCs w:val="22"/>
          <w:lang w:eastAsia="zh-CN"/>
        </w:rPr>
        <w:t xml:space="preserve"> väzbe na § 286, ods. (1))</w:t>
      </w:r>
      <w:r>
        <w:rPr>
          <w:sz w:val="22"/>
          <w:szCs w:val="22"/>
          <w:lang w:eastAsia="zh-CN"/>
        </w:rPr>
        <w:t>,</w:t>
      </w:r>
      <w:r w:rsidRPr="00911A56">
        <w:rPr>
          <w:b/>
          <w:sz w:val="22"/>
          <w:szCs w:val="22"/>
          <w:lang w:eastAsia="zh-CN"/>
        </w:rPr>
        <w:t xml:space="preserve"> </w:t>
      </w:r>
      <w:r>
        <w:rPr>
          <w:sz w:val="22"/>
          <w:szCs w:val="22"/>
          <w:lang w:eastAsia="zh-CN"/>
        </w:rPr>
        <w:t xml:space="preserve">pri ktorom žiadateľ prihliada najmä na hospodárnosť a efektívnosť využitia finančných prostriedkov, ako aj stanovenie váh jednotlivých kritérií. </w:t>
      </w:r>
      <w:r w:rsidRPr="00911A56">
        <w:rPr>
          <w:b/>
          <w:sz w:val="22"/>
          <w:szCs w:val="22"/>
          <w:lang w:eastAsia="zh-CN"/>
        </w:rPr>
        <w:t>Odporúčame</w:t>
      </w:r>
      <w:r w:rsidRPr="005B2790">
        <w:rPr>
          <w:b/>
          <w:sz w:val="22"/>
          <w:szCs w:val="22"/>
          <w:lang w:eastAsia="zh-CN"/>
        </w:rPr>
        <w:t xml:space="preserve">, aby zmluva s dodávateľom  obsahovala zmluvnú pokutu </w:t>
      </w:r>
      <w:smartTag w:uri="urn:schemas-microsoft-com:office:smarttags" w:element="PersonName">
        <w:r w:rsidRPr="005B2790">
          <w:rPr>
            <w:b/>
            <w:sz w:val="22"/>
            <w:szCs w:val="22"/>
            <w:lang w:eastAsia="zh-CN"/>
          </w:rPr>
          <w:t>vo</w:t>
        </w:r>
      </w:smartTag>
      <w:r w:rsidRPr="005B2790">
        <w:rPr>
          <w:b/>
          <w:sz w:val="22"/>
          <w:szCs w:val="22"/>
          <w:lang w:eastAsia="zh-CN"/>
        </w:rPr>
        <w:t xml:space="preserve"> vzťahu k dodávateľovi za nesplnenie zmluvných podmienok, avšak zmluva musí obsahovať povinnosť dodávateľa predkladať elektronickú verziu (</w:t>
      </w:r>
      <w:smartTag w:uri="urn:schemas-microsoft-com:office:smarttags" w:element="PersonName">
        <w:r w:rsidRPr="005B2790">
          <w:rPr>
            <w:b/>
            <w:sz w:val="22"/>
            <w:szCs w:val="22"/>
            <w:lang w:eastAsia="zh-CN"/>
          </w:rPr>
          <w:t>vo</w:t>
        </w:r>
      </w:smartTag>
      <w:r w:rsidRPr="005B2790">
        <w:rPr>
          <w:b/>
          <w:sz w:val="22"/>
          <w:szCs w:val="22"/>
          <w:lang w:eastAsia="zh-CN"/>
        </w:rPr>
        <w:t xml:space="preserve"> formáte MS Excel) podrobného rozpočtu</w:t>
      </w:r>
      <w:r w:rsidRPr="005B2790">
        <w:rPr>
          <w:rStyle w:val="Odkaznapoznmkupodiarou"/>
          <w:b/>
          <w:sz w:val="22"/>
          <w:szCs w:val="22"/>
          <w:lang w:eastAsia="zh-CN"/>
        </w:rPr>
        <w:footnoteReference w:id="12"/>
      </w:r>
      <w:r w:rsidRPr="005B2790">
        <w:rPr>
          <w:b/>
          <w:sz w:val="22"/>
          <w:szCs w:val="22"/>
          <w:lang w:eastAsia="zh-CN"/>
        </w:rPr>
        <w:t xml:space="preserve">. </w:t>
      </w:r>
    </w:p>
    <w:p w:rsidR="00642289" w:rsidRPr="000855CE" w:rsidRDefault="00642289" w:rsidP="00642289">
      <w:pPr>
        <w:spacing w:line="240" w:lineRule="auto"/>
        <w:ind w:left="708" w:hanging="360"/>
        <w:rPr>
          <w:i/>
          <w:sz w:val="22"/>
          <w:szCs w:val="22"/>
          <w:lang w:eastAsia="zh-CN"/>
        </w:rPr>
      </w:pPr>
    </w:p>
    <w:p w:rsidR="00642289" w:rsidRPr="006743BB" w:rsidRDefault="00642289" w:rsidP="00642289">
      <w:pPr>
        <w:spacing w:line="240" w:lineRule="auto"/>
        <w:ind w:left="540" w:firstLine="12"/>
        <w:rPr>
          <w:i/>
          <w:sz w:val="22"/>
          <w:szCs w:val="22"/>
          <w:lang w:eastAsia="zh-CN"/>
        </w:rPr>
      </w:pPr>
      <w:r>
        <w:rPr>
          <w:i/>
          <w:sz w:val="22"/>
          <w:szCs w:val="22"/>
          <w:lang w:eastAsia="zh-CN"/>
        </w:rPr>
        <w:t xml:space="preserve">Žiadateľ je stanovenými podmienkami vyhlásenej OVS (vrátane fakultatívnych, t.j. podmienok stanovených nad rámec požadovaných Obchodným zákonníkom) viazaný. </w:t>
      </w:r>
      <w:r w:rsidRPr="005B2790">
        <w:rPr>
          <w:i/>
          <w:sz w:val="22"/>
          <w:szCs w:val="22"/>
          <w:lang w:eastAsia="zh-CN"/>
        </w:rPr>
        <w:t xml:space="preserve">V zmysle § 283 Obchodného zákonníka vyhlasovateľ </w:t>
      </w:r>
      <w:r>
        <w:rPr>
          <w:i/>
          <w:sz w:val="22"/>
          <w:szCs w:val="22"/>
          <w:lang w:eastAsia="zh-CN"/>
        </w:rPr>
        <w:t>OVS</w:t>
      </w:r>
      <w:r w:rsidRPr="005B2790">
        <w:rPr>
          <w:i/>
          <w:sz w:val="22"/>
          <w:szCs w:val="22"/>
          <w:lang w:eastAsia="zh-CN"/>
        </w:rPr>
        <w:t xml:space="preserve"> (žiadateľ) nemôže uverejnené </w:t>
      </w:r>
      <w:r w:rsidRPr="00911A56">
        <w:rPr>
          <w:i/>
          <w:sz w:val="22"/>
          <w:szCs w:val="22"/>
          <w:lang w:eastAsia="zh-CN"/>
        </w:rPr>
        <w:t>podmienky súťaže meniť alebo súťaž zrušiť, ibaže si toto prá</w:t>
      </w:r>
      <w:smartTag w:uri="urn:schemas-microsoft-com:office:smarttags" w:element="PersonName">
        <w:r w:rsidRPr="00911A56">
          <w:rPr>
            <w:i/>
            <w:sz w:val="22"/>
            <w:szCs w:val="22"/>
            <w:lang w:eastAsia="zh-CN"/>
          </w:rPr>
          <w:t>vo</w:t>
        </w:r>
      </w:smartTag>
      <w:r w:rsidRPr="00911A56">
        <w:rPr>
          <w:i/>
          <w:sz w:val="22"/>
          <w:szCs w:val="22"/>
          <w:lang w:eastAsia="zh-CN"/>
        </w:rPr>
        <w:t xml:space="preserve"> v uverejnených podmienkach súťaže vyhradil</w:t>
      </w:r>
      <w:r>
        <w:rPr>
          <w:i/>
          <w:sz w:val="22"/>
          <w:szCs w:val="22"/>
          <w:lang w:eastAsia="zh-CN"/>
        </w:rPr>
        <w:t xml:space="preserve"> a zmenu alebo zrušenie uverejnil spôsobom, ktorým vyhlásil podmienky súťaže</w:t>
      </w:r>
      <w:r w:rsidRPr="00911A56">
        <w:rPr>
          <w:i/>
          <w:sz w:val="22"/>
          <w:szCs w:val="22"/>
          <w:lang w:eastAsia="zh-CN"/>
        </w:rPr>
        <w:t>. Nakoľko zmena podmienok súťaže</w:t>
      </w:r>
      <w:r w:rsidRPr="006743BB">
        <w:rPr>
          <w:i/>
          <w:sz w:val="22"/>
          <w:szCs w:val="22"/>
          <w:lang w:eastAsia="zh-CN"/>
        </w:rPr>
        <w:t xml:space="preserve"> príťažli</w:t>
      </w:r>
      <w:smartTag w:uri="urn:schemas-microsoft-com:office:smarttags" w:element="PersonName">
        <w:r w:rsidRPr="006743BB">
          <w:rPr>
            <w:i/>
            <w:sz w:val="22"/>
            <w:szCs w:val="22"/>
            <w:lang w:eastAsia="zh-CN"/>
          </w:rPr>
          <w:t>vo</w:t>
        </w:r>
      </w:smartTag>
      <w:r w:rsidRPr="006743BB">
        <w:rPr>
          <w:i/>
          <w:sz w:val="22"/>
          <w:szCs w:val="22"/>
          <w:lang w:eastAsia="zh-CN"/>
        </w:rPr>
        <w:t xml:space="preserve">sť súťaže značne znehodnocuje a tým sa môže znížiť okruh záujemcov o súťaž, </w:t>
      </w:r>
      <w:r w:rsidRPr="006743BB">
        <w:rPr>
          <w:b/>
          <w:i/>
          <w:sz w:val="22"/>
          <w:szCs w:val="22"/>
          <w:lang w:eastAsia="zh-CN"/>
        </w:rPr>
        <w:t>poskytovateľ neodporúča žiadateľovi pri vyhlásení OVS postupovať v zmysle § 283 Obchodného zákonníka.</w:t>
      </w:r>
      <w:r>
        <w:rPr>
          <w:b/>
          <w:i/>
          <w:sz w:val="22"/>
          <w:szCs w:val="22"/>
          <w:lang w:eastAsia="zh-CN"/>
        </w:rPr>
        <w:t xml:space="preserve"> </w:t>
      </w:r>
      <w:r w:rsidRPr="006743BB">
        <w:rPr>
          <w:i/>
          <w:sz w:val="22"/>
          <w:szCs w:val="22"/>
          <w:lang w:eastAsia="zh-CN"/>
        </w:rPr>
        <w:t xml:space="preserve">Vykonávateľ v súčinnosti s poskytovateľom pri kontrole OVS zváži opodstatnenosť takejto prípadnej zmeny.   </w:t>
      </w:r>
    </w:p>
    <w:p w:rsidR="00642289" w:rsidRPr="000855CE" w:rsidRDefault="00642289" w:rsidP="00642289">
      <w:pPr>
        <w:spacing w:line="240" w:lineRule="auto"/>
        <w:ind w:left="708" w:hanging="360"/>
        <w:rPr>
          <w:sz w:val="22"/>
          <w:szCs w:val="22"/>
          <w:lang w:eastAsia="zh-CN"/>
        </w:rPr>
      </w:pPr>
    </w:p>
    <w:p w:rsidR="00642289" w:rsidRPr="005B2790" w:rsidRDefault="00642289" w:rsidP="00642289">
      <w:pPr>
        <w:numPr>
          <w:ilvl w:val="0"/>
          <w:numId w:val="7"/>
        </w:numPr>
        <w:tabs>
          <w:tab w:val="clear" w:pos="1669"/>
        </w:tabs>
        <w:spacing w:line="240" w:lineRule="auto"/>
        <w:ind w:left="540" w:hanging="360"/>
        <w:rPr>
          <w:sz w:val="22"/>
          <w:szCs w:val="22"/>
          <w:lang w:eastAsia="zh-CN"/>
        </w:rPr>
      </w:pPr>
      <w:r w:rsidRPr="005B2790">
        <w:rPr>
          <w:sz w:val="22"/>
          <w:szCs w:val="22"/>
          <w:lang w:eastAsia="zh-CN"/>
        </w:rPr>
        <w:t xml:space="preserve">V zmysle Obchodného zákonníka, </w:t>
      </w:r>
      <w:r w:rsidRPr="005B2790">
        <w:rPr>
          <w:b/>
          <w:sz w:val="22"/>
          <w:szCs w:val="22"/>
          <w:lang w:eastAsia="zh-CN"/>
        </w:rPr>
        <w:t xml:space="preserve">predložené </w:t>
      </w:r>
      <w:r w:rsidRPr="005B2790">
        <w:rPr>
          <w:b/>
          <w:sz w:val="22"/>
          <w:szCs w:val="22"/>
        </w:rPr>
        <w:t>návrhy v rámci OVS môže žiadateľ zahrnúť do súťaže len</w:t>
      </w:r>
      <w:r w:rsidRPr="005B2790">
        <w:rPr>
          <w:sz w:val="22"/>
          <w:szCs w:val="22"/>
        </w:rPr>
        <w:t xml:space="preserve"> </w:t>
      </w:r>
      <w:r w:rsidRPr="005B2790">
        <w:rPr>
          <w:b/>
          <w:sz w:val="22"/>
          <w:szCs w:val="22"/>
        </w:rPr>
        <w:t>za predpokladu</w:t>
      </w:r>
      <w:r w:rsidRPr="005B2790">
        <w:rPr>
          <w:sz w:val="22"/>
          <w:szCs w:val="22"/>
        </w:rPr>
        <w:t xml:space="preserve">, že ich obsah zodpovedá uverejneným podmienkam súťaže a zároveň za predpokladu, že </w:t>
      </w:r>
      <w:r>
        <w:rPr>
          <w:sz w:val="22"/>
          <w:szCs w:val="22"/>
        </w:rPr>
        <w:t xml:space="preserve">návrhy </w:t>
      </w:r>
      <w:r w:rsidRPr="005B2790">
        <w:rPr>
          <w:sz w:val="22"/>
          <w:szCs w:val="22"/>
        </w:rPr>
        <w:t xml:space="preserve"> boli predložené v lehote určenej v podmienkach súťaže. </w:t>
      </w:r>
      <w:r>
        <w:rPr>
          <w:sz w:val="22"/>
          <w:szCs w:val="22"/>
        </w:rPr>
        <w:t xml:space="preserve">Od podmienok súťaže sa návrhy môžu odchýliť len v rozsahu, ktorý podmienky súťaže pripúšťajú. </w:t>
      </w:r>
    </w:p>
    <w:p w:rsidR="00642289" w:rsidRPr="005B2790" w:rsidRDefault="00642289" w:rsidP="00642289">
      <w:pPr>
        <w:widowControl/>
        <w:adjustRightInd/>
        <w:spacing w:line="0" w:lineRule="atLeast"/>
        <w:ind w:left="709" w:hanging="360"/>
        <w:textAlignment w:val="auto"/>
        <w:rPr>
          <w:sz w:val="22"/>
          <w:szCs w:val="22"/>
        </w:rPr>
      </w:pPr>
    </w:p>
    <w:p w:rsidR="00642289" w:rsidRPr="005B2790" w:rsidRDefault="00642289" w:rsidP="00642289">
      <w:pPr>
        <w:numPr>
          <w:ilvl w:val="0"/>
          <w:numId w:val="7"/>
        </w:numPr>
        <w:tabs>
          <w:tab w:val="clear" w:pos="1669"/>
        </w:tabs>
        <w:spacing w:line="240" w:lineRule="auto"/>
        <w:ind w:left="540" w:hanging="360"/>
        <w:rPr>
          <w:b/>
          <w:sz w:val="22"/>
          <w:szCs w:val="22"/>
          <w:lang w:eastAsia="zh-CN"/>
        </w:rPr>
      </w:pPr>
      <w:r w:rsidRPr="005B2790">
        <w:rPr>
          <w:sz w:val="22"/>
          <w:szCs w:val="22"/>
          <w:lang w:eastAsia="zh-CN"/>
        </w:rPr>
        <w:t>V</w:t>
      </w:r>
      <w:r>
        <w:rPr>
          <w:sz w:val="22"/>
          <w:szCs w:val="22"/>
          <w:lang w:eastAsia="zh-CN"/>
        </w:rPr>
        <w:t> </w:t>
      </w:r>
      <w:r w:rsidRPr="005B2790">
        <w:rPr>
          <w:sz w:val="22"/>
          <w:szCs w:val="22"/>
          <w:lang w:eastAsia="zh-CN"/>
        </w:rPr>
        <w:t>zmysle</w:t>
      </w:r>
      <w:r>
        <w:rPr>
          <w:sz w:val="22"/>
          <w:szCs w:val="22"/>
          <w:lang w:eastAsia="zh-CN"/>
        </w:rPr>
        <w:t xml:space="preserve"> § 286</w:t>
      </w:r>
      <w:r w:rsidRPr="005B2790">
        <w:rPr>
          <w:sz w:val="22"/>
          <w:szCs w:val="22"/>
          <w:lang w:eastAsia="zh-CN"/>
        </w:rPr>
        <w:t xml:space="preserve"> Obchodného zákonníka, žiadateľ vyberie najvhodnejší z predložených návrhov</w:t>
      </w:r>
      <w:r w:rsidRPr="005B2790">
        <w:rPr>
          <w:b/>
          <w:sz w:val="22"/>
          <w:szCs w:val="22"/>
          <w:lang w:eastAsia="zh-CN"/>
        </w:rPr>
        <w:t xml:space="preserve"> spôsobom, ktorý je zverejnený v podmienkach súťaže</w:t>
      </w:r>
      <w:r w:rsidRPr="005B2790">
        <w:rPr>
          <w:sz w:val="22"/>
          <w:szCs w:val="22"/>
          <w:lang w:eastAsia="zh-CN"/>
        </w:rPr>
        <w:t xml:space="preserve"> (viď. bod </w:t>
      </w:r>
      <w:smartTag w:uri="urn:schemas-microsoft-com:office:smarttags" w:element="metricconverter">
        <w:smartTagPr>
          <w:attr w:name="ProductID" w:val="2 a"/>
        </w:smartTagPr>
        <w:r w:rsidRPr="005B2790">
          <w:rPr>
            <w:sz w:val="22"/>
            <w:szCs w:val="22"/>
            <w:lang w:eastAsia="zh-CN"/>
          </w:rPr>
          <w:t>2</w:t>
        </w:r>
        <w:r>
          <w:rPr>
            <w:sz w:val="22"/>
            <w:szCs w:val="22"/>
            <w:lang w:eastAsia="zh-CN"/>
          </w:rPr>
          <w:t xml:space="preserve"> a</w:t>
        </w:r>
      </w:smartTag>
      <w:r>
        <w:rPr>
          <w:sz w:val="22"/>
          <w:szCs w:val="22"/>
          <w:lang w:eastAsia="zh-CN"/>
        </w:rPr>
        <w:t xml:space="preserve"> 3</w:t>
      </w:r>
      <w:r w:rsidRPr="005B2790">
        <w:rPr>
          <w:sz w:val="22"/>
          <w:szCs w:val="22"/>
          <w:lang w:eastAsia="zh-CN"/>
        </w:rPr>
        <w:t>).</w:t>
      </w:r>
      <w:r>
        <w:rPr>
          <w:sz w:val="22"/>
          <w:szCs w:val="22"/>
          <w:lang w:eastAsia="zh-CN"/>
        </w:rPr>
        <w:t xml:space="preserve"> Výber</w:t>
      </w:r>
      <w:r w:rsidRPr="005B2790">
        <w:rPr>
          <w:sz w:val="22"/>
          <w:szCs w:val="22"/>
          <w:lang w:eastAsia="zh-CN"/>
        </w:rPr>
        <w:t xml:space="preserve"> najvhodnejšieho návrhu musí žiadateľ vykonať </w:t>
      </w:r>
      <w:r w:rsidRPr="005B2790">
        <w:rPr>
          <w:b/>
          <w:sz w:val="22"/>
          <w:szCs w:val="22"/>
          <w:lang w:eastAsia="zh-CN"/>
        </w:rPr>
        <w:t xml:space="preserve">v lehote, ktorá je stanovená v podmienkach súťaže, nie však v lehote dlhšej ako je 10 kalendárnych dní od </w:t>
      </w:r>
      <w:r>
        <w:rPr>
          <w:b/>
          <w:sz w:val="22"/>
          <w:szCs w:val="22"/>
          <w:lang w:eastAsia="zh-CN"/>
        </w:rPr>
        <w:t xml:space="preserve"> uplynutia </w:t>
      </w:r>
      <w:r w:rsidRPr="005B2790">
        <w:rPr>
          <w:b/>
          <w:sz w:val="22"/>
          <w:szCs w:val="22"/>
          <w:lang w:eastAsia="zh-CN"/>
        </w:rPr>
        <w:t xml:space="preserve">lehoty na predkladanie návrhov na uzavretie zmluvy. </w:t>
      </w:r>
    </w:p>
    <w:p w:rsidR="00642289" w:rsidRPr="005B2790" w:rsidRDefault="00642289" w:rsidP="00642289">
      <w:pPr>
        <w:spacing w:line="240" w:lineRule="auto"/>
        <w:ind w:left="708" w:hanging="360"/>
        <w:rPr>
          <w:sz w:val="22"/>
          <w:szCs w:val="22"/>
          <w:lang w:eastAsia="zh-CN"/>
        </w:rPr>
      </w:pPr>
    </w:p>
    <w:p w:rsidR="00642289" w:rsidRPr="00911A56" w:rsidRDefault="00642289" w:rsidP="00642289">
      <w:pPr>
        <w:spacing w:line="240" w:lineRule="auto"/>
        <w:ind w:left="540" w:firstLine="12"/>
        <w:rPr>
          <w:sz w:val="22"/>
          <w:szCs w:val="22"/>
          <w:lang w:eastAsia="zh-CN"/>
        </w:rPr>
      </w:pPr>
      <w:r w:rsidRPr="005B2790">
        <w:rPr>
          <w:sz w:val="22"/>
          <w:szCs w:val="22"/>
          <w:lang w:eastAsia="zh-CN"/>
        </w:rPr>
        <w:t xml:space="preserve">Poskytovateľ </w:t>
      </w:r>
      <w:r w:rsidRPr="005B2790">
        <w:rPr>
          <w:b/>
          <w:sz w:val="22"/>
          <w:szCs w:val="22"/>
          <w:lang w:eastAsia="zh-CN"/>
        </w:rPr>
        <w:t xml:space="preserve">požaduje </w:t>
      </w:r>
      <w:r>
        <w:rPr>
          <w:b/>
          <w:sz w:val="22"/>
          <w:szCs w:val="22"/>
          <w:lang w:eastAsia="zh-CN"/>
        </w:rPr>
        <w:t>menovanie</w:t>
      </w:r>
      <w:r w:rsidRPr="005B2790">
        <w:rPr>
          <w:sz w:val="22"/>
          <w:szCs w:val="22"/>
          <w:lang w:eastAsia="zh-CN"/>
        </w:rPr>
        <w:t xml:space="preserve"> minimálne 3 člennej komisie na výber najvhodnejšieho z </w:t>
      </w:r>
      <w:r w:rsidRPr="00911A56">
        <w:rPr>
          <w:sz w:val="22"/>
          <w:szCs w:val="22"/>
          <w:lang w:eastAsia="zh-CN"/>
        </w:rPr>
        <w:t>predložených návrhov, pričom komisia má pozostávať z odborníkov v danom predmete zákazky.</w:t>
      </w:r>
      <w:r>
        <w:rPr>
          <w:sz w:val="22"/>
          <w:szCs w:val="22"/>
          <w:lang w:eastAsia="zh-CN"/>
        </w:rPr>
        <w:t xml:space="preserve"> Komisia sa pri výbere najvhodnejšieho návrhu musí riadiť </w:t>
      </w:r>
      <w:r w:rsidRPr="00911A56">
        <w:rPr>
          <w:b/>
          <w:sz w:val="22"/>
          <w:szCs w:val="22"/>
          <w:lang w:eastAsia="zh-CN"/>
        </w:rPr>
        <w:t>spôsob</w:t>
      </w:r>
      <w:r>
        <w:rPr>
          <w:b/>
          <w:sz w:val="22"/>
          <w:szCs w:val="22"/>
          <w:lang w:eastAsia="zh-CN"/>
        </w:rPr>
        <w:t>om</w:t>
      </w:r>
      <w:r w:rsidRPr="00911A56">
        <w:rPr>
          <w:b/>
          <w:sz w:val="22"/>
          <w:szCs w:val="22"/>
          <w:lang w:eastAsia="zh-CN"/>
        </w:rPr>
        <w:t xml:space="preserve"> výberu najvhodnejšieho z predložených návrhov</w:t>
      </w:r>
      <w:r w:rsidRPr="005B2790">
        <w:rPr>
          <w:b/>
          <w:sz w:val="22"/>
          <w:szCs w:val="22"/>
          <w:lang w:eastAsia="zh-CN"/>
        </w:rPr>
        <w:t>, ktorý je zverejnený v podmienkach súťaže</w:t>
      </w:r>
      <w:r>
        <w:rPr>
          <w:b/>
          <w:sz w:val="22"/>
          <w:szCs w:val="22"/>
          <w:lang w:eastAsia="zh-CN"/>
        </w:rPr>
        <w:t>,</w:t>
      </w:r>
      <w:r w:rsidRPr="00D60A65">
        <w:rPr>
          <w:sz w:val="22"/>
          <w:szCs w:val="22"/>
          <w:lang w:eastAsia="zh-CN"/>
        </w:rPr>
        <w:t xml:space="preserve"> </w:t>
      </w:r>
      <w:r>
        <w:rPr>
          <w:sz w:val="22"/>
          <w:szCs w:val="22"/>
          <w:lang w:eastAsia="zh-CN"/>
        </w:rPr>
        <w:t>ako aj váhou jednotlivých kritérií.</w:t>
      </w:r>
    </w:p>
    <w:p w:rsidR="00642289" w:rsidRPr="000855CE" w:rsidRDefault="00642289" w:rsidP="00642289">
      <w:pPr>
        <w:spacing w:line="240" w:lineRule="auto"/>
        <w:ind w:left="708" w:hanging="360"/>
        <w:rPr>
          <w:sz w:val="22"/>
          <w:szCs w:val="22"/>
          <w:lang w:eastAsia="zh-CN"/>
        </w:rPr>
      </w:pPr>
    </w:p>
    <w:p w:rsidR="00642289" w:rsidRPr="005B2790" w:rsidRDefault="00642289" w:rsidP="00642289">
      <w:pPr>
        <w:numPr>
          <w:ilvl w:val="0"/>
          <w:numId w:val="7"/>
        </w:numPr>
        <w:tabs>
          <w:tab w:val="clear" w:pos="1669"/>
        </w:tabs>
        <w:spacing w:line="240" w:lineRule="auto"/>
        <w:ind w:left="540" w:hanging="360"/>
        <w:rPr>
          <w:b/>
          <w:sz w:val="22"/>
          <w:szCs w:val="22"/>
          <w:lang w:eastAsia="zh-CN"/>
        </w:rPr>
      </w:pPr>
      <w:r w:rsidRPr="005B2790">
        <w:rPr>
          <w:sz w:val="22"/>
          <w:szCs w:val="22"/>
        </w:rPr>
        <w:t xml:space="preserve">V zmysle Obchodného zákonníka je žiadateľ </w:t>
      </w:r>
      <w:r w:rsidRPr="005B2790">
        <w:rPr>
          <w:b/>
          <w:sz w:val="22"/>
          <w:szCs w:val="22"/>
        </w:rPr>
        <w:t>povinný prijať návrh</w:t>
      </w:r>
      <w:r w:rsidRPr="005B2790">
        <w:rPr>
          <w:sz w:val="22"/>
          <w:szCs w:val="22"/>
        </w:rPr>
        <w:t xml:space="preserve">, ktorý vybral spôsobom uvedeným v bode </w:t>
      </w:r>
      <w:smartTag w:uri="urn:schemas-microsoft-com:office:smarttags" w:element="metricconverter">
        <w:smartTagPr>
          <w:attr w:name="ProductID" w:val="5 a"/>
        </w:smartTagPr>
        <w:r>
          <w:rPr>
            <w:sz w:val="22"/>
            <w:szCs w:val="22"/>
          </w:rPr>
          <w:t>5</w:t>
        </w:r>
        <w:r w:rsidRPr="005B2790">
          <w:rPr>
            <w:sz w:val="22"/>
            <w:szCs w:val="22"/>
          </w:rPr>
          <w:t xml:space="preserve"> a</w:t>
        </w:r>
      </w:smartTag>
      <w:r w:rsidRPr="005B2790">
        <w:rPr>
          <w:sz w:val="22"/>
          <w:szCs w:val="22"/>
        </w:rPr>
        <w:t xml:space="preserve"> </w:t>
      </w:r>
      <w:r w:rsidRPr="005B2790">
        <w:rPr>
          <w:b/>
          <w:sz w:val="22"/>
          <w:szCs w:val="22"/>
        </w:rPr>
        <w:t>oznámiť prijatie návrhu v lehote</w:t>
      </w:r>
      <w:r w:rsidRPr="005B2790">
        <w:rPr>
          <w:sz w:val="22"/>
          <w:szCs w:val="22"/>
        </w:rPr>
        <w:t xml:space="preserve"> určenej v podmienkach súťaže, </w:t>
      </w:r>
      <w:r w:rsidRPr="005B2790">
        <w:rPr>
          <w:b/>
          <w:sz w:val="22"/>
          <w:szCs w:val="22"/>
        </w:rPr>
        <w:t>najneskôr však do 5 kalendárnych dní od vyhodnotenia návrhov</w:t>
      </w:r>
      <w:r w:rsidRPr="005B2790">
        <w:rPr>
          <w:sz w:val="22"/>
          <w:szCs w:val="22"/>
        </w:rPr>
        <w:t xml:space="preserve">. V záujme právnej istoty je žiadateľ povinný bez zbytočného odkladu oznámiť výsledky súťaže aj navrhovateľom, ktorí boli </w:t>
      </w:r>
      <w:r w:rsidRPr="005B2790">
        <w:rPr>
          <w:sz w:val="22"/>
          <w:szCs w:val="22"/>
        </w:rPr>
        <w:lastRenderedPageBreak/>
        <w:t xml:space="preserve">neúspešní, t.j. tiež </w:t>
      </w:r>
      <w:r w:rsidRPr="005B2790">
        <w:rPr>
          <w:b/>
          <w:sz w:val="22"/>
          <w:szCs w:val="22"/>
        </w:rPr>
        <w:t>najneskôr do 5</w:t>
      </w:r>
      <w:r w:rsidRPr="005B2790">
        <w:rPr>
          <w:b/>
          <w:color w:val="0000FF"/>
          <w:sz w:val="22"/>
          <w:szCs w:val="22"/>
        </w:rPr>
        <w:t xml:space="preserve"> </w:t>
      </w:r>
      <w:r w:rsidRPr="005B2790">
        <w:rPr>
          <w:b/>
          <w:sz w:val="22"/>
          <w:szCs w:val="22"/>
        </w:rPr>
        <w:t>kalendárnych dní od vyhodnotenia návrhov</w:t>
      </w:r>
      <w:r w:rsidRPr="005B2790">
        <w:rPr>
          <w:sz w:val="22"/>
          <w:szCs w:val="22"/>
        </w:rPr>
        <w:t>.</w:t>
      </w:r>
      <w:r>
        <w:rPr>
          <w:sz w:val="22"/>
          <w:szCs w:val="22"/>
        </w:rPr>
        <w:t xml:space="preserve"> Žiadateľ je oprávnený odmietnuť všetky predložené návrhy, ak si toto prá</w:t>
      </w:r>
      <w:smartTag w:uri="urn:schemas-microsoft-com:office:smarttags" w:element="PersonName">
        <w:r>
          <w:rPr>
            <w:sz w:val="22"/>
            <w:szCs w:val="22"/>
          </w:rPr>
          <w:t>vo</w:t>
        </w:r>
      </w:smartTag>
      <w:r>
        <w:rPr>
          <w:sz w:val="22"/>
          <w:szCs w:val="22"/>
        </w:rPr>
        <w:t xml:space="preserve"> vyhradil v podmienkach súťaže.</w:t>
      </w:r>
    </w:p>
    <w:p w:rsidR="00642289" w:rsidRPr="005B2790" w:rsidRDefault="00642289" w:rsidP="00642289">
      <w:pPr>
        <w:spacing w:line="240" w:lineRule="auto"/>
        <w:rPr>
          <w:sz w:val="22"/>
          <w:szCs w:val="22"/>
          <w:lang w:eastAsia="zh-CN"/>
        </w:rPr>
      </w:pPr>
    </w:p>
    <w:p w:rsidR="00642289" w:rsidRPr="005B2790" w:rsidRDefault="00642289" w:rsidP="00642289">
      <w:pPr>
        <w:numPr>
          <w:ilvl w:val="0"/>
          <w:numId w:val="7"/>
        </w:numPr>
        <w:tabs>
          <w:tab w:val="clear" w:pos="1669"/>
        </w:tabs>
        <w:spacing w:line="240" w:lineRule="auto"/>
        <w:ind w:left="540" w:hanging="360"/>
        <w:rPr>
          <w:sz w:val="22"/>
          <w:szCs w:val="22"/>
          <w:lang w:eastAsia="zh-CN"/>
        </w:rPr>
      </w:pPr>
      <w:r w:rsidRPr="005B2790">
        <w:rPr>
          <w:sz w:val="22"/>
          <w:szCs w:val="22"/>
          <w:lang w:eastAsia="zh-CN"/>
        </w:rPr>
        <w:t xml:space="preserve">Žiadateľ musí zabezpečiť </w:t>
      </w:r>
      <w:r w:rsidRPr="005B2790">
        <w:rPr>
          <w:b/>
          <w:sz w:val="22"/>
          <w:szCs w:val="22"/>
          <w:lang w:eastAsia="zh-CN"/>
        </w:rPr>
        <w:t>uchovanie originálnej dokumentácie dokladujúcej priebeh OVS</w:t>
      </w:r>
      <w:r w:rsidRPr="005B2790">
        <w:rPr>
          <w:sz w:val="22"/>
          <w:szCs w:val="22"/>
          <w:lang w:eastAsia="zh-CN"/>
        </w:rPr>
        <w:t xml:space="preserve">, v súlade so zákonom </w:t>
      </w:r>
      <w:r w:rsidRPr="005B2790">
        <w:rPr>
          <w:sz w:val="22"/>
          <w:szCs w:val="22"/>
        </w:rPr>
        <w:t>č. 431/2002 Z. z. o účtovníctve v znení neskorších predpisov po dobu min. 10 rokov od ukončenia realizácie projektu.</w:t>
      </w:r>
      <w:r w:rsidRPr="005B2790">
        <w:rPr>
          <w:sz w:val="22"/>
          <w:szCs w:val="22"/>
          <w:lang w:eastAsia="zh-CN"/>
        </w:rPr>
        <w:t xml:space="preserve"> Ide </w:t>
      </w:r>
      <w:r w:rsidRPr="005B2790">
        <w:rPr>
          <w:sz w:val="22"/>
          <w:szCs w:val="22"/>
          <w:lang w:eastAsia="en-ZW"/>
        </w:rPr>
        <w:t>predovšetkým o nasledovné dokumenty:</w:t>
      </w:r>
    </w:p>
    <w:p w:rsidR="00642289" w:rsidRDefault="00642289" w:rsidP="00642289">
      <w:pPr>
        <w:widowControl/>
        <w:numPr>
          <w:ilvl w:val="0"/>
          <w:numId w:val="8"/>
        </w:numPr>
        <w:tabs>
          <w:tab w:val="clear" w:pos="720"/>
          <w:tab w:val="num" w:pos="1080"/>
        </w:tabs>
        <w:adjustRightInd/>
        <w:spacing w:before="120" w:line="240" w:lineRule="auto"/>
        <w:ind w:left="1080" w:hanging="357"/>
        <w:textAlignment w:val="auto"/>
        <w:rPr>
          <w:sz w:val="22"/>
          <w:szCs w:val="22"/>
        </w:rPr>
      </w:pPr>
      <w:r w:rsidRPr="005B2790">
        <w:rPr>
          <w:sz w:val="22"/>
          <w:szCs w:val="22"/>
        </w:rPr>
        <w:t>uverejnené podmienky OVS</w:t>
      </w:r>
      <w:r>
        <w:rPr>
          <w:sz w:val="22"/>
          <w:szCs w:val="22"/>
        </w:rPr>
        <w:t>;</w:t>
      </w:r>
    </w:p>
    <w:p w:rsidR="00642289" w:rsidRPr="00021BC1" w:rsidRDefault="00642289" w:rsidP="00642289">
      <w:pPr>
        <w:widowControl/>
        <w:numPr>
          <w:ilvl w:val="0"/>
          <w:numId w:val="8"/>
        </w:numPr>
        <w:tabs>
          <w:tab w:val="clear" w:pos="720"/>
          <w:tab w:val="num" w:pos="1080"/>
        </w:tabs>
        <w:adjustRightInd/>
        <w:spacing w:before="120" w:line="240" w:lineRule="auto"/>
        <w:ind w:left="1080" w:hanging="357"/>
        <w:textAlignment w:val="auto"/>
        <w:rPr>
          <w:sz w:val="22"/>
          <w:szCs w:val="22"/>
        </w:rPr>
      </w:pPr>
      <w:r w:rsidRPr="00021BC1">
        <w:rPr>
          <w:b/>
          <w:sz w:val="22"/>
          <w:szCs w:val="22"/>
        </w:rPr>
        <w:t>doklady súvisiace s uverejnením OVS a</w:t>
      </w:r>
      <w:r>
        <w:rPr>
          <w:b/>
          <w:sz w:val="22"/>
          <w:szCs w:val="22"/>
        </w:rPr>
        <w:t> </w:t>
      </w:r>
      <w:r w:rsidRPr="00021BC1">
        <w:rPr>
          <w:b/>
          <w:sz w:val="22"/>
          <w:szCs w:val="22"/>
        </w:rPr>
        <w:t>doklad</w:t>
      </w:r>
      <w:r>
        <w:rPr>
          <w:b/>
          <w:sz w:val="22"/>
          <w:szCs w:val="22"/>
        </w:rPr>
        <w:t>ujúce vyhlásenie a</w:t>
      </w:r>
      <w:r w:rsidRPr="00021BC1">
        <w:rPr>
          <w:b/>
          <w:sz w:val="22"/>
          <w:szCs w:val="22"/>
        </w:rPr>
        <w:t xml:space="preserve"> zverejneni</w:t>
      </w:r>
      <w:r>
        <w:rPr>
          <w:b/>
          <w:sz w:val="22"/>
          <w:szCs w:val="22"/>
        </w:rPr>
        <w:t>e</w:t>
      </w:r>
      <w:r w:rsidRPr="00021BC1">
        <w:rPr>
          <w:b/>
          <w:sz w:val="22"/>
          <w:szCs w:val="22"/>
        </w:rPr>
        <w:t xml:space="preserve"> OVS neurčitému okruhu osôb</w:t>
      </w:r>
      <w:r w:rsidRPr="00021BC1">
        <w:rPr>
          <w:sz w:val="22"/>
          <w:szCs w:val="22"/>
        </w:rPr>
        <w:t xml:space="preserve"> (</w:t>
      </w:r>
      <w:r w:rsidRPr="00023461">
        <w:rPr>
          <w:i/>
          <w:sz w:val="22"/>
          <w:szCs w:val="22"/>
          <w:u w:val="single"/>
        </w:rPr>
        <w:t>v prípade zverejnenia v printo</w:t>
      </w:r>
      <w:smartTag w:uri="urn:schemas-microsoft-com:office:smarttags" w:element="PersonName">
        <w:r w:rsidRPr="00023461">
          <w:rPr>
            <w:i/>
            <w:sz w:val="22"/>
            <w:szCs w:val="22"/>
            <w:u w:val="single"/>
          </w:rPr>
          <w:t>vo</w:t>
        </w:r>
      </w:smartTag>
      <w:r w:rsidRPr="00023461">
        <w:rPr>
          <w:i/>
          <w:sz w:val="22"/>
          <w:szCs w:val="22"/>
          <w:u w:val="single"/>
        </w:rPr>
        <w:t>m médiu alebo na webovej stránke</w:t>
      </w:r>
      <w:r>
        <w:rPr>
          <w:i/>
          <w:sz w:val="22"/>
          <w:szCs w:val="22"/>
          <w:u w:val="single"/>
        </w:rPr>
        <w:t xml:space="preserve"> média</w:t>
      </w:r>
      <w:r w:rsidRPr="00021BC1">
        <w:rPr>
          <w:sz w:val="22"/>
          <w:szCs w:val="22"/>
        </w:rPr>
        <w:t>: vystavenú faktúru za zverejnenie, účtovný doklad potvrdzujúci úhradu predmetnej faktúry, kópiu strany média s uverejnenou výz</w:t>
      </w:r>
      <w:smartTag w:uri="urn:schemas-microsoft-com:office:smarttags" w:element="PersonName">
        <w:r w:rsidRPr="00021BC1">
          <w:rPr>
            <w:sz w:val="22"/>
            <w:szCs w:val="22"/>
          </w:rPr>
          <w:t>vo</w:t>
        </w:r>
      </w:smartTag>
      <w:r w:rsidRPr="00021BC1">
        <w:rPr>
          <w:sz w:val="22"/>
          <w:szCs w:val="22"/>
        </w:rPr>
        <w:t>u alebo vytlačenú webovú stránku média s uverejnenou výz</w:t>
      </w:r>
      <w:smartTag w:uri="urn:schemas-microsoft-com:office:smarttags" w:element="PersonName">
        <w:r w:rsidRPr="00021BC1">
          <w:rPr>
            <w:sz w:val="22"/>
            <w:szCs w:val="22"/>
          </w:rPr>
          <w:t>vo</w:t>
        </w:r>
      </w:smartTag>
      <w:r w:rsidRPr="00021BC1">
        <w:rPr>
          <w:sz w:val="22"/>
          <w:szCs w:val="22"/>
        </w:rPr>
        <w:t xml:space="preserve">u a s označením dátumu snímania; </w:t>
      </w:r>
      <w:r w:rsidRPr="00023461">
        <w:rPr>
          <w:i/>
          <w:sz w:val="22"/>
          <w:szCs w:val="22"/>
          <w:u w:val="single"/>
        </w:rPr>
        <w:t>v prípade zverejnenia na vlastnej webovej stránke žiadateľa</w:t>
      </w:r>
      <w:r>
        <w:rPr>
          <w:sz w:val="22"/>
          <w:szCs w:val="22"/>
        </w:rPr>
        <w:t>:</w:t>
      </w:r>
      <w:r w:rsidRPr="00021BC1">
        <w:rPr>
          <w:sz w:val="22"/>
          <w:szCs w:val="22"/>
        </w:rPr>
        <w:t xml:space="preserve"> vytlačenú webovú stránku s uverejnenou výz</w:t>
      </w:r>
      <w:smartTag w:uri="urn:schemas-microsoft-com:office:smarttags" w:element="PersonName">
        <w:r w:rsidRPr="00021BC1">
          <w:rPr>
            <w:sz w:val="22"/>
            <w:szCs w:val="22"/>
          </w:rPr>
          <w:t>vo</w:t>
        </w:r>
      </w:smartTag>
      <w:r w:rsidRPr="00021BC1">
        <w:rPr>
          <w:sz w:val="22"/>
          <w:szCs w:val="22"/>
        </w:rPr>
        <w:t xml:space="preserve">u na podávanie návrhov na uzavretie zmluvy </w:t>
      </w:r>
      <w:r>
        <w:rPr>
          <w:sz w:val="22"/>
          <w:szCs w:val="22"/>
        </w:rPr>
        <w:t xml:space="preserve">z ktoréhokoľvek dňa spadajúceho do lehoty, kedy bola výzva na podávanie návrhov na uzavretie zmluvy na vlastnej webovej stránke žiadateľa zverejnená </w:t>
      </w:r>
      <w:r w:rsidRPr="00021BC1">
        <w:rPr>
          <w:sz w:val="22"/>
          <w:szCs w:val="22"/>
        </w:rPr>
        <w:t>a s označením dátumu snímania (tento dátum sa pri tlači automaticky zobrazí v spodnej časti vytlačenej webovej stránky a musí byť v súlade s obdobím kedy bola predmetná OVS zverejnená)</w:t>
      </w:r>
      <w:r>
        <w:rPr>
          <w:sz w:val="22"/>
          <w:szCs w:val="22"/>
        </w:rPr>
        <w:t xml:space="preserve">. </w:t>
      </w:r>
      <w:r w:rsidRPr="00023461">
        <w:rPr>
          <w:sz w:val="22"/>
          <w:szCs w:val="22"/>
        </w:rPr>
        <w:t>V prípade zverejnenia na vlastnej webovej stránke</w:t>
      </w:r>
      <w:r>
        <w:rPr>
          <w:sz w:val="22"/>
          <w:szCs w:val="22"/>
        </w:rPr>
        <w:t xml:space="preserve"> </w:t>
      </w:r>
      <w:r w:rsidRPr="00023461">
        <w:rPr>
          <w:sz w:val="22"/>
          <w:szCs w:val="22"/>
        </w:rPr>
        <w:t>je žiadateľ povinný predložiť aj</w:t>
      </w:r>
      <w:r w:rsidRPr="00023461">
        <w:rPr>
          <w:i/>
          <w:sz w:val="22"/>
          <w:szCs w:val="22"/>
        </w:rPr>
        <w:t xml:space="preserve"> </w:t>
      </w:r>
      <w:r w:rsidRPr="00772414">
        <w:rPr>
          <w:b/>
          <w:sz w:val="22"/>
          <w:szCs w:val="22"/>
        </w:rPr>
        <w:t>čestn</w:t>
      </w:r>
      <w:r>
        <w:rPr>
          <w:b/>
          <w:sz w:val="22"/>
          <w:szCs w:val="22"/>
        </w:rPr>
        <w:t>é</w:t>
      </w:r>
      <w:r w:rsidRPr="00772414">
        <w:rPr>
          <w:b/>
          <w:sz w:val="22"/>
          <w:szCs w:val="22"/>
        </w:rPr>
        <w:t xml:space="preserve"> vyhlásen</w:t>
      </w:r>
      <w:r>
        <w:rPr>
          <w:b/>
          <w:sz w:val="22"/>
          <w:szCs w:val="22"/>
        </w:rPr>
        <w:t>ie</w:t>
      </w:r>
      <w:r w:rsidRPr="00772414">
        <w:rPr>
          <w:b/>
          <w:sz w:val="22"/>
          <w:szCs w:val="22"/>
        </w:rPr>
        <w:t xml:space="preserve"> o tom, že výzva bola zverejnená po celú dobu 15 dní</w:t>
      </w:r>
      <w:r>
        <w:rPr>
          <w:b/>
          <w:sz w:val="22"/>
          <w:szCs w:val="22"/>
        </w:rPr>
        <w:t xml:space="preserve"> v zmysle bodu 1</w:t>
      </w:r>
      <w:r w:rsidRPr="00021BC1">
        <w:rPr>
          <w:sz w:val="22"/>
          <w:szCs w:val="22"/>
        </w:rPr>
        <w:t>;</w:t>
      </w:r>
    </w:p>
    <w:p w:rsidR="00642289" w:rsidRDefault="00642289" w:rsidP="00642289">
      <w:pPr>
        <w:widowControl/>
        <w:numPr>
          <w:ilvl w:val="0"/>
          <w:numId w:val="8"/>
        </w:numPr>
        <w:tabs>
          <w:tab w:val="clear" w:pos="720"/>
          <w:tab w:val="num" w:pos="1080"/>
        </w:tabs>
        <w:adjustRightInd/>
        <w:spacing w:before="120" w:line="240" w:lineRule="auto"/>
        <w:ind w:left="1080" w:hanging="357"/>
        <w:textAlignment w:val="auto"/>
        <w:rPr>
          <w:sz w:val="22"/>
          <w:szCs w:val="22"/>
        </w:rPr>
      </w:pPr>
      <w:r>
        <w:rPr>
          <w:sz w:val="22"/>
          <w:szCs w:val="22"/>
        </w:rPr>
        <w:t xml:space="preserve">doklady preukazujúce </w:t>
      </w:r>
      <w:r>
        <w:rPr>
          <w:b/>
          <w:sz w:val="22"/>
          <w:szCs w:val="22"/>
          <w:lang w:eastAsia="zh-CN"/>
        </w:rPr>
        <w:t>menovanie</w:t>
      </w:r>
      <w:r w:rsidRPr="005B2790">
        <w:rPr>
          <w:sz w:val="22"/>
          <w:szCs w:val="22"/>
          <w:lang w:eastAsia="zh-CN"/>
        </w:rPr>
        <w:t xml:space="preserve"> minimálne 3 člennej komisie na výber najvhodnejšieho z </w:t>
      </w:r>
      <w:r w:rsidRPr="00911A56">
        <w:rPr>
          <w:sz w:val="22"/>
          <w:szCs w:val="22"/>
          <w:lang w:eastAsia="zh-CN"/>
        </w:rPr>
        <w:t xml:space="preserve">predložených návrhov, pričom komisia má pozostávať z odborníkov v danom predmete </w:t>
      </w:r>
      <w:proofErr w:type="spellStart"/>
      <w:r w:rsidRPr="00911A56">
        <w:rPr>
          <w:sz w:val="22"/>
          <w:szCs w:val="22"/>
          <w:lang w:eastAsia="zh-CN"/>
        </w:rPr>
        <w:t>zákazky</w:t>
      </w:r>
      <w:r>
        <w:rPr>
          <w:sz w:val="22"/>
          <w:szCs w:val="22"/>
          <w:lang w:eastAsia="zh-CN"/>
        </w:rPr>
        <w:t>;</w:t>
      </w:r>
      <w:r>
        <w:rPr>
          <w:sz w:val="22"/>
          <w:szCs w:val="22"/>
        </w:rPr>
        <w:t>doklady</w:t>
      </w:r>
      <w:proofErr w:type="spellEnd"/>
      <w:r>
        <w:rPr>
          <w:sz w:val="22"/>
          <w:szCs w:val="22"/>
        </w:rPr>
        <w:t xml:space="preserve"> osvedčujúce predloženie návrhov v stanovenej lehote;</w:t>
      </w:r>
    </w:p>
    <w:p w:rsidR="00642289" w:rsidRDefault="00642289" w:rsidP="00642289">
      <w:pPr>
        <w:widowControl/>
        <w:numPr>
          <w:ilvl w:val="0"/>
          <w:numId w:val="8"/>
        </w:numPr>
        <w:tabs>
          <w:tab w:val="clear" w:pos="720"/>
          <w:tab w:val="num" w:pos="1080"/>
        </w:tabs>
        <w:adjustRightInd/>
        <w:spacing w:before="120" w:line="240" w:lineRule="auto"/>
        <w:ind w:left="1080" w:hanging="357"/>
        <w:textAlignment w:val="auto"/>
        <w:rPr>
          <w:sz w:val="22"/>
          <w:szCs w:val="22"/>
        </w:rPr>
      </w:pPr>
      <w:r>
        <w:rPr>
          <w:sz w:val="22"/>
          <w:szCs w:val="22"/>
        </w:rPr>
        <w:t>kompletné predložené návrhy, vrátane neúspešných;</w:t>
      </w:r>
    </w:p>
    <w:p w:rsidR="00642289" w:rsidRPr="00911A56" w:rsidRDefault="00642289" w:rsidP="00642289">
      <w:pPr>
        <w:widowControl/>
        <w:numPr>
          <w:ilvl w:val="0"/>
          <w:numId w:val="8"/>
        </w:numPr>
        <w:tabs>
          <w:tab w:val="clear" w:pos="720"/>
          <w:tab w:val="num" w:pos="1080"/>
        </w:tabs>
        <w:adjustRightInd/>
        <w:spacing w:before="120" w:line="240" w:lineRule="auto"/>
        <w:ind w:left="1080" w:hanging="357"/>
        <w:textAlignment w:val="auto"/>
        <w:rPr>
          <w:sz w:val="22"/>
          <w:szCs w:val="22"/>
        </w:rPr>
      </w:pPr>
      <w:r w:rsidRPr="005B2790">
        <w:rPr>
          <w:sz w:val="22"/>
          <w:szCs w:val="22"/>
        </w:rPr>
        <w:t xml:space="preserve">doklady súvisiace s výberom najvhodnejšieho návrhu, oznámenie spôsobu jeho prijatia v lehote, ktoré určujú </w:t>
      </w:r>
      <w:r w:rsidRPr="00911A56">
        <w:rPr>
          <w:sz w:val="22"/>
          <w:szCs w:val="22"/>
        </w:rPr>
        <w:t>podmienky súťaže, vrátane prijatia a uchovania všetkých návrhov, ich vzájomného porovnania a pod. – zápisnica z vyhodnotenia splnenia podmienok účasti, zápisnica z vyhodnotenia predložených návrhov, a pod.;</w:t>
      </w:r>
    </w:p>
    <w:p w:rsidR="00642289" w:rsidRPr="00911A56" w:rsidRDefault="00642289" w:rsidP="00642289">
      <w:pPr>
        <w:widowControl/>
        <w:numPr>
          <w:ilvl w:val="0"/>
          <w:numId w:val="8"/>
        </w:numPr>
        <w:tabs>
          <w:tab w:val="clear" w:pos="720"/>
          <w:tab w:val="num" w:pos="1080"/>
        </w:tabs>
        <w:adjustRightInd/>
        <w:spacing w:before="120" w:line="240" w:lineRule="auto"/>
        <w:ind w:left="1080" w:hanging="357"/>
        <w:textAlignment w:val="auto"/>
        <w:rPr>
          <w:sz w:val="22"/>
          <w:szCs w:val="22"/>
        </w:rPr>
      </w:pPr>
      <w:r w:rsidRPr="00911A56">
        <w:rPr>
          <w:sz w:val="22"/>
          <w:szCs w:val="22"/>
        </w:rPr>
        <w:t>doklady preukazujúce informovanie účastníkov súťaže, ktorí v súťaži uspeli/neuspeli – listy, oznámenia úspešným / neúspešným účastníkom súťaže (s podacím lístkom o zaslaní);</w:t>
      </w:r>
    </w:p>
    <w:p w:rsidR="00642289" w:rsidRPr="005B2790" w:rsidRDefault="00642289" w:rsidP="00642289">
      <w:pPr>
        <w:widowControl/>
        <w:numPr>
          <w:ilvl w:val="0"/>
          <w:numId w:val="8"/>
        </w:numPr>
        <w:tabs>
          <w:tab w:val="clear" w:pos="720"/>
          <w:tab w:val="num" w:pos="1080"/>
        </w:tabs>
        <w:adjustRightInd/>
        <w:spacing w:before="120" w:line="240" w:lineRule="auto"/>
        <w:ind w:left="1080" w:hanging="357"/>
        <w:textAlignment w:val="auto"/>
        <w:rPr>
          <w:sz w:val="22"/>
          <w:szCs w:val="22"/>
        </w:rPr>
      </w:pPr>
      <w:proofErr w:type="spellStart"/>
      <w:r>
        <w:rPr>
          <w:sz w:val="22"/>
          <w:szCs w:val="22"/>
        </w:rPr>
        <w:t>odberateľsko-dodavateľská</w:t>
      </w:r>
      <w:proofErr w:type="spellEnd"/>
      <w:r>
        <w:rPr>
          <w:sz w:val="22"/>
          <w:szCs w:val="22"/>
        </w:rPr>
        <w:t xml:space="preserve"> zmluva</w:t>
      </w:r>
      <w:r w:rsidRPr="005B2790">
        <w:rPr>
          <w:sz w:val="22"/>
          <w:szCs w:val="22"/>
        </w:rPr>
        <w:t xml:space="preserve"> - </w:t>
      </w:r>
      <w:r w:rsidRPr="005B2790">
        <w:t>túto zmluvu</w:t>
      </w:r>
      <w:r w:rsidRPr="005B2790">
        <w:rPr>
          <w:sz w:val="22"/>
          <w:szCs w:val="22"/>
        </w:rPr>
        <w:t xml:space="preserve"> predloží </w:t>
      </w:r>
      <w:r w:rsidRPr="005B2790">
        <w:t xml:space="preserve">žiadateľ </w:t>
      </w:r>
      <w:r w:rsidRPr="005B2790">
        <w:rPr>
          <w:sz w:val="22"/>
          <w:szCs w:val="22"/>
        </w:rPr>
        <w:t xml:space="preserve">ako povinnú prílohu č. 2 </w:t>
      </w:r>
      <w:proofErr w:type="spellStart"/>
      <w:r w:rsidRPr="005B2790">
        <w:rPr>
          <w:sz w:val="22"/>
          <w:szCs w:val="22"/>
        </w:rPr>
        <w:t>ŽoNFP</w:t>
      </w:r>
      <w:proofErr w:type="spellEnd"/>
      <w:r w:rsidRPr="005B2790">
        <w:rPr>
          <w:sz w:val="22"/>
          <w:szCs w:val="22"/>
        </w:rPr>
        <w:t>.</w:t>
      </w:r>
    </w:p>
    <w:p w:rsidR="00642289" w:rsidRPr="005B2790" w:rsidRDefault="00642289" w:rsidP="00642289">
      <w:pPr>
        <w:widowControl/>
        <w:numPr>
          <w:ilvl w:val="0"/>
          <w:numId w:val="8"/>
        </w:numPr>
        <w:tabs>
          <w:tab w:val="clear" w:pos="720"/>
          <w:tab w:val="num" w:pos="1080"/>
        </w:tabs>
        <w:adjustRightInd/>
        <w:spacing w:before="120" w:line="240" w:lineRule="auto"/>
        <w:ind w:left="1080" w:hanging="357"/>
        <w:textAlignment w:val="auto"/>
        <w:rPr>
          <w:sz w:val="22"/>
          <w:szCs w:val="22"/>
        </w:rPr>
      </w:pPr>
      <w:r w:rsidRPr="005B2790">
        <w:rPr>
          <w:sz w:val="22"/>
          <w:szCs w:val="22"/>
        </w:rPr>
        <w:t xml:space="preserve">prípadné ďalšie dokumenty dokumentujúce priebeh OVS. </w:t>
      </w:r>
    </w:p>
    <w:p w:rsidR="00642289" w:rsidRPr="000855CE" w:rsidRDefault="00642289" w:rsidP="00642289">
      <w:pPr>
        <w:spacing w:line="240" w:lineRule="auto"/>
        <w:rPr>
          <w:b/>
          <w:sz w:val="22"/>
          <w:szCs w:val="22"/>
          <w:lang w:eastAsia="zh-CN"/>
        </w:rPr>
      </w:pPr>
    </w:p>
    <w:p w:rsidR="00642289" w:rsidRPr="00260A46" w:rsidRDefault="00642289" w:rsidP="00642289">
      <w:pPr>
        <w:spacing w:line="240" w:lineRule="auto"/>
        <w:rPr>
          <w:b/>
          <w:sz w:val="22"/>
          <w:szCs w:val="22"/>
        </w:rPr>
      </w:pPr>
      <w:r w:rsidRPr="005B2790">
        <w:rPr>
          <w:sz w:val="22"/>
          <w:szCs w:val="22"/>
        </w:rPr>
        <w:t>V prípade, že výberové konanie vyhrá zahraničný dodávateľ,</w:t>
      </w:r>
      <w:r w:rsidRPr="000855CE">
        <w:rPr>
          <w:sz w:val="22"/>
          <w:szCs w:val="22"/>
        </w:rPr>
        <w:t xml:space="preserve"> </w:t>
      </w:r>
      <w:r w:rsidRPr="00B6260E">
        <w:rPr>
          <w:b/>
          <w:sz w:val="22"/>
          <w:szCs w:val="22"/>
        </w:rPr>
        <w:t xml:space="preserve">poskytovateľ </w:t>
      </w:r>
      <w:r w:rsidRPr="00B6260E">
        <w:rPr>
          <w:b/>
          <w:color w:val="000000"/>
          <w:sz w:val="22"/>
          <w:szCs w:val="22"/>
        </w:rPr>
        <w:t>odporúča</w:t>
      </w:r>
      <w:r w:rsidRPr="00B6260E">
        <w:rPr>
          <w:sz w:val="22"/>
          <w:szCs w:val="22"/>
        </w:rPr>
        <w:t xml:space="preserve"> podpisovať</w:t>
      </w:r>
      <w:r w:rsidRPr="005B2790">
        <w:rPr>
          <w:sz w:val="22"/>
          <w:szCs w:val="22"/>
        </w:rPr>
        <w:t xml:space="preserve"> zmluvy s dodávateľmi</w:t>
      </w:r>
      <w:r w:rsidRPr="005B2790">
        <w:rPr>
          <w:color w:val="0000FF"/>
          <w:sz w:val="22"/>
          <w:szCs w:val="22"/>
        </w:rPr>
        <w:t xml:space="preserve"> </w:t>
      </w:r>
      <w:r w:rsidRPr="005B2790">
        <w:rPr>
          <w:color w:val="000000"/>
          <w:sz w:val="22"/>
          <w:szCs w:val="22"/>
        </w:rPr>
        <w:t>v zmysle právnych predpisov platných na území SR</w:t>
      </w:r>
      <w:r w:rsidRPr="005B2790">
        <w:rPr>
          <w:sz w:val="22"/>
          <w:szCs w:val="22"/>
        </w:rPr>
        <w:t xml:space="preserve">. </w:t>
      </w:r>
      <w:r w:rsidRPr="00260A46">
        <w:rPr>
          <w:b/>
          <w:sz w:val="22"/>
          <w:szCs w:val="22"/>
        </w:rPr>
        <w:t>Dokumenty o priebehu OVS, vrátane zmluvy, ktoré nie sú vyhotovené v štátnom jazyku, musia byť úradne preložené, výnimka platí pre dokumenty písané v českom jazyku.</w:t>
      </w:r>
    </w:p>
    <w:p w:rsidR="00642289" w:rsidRPr="005B2790" w:rsidRDefault="00642289" w:rsidP="00642289">
      <w:pPr>
        <w:spacing w:line="240" w:lineRule="auto"/>
        <w:rPr>
          <w:sz w:val="22"/>
          <w:szCs w:val="22"/>
        </w:rPr>
      </w:pPr>
    </w:p>
    <w:p w:rsidR="00642289" w:rsidRDefault="00642289" w:rsidP="00642289">
      <w:pPr>
        <w:spacing w:line="240" w:lineRule="auto"/>
        <w:rPr>
          <w:b/>
          <w:sz w:val="22"/>
          <w:szCs w:val="22"/>
        </w:rPr>
      </w:pPr>
      <w:r w:rsidRPr="005B2790">
        <w:rPr>
          <w:b/>
          <w:sz w:val="22"/>
          <w:szCs w:val="22"/>
        </w:rPr>
        <w:t>Upozorňujeme,</w:t>
      </w:r>
      <w:r w:rsidRPr="005B2790">
        <w:rPr>
          <w:sz w:val="22"/>
          <w:szCs w:val="22"/>
        </w:rPr>
        <w:t xml:space="preserve"> že žiadateľ o NFP pri vypracovaní rozpočtu projektu vychádza z výsledkov OVS. Zmluvný vzťah s uchádzačom, ktorý predložil najvhodnejší návrh na uzat</w:t>
      </w:r>
      <w:smartTag w:uri="urn:schemas-microsoft-com:office:smarttags" w:element="PersonName">
        <w:r w:rsidRPr="005B2790">
          <w:rPr>
            <w:sz w:val="22"/>
            <w:szCs w:val="22"/>
          </w:rPr>
          <w:t>vo</w:t>
        </w:r>
      </w:smartTag>
      <w:r w:rsidRPr="005B2790">
        <w:rPr>
          <w:sz w:val="22"/>
          <w:szCs w:val="22"/>
        </w:rPr>
        <w:t xml:space="preserve">renie zmluvy musí obsahovať podrobný rozpočet, ktorý musí byť </w:t>
      </w:r>
      <w:r w:rsidRPr="005B2790">
        <w:rPr>
          <w:b/>
          <w:sz w:val="22"/>
          <w:szCs w:val="22"/>
        </w:rPr>
        <w:t xml:space="preserve">v súlade s názvami položiek Rozpočtu projektu uvedeného v </w:t>
      </w:r>
      <w:proofErr w:type="spellStart"/>
      <w:r w:rsidRPr="005B2790">
        <w:rPr>
          <w:b/>
          <w:sz w:val="22"/>
          <w:szCs w:val="22"/>
        </w:rPr>
        <w:t>ŽoNFP</w:t>
      </w:r>
      <w:proofErr w:type="spellEnd"/>
      <w:r w:rsidRPr="005B2790">
        <w:rPr>
          <w:b/>
          <w:sz w:val="22"/>
          <w:szCs w:val="22"/>
        </w:rPr>
        <w:t>, a to až na najnižšiu úroveň.</w:t>
      </w:r>
    </w:p>
    <w:p w:rsidR="00642289" w:rsidRDefault="00642289" w:rsidP="00642289">
      <w:pPr>
        <w:spacing w:line="240" w:lineRule="auto"/>
        <w:rPr>
          <w:sz w:val="22"/>
          <w:szCs w:val="22"/>
        </w:rPr>
      </w:pPr>
    </w:p>
    <w:p w:rsidR="00642289" w:rsidRPr="005B2790" w:rsidRDefault="00642289" w:rsidP="00642289">
      <w:pPr>
        <w:spacing w:line="240" w:lineRule="auto"/>
        <w:rPr>
          <w:sz w:val="22"/>
          <w:szCs w:val="22"/>
        </w:rPr>
      </w:pPr>
      <w:r>
        <w:rPr>
          <w:sz w:val="22"/>
          <w:szCs w:val="22"/>
        </w:rPr>
        <w:t xml:space="preserve">Zároveň upozorňujeme, že dodávateľ projektu je povinný </w:t>
      </w:r>
      <w:r w:rsidRPr="00056AAF">
        <w:rPr>
          <w:bCs/>
          <w:sz w:val="22"/>
          <w:szCs w:val="22"/>
        </w:rPr>
        <w:t xml:space="preserve">strpieť výkon kontroly/auditu/overovania súvisiaceho s dodávaným tovarom, prácami a službami kedykoľvek počas platnosti a účinnosti Zmluvy </w:t>
      </w:r>
      <w:r w:rsidRPr="00056AAF">
        <w:rPr>
          <w:sz w:val="22"/>
          <w:szCs w:val="22"/>
        </w:rPr>
        <w:t>o poskytnutí NFP</w:t>
      </w:r>
      <w:r w:rsidRPr="00056AAF">
        <w:rPr>
          <w:bCs/>
          <w:sz w:val="22"/>
          <w:szCs w:val="22"/>
        </w:rPr>
        <w:t xml:space="preserve">, a to oprávnenými osobami v zmysle článku 12. </w:t>
      </w:r>
      <w:r>
        <w:rPr>
          <w:bCs/>
          <w:sz w:val="22"/>
          <w:szCs w:val="22"/>
        </w:rPr>
        <w:t>Všeobecných zmluvných podmienok k zmluve o poskytnutí NFP</w:t>
      </w:r>
      <w:r w:rsidRPr="00056AAF">
        <w:rPr>
          <w:bCs/>
          <w:sz w:val="22"/>
          <w:szCs w:val="22"/>
        </w:rPr>
        <w:t xml:space="preserve"> a poskytnúť im všetku potrebnú súčinnosť.</w:t>
      </w:r>
    </w:p>
    <w:p w:rsidR="00642289" w:rsidRPr="00645D97" w:rsidRDefault="00642289" w:rsidP="00642289">
      <w:pPr>
        <w:widowControl/>
        <w:tabs>
          <w:tab w:val="num" w:pos="360"/>
        </w:tabs>
        <w:adjustRightInd/>
        <w:spacing w:line="240" w:lineRule="auto"/>
        <w:textAlignment w:val="auto"/>
        <w:rPr>
          <w:sz w:val="22"/>
          <w:szCs w:val="22"/>
          <w:highlight w:val="lightGray"/>
        </w:rPr>
      </w:pPr>
    </w:p>
    <w:p w:rsidR="00642289" w:rsidRDefault="00642289" w:rsidP="00642289">
      <w:pPr>
        <w:spacing w:line="240" w:lineRule="auto"/>
        <w:rPr>
          <w:sz w:val="22"/>
          <w:szCs w:val="22"/>
        </w:rPr>
      </w:pPr>
      <w:r>
        <w:rPr>
          <w:sz w:val="22"/>
          <w:szCs w:val="22"/>
        </w:rPr>
        <w:lastRenderedPageBreak/>
        <w:t>P</w:t>
      </w:r>
      <w:r w:rsidRPr="005B2790">
        <w:rPr>
          <w:sz w:val="22"/>
          <w:szCs w:val="22"/>
        </w:rPr>
        <w:t>oskytovateľ</w:t>
      </w:r>
      <w:r w:rsidRPr="005E3D76">
        <w:rPr>
          <w:sz w:val="22"/>
          <w:szCs w:val="22"/>
        </w:rPr>
        <w:t xml:space="preserve"> </w:t>
      </w:r>
      <w:r w:rsidRPr="00D15265">
        <w:rPr>
          <w:b/>
          <w:sz w:val="22"/>
          <w:szCs w:val="22"/>
        </w:rPr>
        <w:t>odporúča</w:t>
      </w:r>
      <w:r w:rsidRPr="00D15265">
        <w:rPr>
          <w:sz w:val="22"/>
          <w:szCs w:val="22"/>
        </w:rPr>
        <w:t xml:space="preserve"> ž</w:t>
      </w:r>
      <w:r w:rsidRPr="005B2790">
        <w:rPr>
          <w:sz w:val="22"/>
          <w:szCs w:val="22"/>
        </w:rPr>
        <w:t>iadateľom vypracovanie čo najpodrobnejších podmienok OVS, ktorými sa bude žiadateľ pri výbere dodávateľa riadiť.</w:t>
      </w:r>
      <w:r>
        <w:rPr>
          <w:sz w:val="22"/>
          <w:szCs w:val="22"/>
        </w:rPr>
        <w:t xml:space="preserve"> </w:t>
      </w:r>
    </w:p>
    <w:p w:rsidR="00642289" w:rsidRPr="005E3D76" w:rsidRDefault="00642289" w:rsidP="00642289">
      <w:pPr>
        <w:spacing w:line="240" w:lineRule="auto"/>
        <w:rPr>
          <w:sz w:val="22"/>
          <w:szCs w:val="22"/>
        </w:rPr>
      </w:pPr>
    </w:p>
    <w:p w:rsidR="00D929AC" w:rsidRDefault="00642289" w:rsidP="00642289">
      <w:pPr>
        <w:widowControl/>
        <w:tabs>
          <w:tab w:val="num" w:pos="360"/>
        </w:tabs>
        <w:adjustRightInd/>
        <w:spacing w:line="240" w:lineRule="auto"/>
        <w:textAlignment w:val="auto"/>
        <w:rPr>
          <w:bCs/>
          <w:color w:val="000000"/>
          <w:sz w:val="22"/>
          <w:szCs w:val="22"/>
        </w:rPr>
      </w:pPr>
      <w:r w:rsidRPr="001D7E83">
        <w:rPr>
          <w:b/>
          <w:bCs/>
          <w:color w:val="000000"/>
          <w:sz w:val="22"/>
          <w:szCs w:val="22"/>
        </w:rPr>
        <w:t>Upozornenie:</w:t>
      </w:r>
      <w:r w:rsidRPr="001D7E83">
        <w:rPr>
          <w:bCs/>
          <w:color w:val="000000"/>
          <w:sz w:val="22"/>
          <w:szCs w:val="22"/>
        </w:rPr>
        <w:t xml:space="preserve"> S cieľom zabezpečenia transparentnosti priebehu OVS, ako aj následnej realizácie projektu bude možné v rámci tejto výzvy považovať </w:t>
      </w:r>
      <w:r w:rsidRPr="001D7E83">
        <w:rPr>
          <w:b/>
          <w:bCs/>
          <w:color w:val="000000"/>
          <w:sz w:val="22"/>
          <w:szCs w:val="22"/>
        </w:rPr>
        <w:t>za oprávnené výdavky len výdavky na tie aktivity projektu, ktoré budú žiadateľom obstarané od tretích strán, za trhových podmienok bez toho, aby žiadateľ vykonával akúkoľvek kontrolu nad dodávateľom, a/alebo aby dodávateľ vykonával akúkoľvek kontrolu nad žiadateľom</w:t>
      </w:r>
      <w:r w:rsidRPr="001D7E83">
        <w:rPr>
          <w:bCs/>
          <w:color w:val="000000"/>
          <w:sz w:val="22"/>
          <w:szCs w:val="22"/>
        </w:rPr>
        <w:t>, ako je definovaná aj v Nariadení Komisie (ES) č. 800/2008 zo dňa 6. augusta 2008 o vyhlásení určitých kategórií pomoci za zlučiteľné so spoločným trhom podľa článkov 87 a 88 zmluvy.</w:t>
      </w:r>
    </w:p>
    <w:p w:rsidR="00056D42" w:rsidRDefault="00056D42" w:rsidP="00642289">
      <w:pPr>
        <w:widowControl/>
        <w:tabs>
          <w:tab w:val="num" w:pos="360"/>
        </w:tabs>
        <w:adjustRightInd/>
        <w:spacing w:line="240" w:lineRule="auto"/>
        <w:textAlignment w:val="auto"/>
        <w:rPr>
          <w:sz w:val="22"/>
          <w:szCs w:val="22"/>
        </w:rPr>
      </w:pPr>
    </w:p>
    <w:p w:rsidR="00272083" w:rsidRPr="000855CE" w:rsidRDefault="00272083" w:rsidP="00642289">
      <w:pPr>
        <w:widowControl/>
        <w:tabs>
          <w:tab w:val="num" w:pos="360"/>
        </w:tabs>
        <w:adjustRightInd/>
        <w:spacing w:line="240" w:lineRule="auto"/>
        <w:textAlignment w:val="auto"/>
        <w:rPr>
          <w:sz w:val="22"/>
          <w:szCs w:val="22"/>
        </w:rPr>
      </w:pPr>
    </w:p>
    <w:p w:rsidR="00567773" w:rsidRPr="00556552" w:rsidRDefault="00192414" w:rsidP="00F867F5">
      <w:pPr>
        <w:pStyle w:val="Nadpis2"/>
        <w:rPr>
          <w:rFonts w:eastAsia="Arial Unicode MS"/>
        </w:rPr>
      </w:pPr>
      <w:bookmarkStart w:id="148" w:name="_Toc245692051"/>
      <w:bookmarkEnd w:id="138"/>
      <w:bookmarkEnd w:id="139"/>
      <w:bookmarkEnd w:id="140"/>
      <w:bookmarkEnd w:id="141"/>
      <w:bookmarkEnd w:id="142"/>
      <w:bookmarkEnd w:id="143"/>
      <w:bookmarkEnd w:id="144"/>
      <w:bookmarkEnd w:id="145"/>
      <w:bookmarkEnd w:id="146"/>
      <w:bookmarkEnd w:id="147"/>
      <w:r>
        <w:rPr>
          <w:rFonts w:eastAsia="Arial Unicode MS"/>
        </w:rPr>
        <w:t>Merateľné ukazovatele</w:t>
      </w:r>
      <w:bookmarkEnd w:id="148"/>
    </w:p>
    <w:p w:rsidR="00567773" w:rsidRPr="00556552" w:rsidRDefault="00567773" w:rsidP="00911A56">
      <w:pPr>
        <w:widowControl/>
        <w:tabs>
          <w:tab w:val="num" w:pos="360"/>
        </w:tabs>
        <w:adjustRightInd/>
        <w:spacing w:line="240" w:lineRule="auto"/>
        <w:textAlignment w:val="auto"/>
        <w:rPr>
          <w:sz w:val="22"/>
          <w:szCs w:val="22"/>
        </w:rPr>
      </w:pPr>
    </w:p>
    <w:p w:rsidR="00002302" w:rsidRPr="00DE10DA" w:rsidRDefault="00002302" w:rsidP="00002302">
      <w:pPr>
        <w:spacing w:line="240" w:lineRule="auto"/>
      </w:pPr>
      <w:r w:rsidRPr="00DE10DA">
        <w:rPr>
          <w:b/>
        </w:rPr>
        <w:t>Merateľný ukazovateľ</w:t>
      </w:r>
      <w:r w:rsidRPr="00DE10DA">
        <w:t xml:space="preserve"> je nástroj na meranie dosiahnutia cieľa, mobilizácie zdrojov, dosiahnutých výsledkov, meranie kvality alebo kontextovej premennej. Ukazovateľ je tvorený definíciou, mernou jednotkou, časovým vymedzením, východiskovou hodnotou a plánovanou hodnotou.</w:t>
      </w:r>
    </w:p>
    <w:p w:rsidR="00002302" w:rsidRPr="00DE10DA" w:rsidRDefault="00002302" w:rsidP="00002302">
      <w:pPr>
        <w:spacing w:line="240" w:lineRule="auto"/>
      </w:pPr>
    </w:p>
    <w:p w:rsidR="00002302" w:rsidRPr="00DE10DA" w:rsidRDefault="00002302" w:rsidP="00002302">
      <w:pPr>
        <w:spacing w:line="240" w:lineRule="auto"/>
      </w:pPr>
      <w:r w:rsidRPr="00DE10DA">
        <w:t>Merateľný ukazovateľ musí byť definovaný piatimi znakmi:</w:t>
      </w:r>
    </w:p>
    <w:p w:rsidR="00002302" w:rsidRPr="00DE10DA" w:rsidRDefault="00002302" w:rsidP="00002302">
      <w:pPr>
        <w:numPr>
          <w:ilvl w:val="0"/>
          <w:numId w:val="49"/>
        </w:numPr>
        <w:spacing w:line="240" w:lineRule="auto"/>
        <w:textAlignment w:val="auto"/>
      </w:pPr>
      <w:r w:rsidRPr="00DE10DA">
        <w:t xml:space="preserve">špecifickosť: musí merať presne to, na čo bol určený </w:t>
      </w:r>
    </w:p>
    <w:p w:rsidR="00002302" w:rsidRPr="00DE10DA" w:rsidRDefault="00002302" w:rsidP="00002302">
      <w:pPr>
        <w:numPr>
          <w:ilvl w:val="0"/>
          <w:numId w:val="49"/>
        </w:numPr>
        <w:spacing w:line="240" w:lineRule="auto"/>
        <w:textAlignment w:val="auto"/>
      </w:pPr>
      <w:r w:rsidRPr="00DE10DA">
        <w:t xml:space="preserve">merateľnosť: musí byť kvantifikovateľný a následne aj efektívne zmerateľný </w:t>
      </w:r>
    </w:p>
    <w:p w:rsidR="00002302" w:rsidRPr="00DE10DA" w:rsidRDefault="00002302" w:rsidP="00002302">
      <w:pPr>
        <w:numPr>
          <w:ilvl w:val="0"/>
          <w:numId w:val="49"/>
        </w:numPr>
        <w:spacing w:line="240" w:lineRule="auto"/>
        <w:textAlignment w:val="auto"/>
      </w:pPr>
      <w:r w:rsidRPr="00DE10DA">
        <w:t xml:space="preserve">dostupnosť: musí byť dostupný (zložité výpočty ukazovateľov, prípadne vysoká cena získania údajov znižuje kvalitu ukazovateľa) </w:t>
      </w:r>
    </w:p>
    <w:p w:rsidR="00002302" w:rsidRPr="00DE10DA" w:rsidRDefault="00002302" w:rsidP="00002302">
      <w:pPr>
        <w:numPr>
          <w:ilvl w:val="0"/>
          <w:numId w:val="49"/>
        </w:numPr>
        <w:spacing w:line="240" w:lineRule="auto"/>
        <w:textAlignment w:val="auto"/>
      </w:pPr>
      <w:r w:rsidRPr="00DE10DA">
        <w:t xml:space="preserve">relevantnosť: ukazovateľ sa musí týkať príslušného cieľa </w:t>
      </w:r>
    </w:p>
    <w:p w:rsidR="00002302" w:rsidRPr="00DE10DA" w:rsidRDefault="00002302" w:rsidP="00002302">
      <w:pPr>
        <w:numPr>
          <w:ilvl w:val="0"/>
          <w:numId w:val="49"/>
        </w:numPr>
        <w:spacing w:line="240" w:lineRule="auto"/>
        <w:textAlignment w:val="auto"/>
      </w:pPr>
      <w:r w:rsidRPr="00DE10DA">
        <w:t xml:space="preserve">časová previazanosť: ukazovateľ sa musí vzťahovať na presné časové obdobie </w:t>
      </w:r>
    </w:p>
    <w:p w:rsidR="00002302" w:rsidRPr="00DE10DA" w:rsidRDefault="00002302" w:rsidP="00002302">
      <w:pPr>
        <w:spacing w:line="240" w:lineRule="auto"/>
      </w:pPr>
    </w:p>
    <w:p w:rsidR="00002302" w:rsidRPr="00DE10DA" w:rsidRDefault="00002302" w:rsidP="00002302">
      <w:pPr>
        <w:autoSpaceDE w:val="0"/>
        <w:autoSpaceDN w:val="0"/>
        <w:spacing w:line="240" w:lineRule="auto"/>
        <w:rPr>
          <w:b/>
        </w:rPr>
      </w:pPr>
      <w:r w:rsidRPr="00DE10DA">
        <w:rPr>
          <w:b/>
        </w:rPr>
        <w:t>Upozorňujeme žiadateľov, že pri dopadových indikátoroch musia uvádzať plánované hodnoty za bežný rok. Bežným rokom je obdobie nepretržite po sebe idúcich 12 kalendárnych mesiacov odo dňa ukončenia realizácie aktivít projektu.</w:t>
      </w:r>
    </w:p>
    <w:p w:rsidR="00002302" w:rsidRPr="00DE10DA" w:rsidRDefault="00002302" w:rsidP="00002302">
      <w:pPr>
        <w:spacing w:line="240" w:lineRule="auto"/>
      </w:pPr>
    </w:p>
    <w:p w:rsidR="00002302" w:rsidRPr="00DE10DA" w:rsidRDefault="00002302" w:rsidP="00002302">
      <w:pPr>
        <w:spacing w:line="240" w:lineRule="auto"/>
      </w:pPr>
      <w:r w:rsidRPr="00DE10DA">
        <w:rPr>
          <w:b/>
        </w:rPr>
        <w:t>Merateľné ukazovatele majú úzku súvislosť s cieľmi projektu a programu</w:t>
      </w:r>
      <w:r w:rsidRPr="00DE10DA">
        <w:t xml:space="preserve">, pričom na ne nadväzujú tým, že dokumentujú ich dosahovanie. </w:t>
      </w:r>
    </w:p>
    <w:p w:rsidR="00002302" w:rsidRPr="00DE10DA" w:rsidRDefault="00002302" w:rsidP="00002302">
      <w:pPr>
        <w:widowControl/>
        <w:numPr>
          <w:ilvl w:val="0"/>
          <w:numId w:val="49"/>
        </w:numPr>
        <w:autoSpaceDE w:val="0"/>
        <w:autoSpaceDN w:val="0"/>
        <w:spacing w:line="240" w:lineRule="auto"/>
        <w:textAlignment w:val="auto"/>
        <w:rPr>
          <w:bCs/>
        </w:rPr>
      </w:pPr>
      <w:r w:rsidRPr="00DE10DA">
        <w:rPr>
          <w:b/>
        </w:rPr>
        <w:t>Ukazovatele „výsledku“</w:t>
      </w:r>
      <w:r w:rsidRPr="00DE10DA">
        <w:t xml:space="preserve"> sú hmatateľným produktom projektu. „Výsledok“ je objektívne overiteľným ukazovateľom „Cieľa projektu“ z tabuľky č. 9 </w:t>
      </w:r>
      <w:proofErr w:type="spellStart"/>
      <w:r w:rsidRPr="00DE10DA">
        <w:t>ŽoNFP</w:t>
      </w:r>
      <w:proofErr w:type="spellEnd"/>
      <w:r w:rsidRPr="00DE10DA">
        <w:t xml:space="preserve">. </w:t>
      </w:r>
      <w:r w:rsidRPr="00DE10DA">
        <w:rPr>
          <w:bCs/>
        </w:rPr>
        <w:t>Východiskovou hodnotou je absolútna hodnota výsledku  ku dňu začiatku realizácie aktivít projektu stanovená ako „0“</w:t>
      </w:r>
      <w:r w:rsidRPr="00DE10DA">
        <w:t xml:space="preserve"> </w:t>
      </w:r>
      <w:r w:rsidRPr="00DE10DA">
        <w:rPr>
          <w:bCs/>
        </w:rPr>
        <w:t xml:space="preserve">a plánovanou hodnotou </w:t>
      </w:r>
      <w:r w:rsidRPr="00DE10DA">
        <w:t>bude absolútna hodnota dosiahnutá realizáciou projektu ku dňu ukončenia realizácie aktivít projektu.</w:t>
      </w:r>
    </w:p>
    <w:p w:rsidR="00002302" w:rsidRPr="00DE10DA" w:rsidRDefault="00002302" w:rsidP="00002302">
      <w:pPr>
        <w:widowControl/>
        <w:numPr>
          <w:ilvl w:val="0"/>
          <w:numId w:val="49"/>
        </w:numPr>
        <w:autoSpaceDE w:val="0"/>
        <w:autoSpaceDN w:val="0"/>
        <w:spacing w:line="240" w:lineRule="auto"/>
        <w:textAlignment w:val="auto"/>
        <w:rPr>
          <w:bCs/>
        </w:rPr>
      </w:pPr>
      <w:r w:rsidRPr="00DE10DA">
        <w:rPr>
          <w:b/>
        </w:rPr>
        <w:t>Ukazovatele „dopadu“</w:t>
      </w:r>
      <w:r w:rsidRPr="00DE10DA">
        <w:t xml:space="preserve"> vyjadrujú dlhodobý efekt projektu a sú merateľné v horizonte aj niekoľkých mesiacov / rokov po ukončení realizácie aktivít projektu. </w:t>
      </w:r>
      <w:r w:rsidRPr="00DE10DA">
        <w:rPr>
          <w:bCs/>
        </w:rPr>
        <w:t xml:space="preserve">Východiskovou hodnotou je absolútna  hodnota dopadu v roku ukončenia realizácie aktivít projektu a plánovanou hodnotou bude absolútna hodnota, ktorú žiadateľ plánuje dosiahnuť za obdobie 5 bežných rokov po ukončení realizácie aktivít projektu, ako dôsledok zrealizovaných aktivít projektu. (Uvedené neplatí v prípade, ak v časti </w:t>
      </w:r>
      <w:r w:rsidRPr="00DE10DA">
        <w:t>Zoznam a spôsob stanovenia hodnôt projektových ukazovateľov je uvedené inak.)</w:t>
      </w:r>
    </w:p>
    <w:p w:rsidR="00002302" w:rsidRPr="00DE10DA" w:rsidRDefault="00002302" w:rsidP="00002302">
      <w:pPr>
        <w:spacing w:line="240" w:lineRule="auto"/>
      </w:pPr>
    </w:p>
    <w:p w:rsidR="00002302" w:rsidRPr="00DE10DA" w:rsidRDefault="00002302" w:rsidP="00002302">
      <w:pPr>
        <w:spacing w:line="240" w:lineRule="auto"/>
        <w:rPr>
          <w:b/>
          <w:u w:val="single"/>
        </w:rPr>
      </w:pPr>
      <w:r w:rsidRPr="00DE10DA">
        <w:rPr>
          <w:b/>
          <w:u w:val="single"/>
        </w:rPr>
        <w:t>Projektové ukazovatele:</w:t>
      </w:r>
    </w:p>
    <w:p w:rsidR="00002302" w:rsidRPr="00DE10DA" w:rsidRDefault="00002302" w:rsidP="00002302">
      <w:pPr>
        <w:spacing w:line="240" w:lineRule="auto"/>
      </w:pPr>
    </w:p>
    <w:p w:rsidR="00002302" w:rsidRPr="00DE10DA" w:rsidRDefault="00002302" w:rsidP="00002302">
      <w:pPr>
        <w:spacing w:line="240" w:lineRule="auto"/>
      </w:pPr>
      <w:r w:rsidRPr="00DE10DA">
        <w:t xml:space="preserve">Žiadateľ je povinný z ponuky ukazovateľov v elektronickom formulári </w:t>
      </w:r>
      <w:proofErr w:type="spellStart"/>
      <w:r w:rsidRPr="00DE10DA">
        <w:t>ŽoNFP</w:t>
      </w:r>
      <w:proofErr w:type="spellEnd"/>
      <w:r w:rsidRPr="00DE10DA">
        <w:t xml:space="preserve"> v časti 12 – Hodnoty merateľných ukazovateľov zvoliť a vyplniť hodnoty pri všetkých nižšie uvedených ukazovateľoch výsledku a dopadu), ktoré dokumentujú aktivity projektu v časti „Ciele </w:t>
      </w:r>
      <w:r w:rsidRPr="00DE10DA">
        <w:lastRenderedPageBreak/>
        <w:t xml:space="preserve">projektu“ z tabuľky č. 9 </w:t>
      </w:r>
      <w:proofErr w:type="spellStart"/>
      <w:r w:rsidRPr="00DE10DA">
        <w:t>ŽoNFP</w:t>
      </w:r>
      <w:proofErr w:type="spellEnd"/>
      <w:r w:rsidRPr="00DE10DA">
        <w:t>. Ak  žiadateľ v súvislosti s realizáciou projektu neplánuje vytvoriť žiadne nové pracovné miesto, plánovanú hodnotu ukazovateľa dopadu „Počet novovytvorených pracovných miest“ môže vyplniť hodnotou „0“.</w:t>
      </w:r>
    </w:p>
    <w:p w:rsidR="00002302" w:rsidRPr="00DE10DA" w:rsidRDefault="00002302" w:rsidP="00002302">
      <w:pPr>
        <w:spacing w:line="240" w:lineRule="auto"/>
      </w:pPr>
    </w:p>
    <w:p w:rsidR="00002302" w:rsidRPr="00DE10DA" w:rsidRDefault="00002302" w:rsidP="00002302">
      <w:pPr>
        <w:spacing w:line="240" w:lineRule="auto"/>
        <w:rPr>
          <w:b/>
          <w:u w:val="single"/>
        </w:rPr>
      </w:pPr>
      <w:r w:rsidRPr="00DE10DA">
        <w:rPr>
          <w:b/>
          <w:u w:val="single"/>
        </w:rPr>
        <w:t>Ukazovatele horizontálnych priorít:</w:t>
      </w:r>
    </w:p>
    <w:p w:rsidR="00002302" w:rsidRPr="00DE10DA" w:rsidRDefault="00002302" w:rsidP="00002302">
      <w:pPr>
        <w:spacing w:line="240" w:lineRule="auto"/>
      </w:pPr>
    </w:p>
    <w:p w:rsidR="00002302" w:rsidRPr="00DE10DA" w:rsidRDefault="00002302" w:rsidP="00002302">
      <w:pPr>
        <w:spacing w:line="240" w:lineRule="auto"/>
        <w:rPr>
          <w:b/>
        </w:rPr>
      </w:pPr>
      <w:r w:rsidRPr="00DE10DA">
        <w:t xml:space="preserve">V prípade, že v žiadosti o NFP bude uvedené, že projekt má vplyv na niektorú z horizontálnych priorít, musí byť tento vplyv vyjadrený minimálne jedným relevantným ukazovateľom výsledku z tabuľky č. 15 elektronického formulára Žiadosti o NFP. V prípade nešpecifikovania príspevku projektu k niektorej z horizontálnych priorít prostredníctvom relevantného ukazovateľa výsledku alebo špecifikovania príspevku k niektorej z horizontálnych priorít iba prostredníctvom ukazovateľa dopadu, projekt neprispieva k cieľom príslušnej horizontálnej priority. </w:t>
      </w:r>
      <w:r>
        <w:rPr>
          <w:b/>
        </w:rPr>
        <w:t xml:space="preserve">Žiadateľ môže zvoliť iba z ponuky </w:t>
      </w:r>
      <w:r w:rsidRPr="00DE10DA">
        <w:rPr>
          <w:b/>
        </w:rPr>
        <w:t>ukazovateľov horizontálnych priorít uvedených nižšie v zozname ukazovateľov horizontálnych priorít.</w:t>
      </w:r>
    </w:p>
    <w:p w:rsidR="007A4560" w:rsidRDefault="007A4560" w:rsidP="00002302">
      <w:pPr>
        <w:spacing w:line="240" w:lineRule="auto"/>
        <w:rPr>
          <w:b/>
          <w:u w:val="single"/>
        </w:rPr>
      </w:pPr>
    </w:p>
    <w:p w:rsidR="00002302" w:rsidRPr="00DE10DA" w:rsidRDefault="00002302" w:rsidP="00002302">
      <w:pPr>
        <w:spacing w:line="240" w:lineRule="auto"/>
        <w:rPr>
          <w:b/>
          <w:u w:val="single"/>
        </w:rPr>
      </w:pPr>
      <w:r w:rsidRPr="00DE10DA">
        <w:rPr>
          <w:b/>
          <w:u w:val="single"/>
        </w:rPr>
        <w:t>Všeobecné pokyny:</w:t>
      </w:r>
    </w:p>
    <w:p w:rsidR="00002302" w:rsidRPr="00DE10DA" w:rsidRDefault="00002302" w:rsidP="00002302">
      <w:pPr>
        <w:spacing w:line="240" w:lineRule="auto"/>
        <w:rPr>
          <w:b/>
          <w:u w:val="single"/>
        </w:rPr>
      </w:pPr>
    </w:p>
    <w:p w:rsidR="00002302" w:rsidRPr="00DE10DA" w:rsidRDefault="00002302" w:rsidP="00002302">
      <w:pPr>
        <w:spacing w:line="240" w:lineRule="auto"/>
        <w:rPr>
          <w:b/>
        </w:rPr>
      </w:pPr>
      <w:r w:rsidRPr="00DE10DA">
        <w:rPr>
          <w:b/>
        </w:rPr>
        <w:t>Žiadateľ nevolí žiadne ďalšie ukazovatele ako tie, ktoré sú uvedené v Príručke.</w:t>
      </w:r>
    </w:p>
    <w:p w:rsidR="00002302" w:rsidRPr="00DE10DA" w:rsidRDefault="00002302" w:rsidP="00002302">
      <w:pPr>
        <w:spacing w:line="240" w:lineRule="auto"/>
        <w:rPr>
          <w:b/>
        </w:rPr>
      </w:pPr>
    </w:p>
    <w:p w:rsidR="00002302" w:rsidRPr="00DE10DA" w:rsidRDefault="00002302" w:rsidP="00002302">
      <w:pPr>
        <w:spacing w:line="240" w:lineRule="auto"/>
        <w:rPr>
          <w:b/>
          <w:u w:val="single"/>
        </w:rPr>
      </w:pPr>
      <w:r w:rsidRPr="00DE10DA">
        <w:rPr>
          <w:b/>
        </w:rPr>
        <w:t>Všetky ukazovatele okrem ukazovateľov „Nárast pridanej hodnoty“ a</w:t>
      </w:r>
      <w:r w:rsidRPr="00DE10DA">
        <w:t xml:space="preserve"> </w:t>
      </w:r>
      <w:r w:rsidRPr="00DE10DA">
        <w:rPr>
          <w:b/>
        </w:rPr>
        <w:t>„Nárast tržieb“</w:t>
      </w:r>
      <w:r w:rsidRPr="00DE10DA">
        <w:t xml:space="preserve"> </w:t>
      </w:r>
      <w:r w:rsidRPr="00DE10DA">
        <w:rPr>
          <w:b/>
        </w:rPr>
        <w:t>súvisia iba s realizovaným projektom.</w:t>
      </w:r>
    </w:p>
    <w:p w:rsidR="00002302" w:rsidRPr="00DE10DA" w:rsidRDefault="00002302" w:rsidP="00002302">
      <w:pPr>
        <w:spacing w:line="240" w:lineRule="auto"/>
        <w:rPr>
          <w:u w:val="single"/>
        </w:rPr>
      </w:pPr>
    </w:p>
    <w:p w:rsidR="00002302" w:rsidRPr="00DE10DA" w:rsidRDefault="00002302" w:rsidP="00002302">
      <w:pPr>
        <w:spacing w:line="240" w:lineRule="auto"/>
        <w:rPr>
          <w:lang w:eastAsia="en-US"/>
        </w:rPr>
      </w:pPr>
      <w:r w:rsidRPr="00DE10DA">
        <w:t xml:space="preserve">Tabuľky č. </w:t>
      </w:r>
      <w:smartTag w:uri="urn:schemas-microsoft-com:office:smarttags" w:element="metricconverter">
        <w:smartTagPr>
          <w:attr w:name="ProductID" w:val="12 a"/>
        </w:smartTagPr>
        <w:r w:rsidRPr="00DE10DA">
          <w:t>12 a</w:t>
        </w:r>
      </w:smartTag>
      <w:r w:rsidRPr="00DE10DA">
        <w:t xml:space="preserve"> 15 </w:t>
      </w:r>
      <w:proofErr w:type="spellStart"/>
      <w:r w:rsidRPr="00DE10DA">
        <w:t>ŽoNFP</w:t>
      </w:r>
      <w:proofErr w:type="spellEnd"/>
      <w:r w:rsidRPr="00DE10DA">
        <w:t xml:space="preserve"> a tabuľky v časti </w:t>
      </w:r>
      <w:r w:rsidRPr="00DE10DA">
        <w:rPr>
          <w:lang w:eastAsia="en-US"/>
        </w:rPr>
        <w:t>2.2 Predpokl</w:t>
      </w:r>
      <w:r>
        <w:rPr>
          <w:lang w:eastAsia="en-US"/>
        </w:rPr>
        <w:t>adaná situácia Opisu projektu v </w:t>
      </w:r>
      <w:r w:rsidRPr="00DE10DA">
        <w:rPr>
          <w:lang w:eastAsia="en-US"/>
        </w:rPr>
        <w:t>budúcnosti</w:t>
      </w:r>
      <w:r w:rsidRPr="00DE10DA">
        <w:t xml:space="preserve"> vyplňte v súlade s definíciami a pravidlami pre stanovenie hodnôt ukazovateľov uvedenými v tejto kapitole.  Ukazovatele horizontálnych priorít (iba v prípade ich relevantnosti k projektu)  musia byť premietnuté z tabuľky č. 15 do tabuľky č. 12 </w:t>
      </w:r>
      <w:proofErr w:type="spellStart"/>
      <w:r w:rsidRPr="00DE10DA">
        <w:t>ŽoNFP</w:t>
      </w:r>
      <w:proofErr w:type="spellEnd"/>
      <w:r w:rsidRPr="00DE10DA">
        <w:t xml:space="preserve"> a taktiež do tabuľky v časti </w:t>
      </w:r>
      <w:r w:rsidRPr="00DE10DA">
        <w:rPr>
          <w:lang w:eastAsia="en-US"/>
        </w:rPr>
        <w:t>2.2 Predpokladaná situácia v Opise projektu.</w:t>
      </w:r>
    </w:p>
    <w:p w:rsidR="00002302" w:rsidRPr="00DE10DA" w:rsidRDefault="00002302" w:rsidP="00002302">
      <w:pPr>
        <w:spacing w:line="240" w:lineRule="auto"/>
      </w:pPr>
    </w:p>
    <w:p w:rsidR="00002302" w:rsidRPr="00DE10DA" w:rsidRDefault="00002302" w:rsidP="00002302">
      <w:pPr>
        <w:spacing w:line="240" w:lineRule="auto"/>
      </w:pPr>
      <w:r w:rsidRPr="00DE10DA">
        <w:t xml:space="preserve">Žiadateľom sa pri používaní projektových ukazovateľov prostredníctvom verejného portálu ITMS zobrazuje okrem názvu ukazovateľa aj jeho kód. Pri vypĺňaní formuláru </w:t>
      </w:r>
      <w:proofErr w:type="spellStart"/>
      <w:r w:rsidRPr="00DE10DA">
        <w:t>ŽoNFP</w:t>
      </w:r>
      <w:proofErr w:type="spellEnd"/>
      <w:r w:rsidRPr="00DE10DA">
        <w:t xml:space="preserve"> prostredníctvom verejného portálu ITMS žiadatelia vyhľadávajú ukazovatele, resp. </w:t>
      </w:r>
      <w:r w:rsidRPr="00DE10DA">
        <w:rPr>
          <w:b/>
        </w:rPr>
        <w:t xml:space="preserve">kontrolujú správnosť použitých ukazovateľov prostredníctvom názvu a nie prostredníctvom kódu. </w:t>
      </w:r>
    </w:p>
    <w:p w:rsidR="00002302" w:rsidRPr="00DE10DA" w:rsidRDefault="00002302" w:rsidP="00002302">
      <w:pPr>
        <w:spacing w:line="240" w:lineRule="auto"/>
      </w:pPr>
    </w:p>
    <w:p w:rsidR="00002302" w:rsidRPr="00DE10DA" w:rsidRDefault="00002302" w:rsidP="00002302">
      <w:pPr>
        <w:spacing w:line="240" w:lineRule="auto"/>
      </w:pPr>
      <w:r w:rsidRPr="00DE10DA">
        <w:t>Naplnenie hodnôt ukazovateľa výsledku daného projektu na konci realizácie aktivít projektu je pre prijímateľa záväzné. Nenaplnenie hodnôt výsledkových ukazovateľov projektu definovaných v zmluve o poskytnutí NFP je považované za porušenie podmienok zmluvy a môže viesť k mimoriadnemu ukončeniu projektu alebo ďalším postihom definovaných zmluvou o poskytnutí NFP.</w:t>
      </w:r>
    </w:p>
    <w:p w:rsidR="00002302" w:rsidRPr="00DE10DA" w:rsidRDefault="00002302" w:rsidP="00002302">
      <w:pPr>
        <w:spacing w:line="240" w:lineRule="auto"/>
      </w:pPr>
    </w:p>
    <w:p w:rsidR="00002302" w:rsidRPr="00DE10DA" w:rsidRDefault="00002302" w:rsidP="00002302">
      <w:pPr>
        <w:autoSpaceDE w:val="0"/>
        <w:autoSpaceDN w:val="0"/>
        <w:spacing w:line="240" w:lineRule="auto"/>
      </w:pPr>
      <w:r w:rsidRPr="00DE10DA">
        <w:t>V prípade ukazovateľov dopadu je žiadateľ povinný predkladať SO/RO ich skutočné hodnoty dosiahnuté za každý bežný rok v období 5 bežných rokov od ukončenia realizácie aktivít projektu (Pre ukazovateľ „Počet novovytvorených pracovných miest“ žiadateľ uvedie iba novovytvorené pracovné miesta v daných  bežných rokoch).</w:t>
      </w:r>
    </w:p>
    <w:p w:rsidR="00002302" w:rsidRPr="00DE10DA" w:rsidRDefault="00002302" w:rsidP="00002302">
      <w:pPr>
        <w:spacing w:line="240" w:lineRule="auto"/>
      </w:pPr>
    </w:p>
    <w:p w:rsidR="00002302" w:rsidRPr="00DE10DA" w:rsidRDefault="00002302" w:rsidP="00002302">
      <w:pPr>
        <w:spacing w:line="240" w:lineRule="auto"/>
        <w:rPr>
          <w:b/>
          <w:u w:val="single"/>
        </w:rPr>
      </w:pPr>
      <w:r w:rsidRPr="00DE10DA">
        <w:rPr>
          <w:b/>
          <w:u w:val="single"/>
        </w:rPr>
        <w:t>Zoznam a spôsob stanovenia hodnôt projektových ukazovateľov:</w:t>
      </w:r>
    </w:p>
    <w:p w:rsidR="00002302" w:rsidRPr="00DE10DA" w:rsidRDefault="00002302" w:rsidP="00002302">
      <w:pPr>
        <w:spacing w:line="240" w:lineRule="auto"/>
      </w:pPr>
    </w:p>
    <w:p w:rsidR="00002302" w:rsidRPr="00DE10DA" w:rsidRDefault="00002302" w:rsidP="00002302">
      <w:pPr>
        <w:spacing w:line="240" w:lineRule="auto"/>
      </w:pPr>
      <w:r w:rsidRPr="00DE10DA">
        <w:t xml:space="preserve">Ukazovatele výsledku: </w:t>
      </w:r>
      <w:r w:rsidRPr="00DE10DA">
        <w:rPr>
          <w:b/>
        </w:rPr>
        <w:t>„Počet inovovaných výrobných postupov“</w:t>
      </w:r>
      <w:r w:rsidRPr="00DE10DA">
        <w:t>:</w:t>
      </w:r>
    </w:p>
    <w:p w:rsidR="00002302" w:rsidRPr="00DE10DA" w:rsidRDefault="00002302" w:rsidP="00002302">
      <w:pPr>
        <w:numPr>
          <w:ilvl w:val="0"/>
          <w:numId w:val="9"/>
        </w:numPr>
        <w:spacing w:line="240" w:lineRule="auto"/>
      </w:pPr>
      <w:r w:rsidRPr="00DE10DA">
        <w:t xml:space="preserve">východisková hodnota – východisková hodnota bude vždy „0“, rok začatia realizácie </w:t>
      </w:r>
      <w:r w:rsidRPr="00DE10DA">
        <w:lastRenderedPageBreak/>
        <w:t>projektu.</w:t>
      </w:r>
    </w:p>
    <w:p w:rsidR="00002302" w:rsidRPr="00DE10DA" w:rsidRDefault="00002302" w:rsidP="00002302">
      <w:pPr>
        <w:numPr>
          <w:ilvl w:val="0"/>
          <w:numId w:val="9"/>
        </w:numPr>
        <w:spacing w:line="240" w:lineRule="auto"/>
      </w:pPr>
      <w:r w:rsidRPr="00DE10DA">
        <w:t>plánovaná hodnota – plánovaná hodnota bude absolútna hodnota dosiahnutá v dôsledku realizácie projektu k termínu ukončenia realizácie projektu</w:t>
      </w:r>
    </w:p>
    <w:p w:rsidR="00002302" w:rsidRPr="00DE10DA" w:rsidRDefault="00002302" w:rsidP="00002302">
      <w:pPr>
        <w:spacing w:line="240" w:lineRule="auto"/>
        <w:rPr>
          <w:b/>
        </w:rPr>
      </w:pPr>
    </w:p>
    <w:p w:rsidR="00002302" w:rsidRPr="00DE10DA" w:rsidRDefault="00002302" w:rsidP="00002302">
      <w:pPr>
        <w:spacing w:line="240" w:lineRule="auto"/>
      </w:pPr>
      <w:r w:rsidRPr="00DE10DA">
        <w:t>Ukazovateľ dopadu:</w:t>
      </w:r>
      <w:r w:rsidRPr="00DE10DA">
        <w:rPr>
          <w:b/>
        </w:rPr>
        <w:t xml:space="preserve"> „Počet novovytvorených pracovných miest“</w:t>
      </w:r>
      <w:r w:rsidRPr="00DE10DA">
        <w:t>:</w:t>
      </w:r>
    </w:p>
    <w:p w:rsidR="00002302" w:rsidRPr="00DE10DA" w:rsidRDefault="00002302" w:rsidP="00002302">
      <w:pPr>
        <w:pStyle w:val="Odsekzoznamu"/>
        <w:widowControl/>
        <w:numPr>
          <w:ilvl w:val="0"/>
          <w:numId w:val="41"/>
        </w:numPr>
        <w:autoSpaceDE w:val="0"/>
        <w:autoSpaceDN w:val="0"/>
        <w:spacing w:line="240" w:lineRule="auto"/>
        <w:contextualSpacing/>
        <w:textAlignment w:val="auto"/>
      </w:pPr>
      <w:r w:rsidRPr="00DE10DA">
        <w:t>východisková hodnota – východisková hodnota bude „0“, uvedie sa rok ukončenia realizácie aktivít projektu</w:t>
      </w:r>
    </w:p>
    <w:p w:rsidR="00002302" w:rsidRPr="00DE10DA" w:rsidRDefault="00002302" w:rsidP="00002302">
      <w:pPr>
        <w:numPr>
          <w:ilvl w:val="0"/>
          <w:numId w:val="49"/>
        </w:numPr>
        <w:spacing w:line="240" w:lineRule="auto"/>
        <w:textAlignment w:val="auto"/>
      </w:pPr>
      <w:r w:rsidRPr="00DE10DA">
        <w:t>plánovaná hodnota – počet novovytvorených a následne udržaných pracovných miest, ktoré žiadateľ plánuje vytvoriť (do novovytvorených pracovných miest je možné zahrnúť iba zamestnancov v pracovnom pomere) v dôsledku realizácie projektu za obdobie 5 bežných rokov od ukončenia realizácie projektu.</w:t>
      </w:r>
    </w:p>
    <w:p w:rsidR="00002302" w:rsidRPr="00DE10DA" w:rsidRDefault="00002302" w:rsidP="00002302">
      <w:pPr>
        <w:spacing w:line="240" w:lineRule="auto"/>
      </w:pPr>
    </w:p>
    <w:p w:rsidR="00002302" w:rsidRPr="00DE10DA" w:rsidRDefault="00002302" w:rsidP="00002302">
      <w:pPr>
        <w:spacing w:line="240" w:lineRule="auto"/>
      </w:pPr>
      <w:r w:rsidRPr="00DE10DA">
        <w:t>Ukazovateľ dopadu:</w:t>
      </w:r>
      <w:r w:rsidRPr="00DE10DA">
        <w:rPr>
          <w:b/>
        </w:rPr>
        <w:t xml:space="preserve"> „Nárast pridanej hodnoty“</w:t>
      </w:r>
      <w:r w:rsidRPr="00DE10DA">
        <w:t>:</w:t>
      </w:r>
    </w:p>
    <w:p w:rsidR="00002302" w:rsidRPr="00DE10DA" w:rsidRDefault="00002302" w:rsidP="00002302">
      <w:pPr>
        <w:numPr>
          <w:ilvl w:val="0"/>
          <w:numId w:val="49"/>
        </w:numPr>
        <w:spacing w:line="240" w:lineRule="auto"/>
        <w:textAlignment w:val="auto"/>
      </w:pPr>
      <w:r w:rsidRPr="00DE10DA">
        <w:t>východisková hodnota – absolútna hodnota pridanej hodnoty vytvorenej žiadateľom v roku 2007</w:t>
      </w:r>
      <w:r>
        <w:t xml:space="preserve"> </w:t>
      </w:r>
      <w:r w:rsidRPr="00DE10DA">
        <w:t>(v prípade záporného čísla, žiadateľ uvedie hodnotu 0)</w:t>
      </w:r>
      <w:r>
        <w:t>.</w:t>
      </w:r>
      <w:r w:rsidRPr="00DE10DA">
        <w:t xml:space="preserve"> </w:t>
      </w:r>
    </w:p>
    <w:p w:rsidR="00002302" w:rsidRPr="00DE10DA" w:rsidRDefault="00002302" w:rsidP="00002302">
      <w:pPr>
        <w:numPr>
          <w:ilvl w:val="0"/>
          <w:numId w:val="49"/>
        </w:numPr>
        <w:spacing w:line="240" w:lineRule="auto"/>
        <w:textAlignment w:val="auto"/>
      </w:pPr>
      <w:r w:rsidRPr="00DE10DA">
        <w:t>plánovaná hodnota – absolútna hodnota pridanej hodnoty, ktorú žiadateľ plánuje vytvoriť v 5. bežnom roku po ukončení realizácie projektu.</w:t>
      </w:r>
    </w:p>
    <w:p w:rsidR="00002302" w:rsidRPr="00DE10DA" w:rsidRDefault="00002302" w:rsidP="00002302">
      <w:pPr>
        <w:spacing w:line="240" w:lineRule="auto"/>
      </w:pPr>
    </w:p>
    <w:p w:rsidR="00002302" w:rsidRPr="00DE10DA" w:rsidRDefault="00002302" w:rsidP="00002302">
      <w:pPr>
        <w:spacing w:line="240" w:lineRule="auto"/>
      </w:pPr>
      <w:r w:rsidRPr="00DE10DA">
        <w:t>Ukazovateľ dopadu:</w:t>
      </w:r>
      <w:r w:rsidRPr="00DE10DA">
        <w:rPr>
          <w:b/>
        </w:rPr>
        <w:t xml:space="preserve"> „Nárast tržieb“</w:t>
      </w:r>
      <w:r w:rsidRPr="00DE10DA">
        <w:t>:</w:t>
      </w:r>
    </w:p>
    <w:p w:rsidR="00002302" w:rsidRPr="00DE10DA" w:rsidRDefault="00002302" w:rsidP="00002302">
      <w:pPr>
        <w:numPr>
          <w:ilvl w:val="0"/>
          <w:numId w:val="49"/>
        </w:numPr>
        <w:spacing w:line="240" w:lineRule="auto"/>
        <w:textAlignment w:val="auto"/>
      </w:pPr>
      <w:r w:rsidRPr="00DE10DA">
        <w:t>východisková hodnota – absolútna hodnota tržieb z predaja vlastných výrobkov a služieb žiadateľa v roku 2007.</w:t>
      </w:r>
    </w:p>
    <w:p w:rsidR="00002302" w:rsidRPr="00DE10DA" w:rsidRDefault="00002302" w:rsidP="00002302">
      <w:pPr>
        <w:numPr>
          <w:ilvl w:val="0"/>
          <w:numId w:val="49"/>
        </w:numPr>
        <w:spacing w:line="240" w:lineRule="auto"/>
        <w:textAlignment w:val="auto"/>
      </w:pPr>
      <w:r w:rsidRPr="00DE10DA">
        <w:t>plánovaná hodnota - absolútna hodnota tržieb z predaja vlastných výrobkov a služieb, ktorú žiadateľ plánuje dosiahnuť v 5. bežnom roku po ukončení realizácie projektu.</w:t>
      </w:r>
    </w:p>
    <w:p w:rsidR="00002302" w:rsidRPr="00DE10DA" w:rsidRDefault="00002302" w:rsidP="00002302">
      <w:pPr>
        <w:spacing w:line="240" w:lineRule="auto"/>
        <w:ind w:left="360"/>
      </w:pPr>
    </w:p>
    <w:p w:rsidR="00002302" w:rsidRPr="00DE10DA" w:rsidRDefault="00002302" w:rsidP="00002302">
      <w:pPr>
        <w:spacing w:line="240" w:lineRule="auto"/>
        <w:rPr>
          <w:b/>
          <w:u w:val="single"/>
        </w:rPr>
      </w:pPr>
      <w:r w:rsidRPr="00DE10DA">
        <w:rPr>
          <w:b/>
          <w:u w:val="single"/>
        </w:rPr>
        <w:t>Zoznam ukazovateľov horizontálnych priorít:</w:t>
      </w:r>
    </w:p>
    <w:p w:rsidR="00002302" w:rsidRDefault="00002302" w:rsidP="00002302">
      <w:pPr>
        <w:spacing w:line="240" w:lineRule="auto"/>
        <w:rPr>
          <w:sz w:val="22"/>
          <w:szCs w:val="22"/>
        </w:rPr>
      </w:pPr>
    </w:p>
    <w:tbl>
      <w:tblPr>
        <w:tblW w:w="44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924"/>
        <w:gridCol w:w="989"/>
        <w:gridCol w:w="1260"/>
      </w:tblGrid>
      <w:tr w:rsidR="00002302" w:rsidTr="00C53323">
        <w:trPr>
          <w:jc w:val="center"/>
        </w:trPr>
        <w:tc>
          <w:tcPr>
            <w:tcW w:w="3624" w:type="pct"/>
            <w:shd w:val="clear" w:color="auto" w:fill="D9D9D9"/>
            <w:vAlign w:val="center"/>
          </w:tcPr>
          <w:p w:rsidR="00002302" w:rsidRPr="006C32FF" w:rsidRDefault="00002302" w:rsidP="00002302">
            <w:pPr>
              <w:spacing w:line="240" w:lineRule="auto"/>
              <w:rPr>
                <w:b/>
                <w:szCs w:val="22"/>
              </w:rPr>
            </w:pPr>
            <w:r w:rsidRPr="006C32FF">
              <w:rPr>
                <w:b/>
                <w:sz w:val="22"/>
                <w:szCs w:val="22"/>
              </w:rPr>
              <w:t>Ukazovatele sledovania horizontálnych politík ES*</w:t>
            </w:r>
          </w:p>
        </w:tc>
        <w:tc>
          <w:tcPr>
            <w:tcW w:w="605" w:type="pct"/>
            <w:shd w:val="clear" w:color="auto" w:fill="D9D9D9"/>
            <w:vAlign w:val="center"/>
          </w:tcPr>
          <w:p w:rsidR="00002302" w:rsidRPr="006C32FF" w:rsidRDefault="00002302" w:rsidP="00002302">
            <w:pPr>
              <w:spacing w:line="240" w:lineRule="auto"/>
              <w:jc w:val="center"/>
              <w:rPr>
                <w:szCs w:val="22"/>
              </w:rPr>
            </w:pPr>
            <w:r w:rsidRPr="006C32FF">
              <w:rPr>
                <w:sz w:val="22"/>
                <w:szCs w:val="22"/>
              </w:rPr>
              <w:t>MJ</w:t>
            </w:r>
          </w:p>
        </w:tc>
        <w:tc>
          <w:tcPr>
            <w:tcW w:w="771" w:type="pct"/>
            <w:shd w:val="clear" w:color="auto" w:fill="D9D9D9"/>
            <w:vAlign w:val="center"/>
          </w:tcPr>
          <w:p w:rsidR="00002302" w:rsidRPr="006C32FF" w:rsidRDefault="00002302" w:rsidP="00002302">
            <w:pPr>
              <w:spacing w:line="240" w:lineRule="auto"/>
              <w:jc w:val="center"/>
              <w:rPr>
                <w:szCs w:val="22"/>
              </w:rPr>
            </w:pPr>
            <w:r w:rsidRPr="006C32FF">
              <w:rPr>
                <w:sz w:val="22"/>
                <w:szCs w:val="22"/>
              </w:rPr>
              <w:t>Typ</w:t>
            </w:r>
          </w:p>
        </w:tc>
      </w:tr>
      <w:tr w:rsidR="00002302" w:rsidTr="00C53323">
        <w:trPr>
          <w:trHeight w:val="273"/>
          <w:jc w:val="center"/>
        </w:trPr>
        <w:tc>
          <w:tcPr>
            <w:tcW w:w="5000" w:type="pct"/>
            <w:gridSpan w:val="3"/>
            <w:shd w:val="clear" w:color="auto" w:fill="D9D9D9"/>
            <w:vAlign w:val="center"/>
          </w:tcPr>
          <w:p w:rsidR="00002302" w:rsidRPr="006C32FF" w:rsidRDefault="00002302" w:rsidP="00002302">
            <w:pPr>
              <w:spacing w:line="240" w:lineRule="auto"/>
              <w:jc w:val="center"/>
              <w:rPr>
                <w:szCs w:val="22"/>
              </w:rPr>
            </w:pPr>
            <w:proofErr w:type="spellStart"/>
            <w:r w:rsidRPr="006C32FF">
              <w:rPr>
                <w:b/>
                <w:sz w:val="22"/>
                <w:szCs w:val="22"/>
              </w:rPr>
              <w:t>Marginalizované</w:t>
            </w:r>
            <w:proofErr w:type="spellEnd"/>
            <w:r w:rsidRPr="006C32FF">
              <w:rPr>
                <w:b/>
                <w:sz w:val="22"/>
                <w:szCs w:val="22"/>
              </w:rPr>
              <w:t xml:space="preserve"> rómske komunity</w:t>
            </w:r>
          </w:p>
        </w:tc>
      </w:tr>
      <w:tr w:rsidR="00002302" w:rsidTr="00C53323">
        <w:trPr>
          <w:trHeight w:val="395"/>
          <w:jc w:val="center"/>
        </w:trPr>
        <w:tc>
          <w:tcPr>
            <w:tcW w:w="3624" w:type="pct"/>
            <w:vAlign w:val="center"/>
          </w:tcPr>
          <w:p w:rsidR="00002302" w:rsidRPr="006C32FF" w:rsidRDefault="00002302" w:rsidP="00002302">
            <w:pPr>
              <w:spacing w:line="240" w:lineRule="auto"/>
              <w:rPr>
                <w:szCs w:val="22"/>
              </w:rPr>
            </w:pPr>
            <w:r w:rsidRPr="006C32FF">
              <w:rPr>
                <w:sz w:val="22"/>
                <w:szCs w:val="22"/>
              </w:rPr>
              <w:t>Počet vytvorených pracovných miest cielene pre MRK</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bCs/>
                <w:sz w:val="22"/>
                <w:szCs w:val="22"/>
              </w:rPr>
              <w:t>Výsledok</w:t>
            </w:r>
          </w:p>
        </w:tc>
      </w:tr>
      <w:tr w:rsidR="00002302" w:rsidTr="00C53323">
        <w:trPr>
          <w:trHeight w:val="372"/>
          <w:jc w:val="center"/>
        </w:trPr>
        <w:tc>
          <w:tcPr>
            <w:tcW w:w="3624" w:type="pct"/>
            <w:vAlign w:val="center"/>
          </w:tcPr>
          <w:p w:rsidR="00002302" w:rsidRPr="006C32FF" w:rsidRDefault="00002302" w:rsidP="00002302">
            <w:pPr>
              <w:spacing w:line="240" w:lineRule="auto"/>
              <w:rPr>
                <w:szCs w:val="22"/>
              </w:rPr>
            </w:pPr>
            <w:r w:rsidRPr="006C32FF">
              <w:rPr>
                <w:sz w:val="22"/>
                <w:szCs w:val="22"/>
              </w:rPr>
              <w:t>Počet vytvorených pracovných miest cielene pre MRK</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bCs/>
                <w:sz w:val="22"/>
                <w:szCs w:val="22"/>
              </w:rPr>
              <w:t>Dopad</w:t>
            </w:r>
          </w:p>
        </w:tc>
      </w:tr>
      <w:tr w:rsidR="00002302" w:rsidTr="00C53323">
        <w:trPr>
          <w:jc w:val="center"/>
        </w:trPr>
        <w:tc>
          <w:tcPr>
            <w:tcW w:w="5000" w:type="pct"/>
            <w:gridSpan w:val="3"/>
            <w:shd w:val="clear" w:color="auto" w:fill="D9D9D9"/>
            <w:vAlign w:val="center"/>
          </w:tcPr>
          <w:p w:rsidR="00002302" w:rsidRPr="006C32FF" w:rsidRDefault="00002302" w:rsidP="00002302">
            <w:pPr>
              <w:spacing w:line="240" w:lineRule="auto"/>
              <w:jc w:val="center"/>
              <w:rPr>
                <w:b/>
                <w:szCs w:val="22"/>
              </w:rPr>
            </w:pPr>
            <w:r w:rsidRPr="006C32FF">
              <w:rPr>
                <w:b/>
                <w:sz w:val="22"/>
                <w:szCs w:val="22"/>
              </w:rPr>
              <w:t>Rovnosť príležitostí</w:t>
            </w:r>
          </w:p>
        </w:tc>
      </w:tr>
      <w:tr w:rsidR="00002302" w:rsidTr="00C53323">
        <w:trPr>
          <w:trHeight w:val="320"/>
          <w:jc w:val="center"/>
        </w:trPr>
        <w:tc>
          <w:tcPr>
            <w:tcW w:w="3624" w:type="pct"/>
            <w:vAlign w:val="center"/>
          </w:tcPr>
          <w:p w:rsidR="00002302" w:rsidRPr="006C32FF" w:rsidRDefault="00002302" w:rsidP="00002302">
            <w:pPr>
              <w:spacing w:line="240" w:lineRule="auto"/>
              <w:rPr>
                <w:szCs w:val="22"/>
              </w:rPr>
            </w:pPr>
            <w:r w:rsidRPr="006C32FF">
              <w:rPr>
                <w:sz w:val="22"/>
                <w:szCs w:val="22"/>
              </w:rPr>
              <w:t xml:space="preserve">Počet vytvorených pracovných miest  pre znevýhodnené skupiny v dôsledku realizácie projektu </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bCs/>
                <w:sz w:val="22"/>
                <w:szCs w:val="22"/>
              </w:rPr>
              <w:t>Výsledok</w:t>
            </w:r>
          </w:p>
        </w:tc>
      </w:tr>
      <w:tr w:rsidR="00002302" w:rsidTr="00C53323">
        <w:trPr>
          <w:trHeight w:val="320"/>
          <w:jc w:val="center"/>
        </w:trPr>
        <w:tc>
          <w:tcPr>
            <w:tcW w:w="3624" w:type="pct"/>
            <w:vAlign w:val="center"/>
          </w:tcPr>
          <w:p w:rsidR="00002302" w:rsidRPr="006C32FF" w:rsidRDefault="00002302" w:rsidP="00002302">
            <w:pPr>
              <w:spacing w:line="240" w:lineRule="auto"/>
              <w:rPr>
                <w:szCs w:val="22"/>
              </w:rPr>
            </w:pPr>
            <w:r w:rsidRPr="006C32FF">
              <w:rPr>
                <w:sz w:val="22"/>
                <w:szCs w:val="22"/>
              </w:rPr>
              <w:t>Počet novovytvorených pracovných miest obsadených mužmi</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bCs/>
                <w:sz w:val="22"/>
                <w:szCs w:val="22"/>
              </w:rPr>
              <w:t>Výsledok</w:t>
            </w:r>
          </w:p>
        </w:tc>
      </w:tr>
      <w:tr w:rsidR="00002302" w:rsidTr="00C53323">
        <w:trPr>
          <w:trHeight w:val="320"/>
          <w:jc w:val="center"/>
        </w:trPr>
        <w:tc>
          <w:tcPr>
            <w:tcW w:w="3624" w:type="pct"/>
            <w:vAlign w:val="center"/>
          </w:tcPr>
          <w:p w:rsidR="00002302" w:rsidRPr="006C32FF" w:rsidRDefault="00002302" w:rsidP="00002302">
            <w:pPr>
              <w:spacing w:line="240" w:lineRule="auto"/>
              <w:rPr>
                <w:szCs w:val="22"/>
              </w:rPr>
            </w:pPr>
            <w:r w:rsidRPr="006C32FF">
              <w:rPr>
                <w:sz w:val="22"/>
                <w:szCs w:val="22"/>
              </w:rPr>
              <w:t>Počet novovytvorených pracovných miest obsadených ženami</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bCs/>
                <w:sz w:val="22"/>
                <w:szCs w:val="22"/>
              </w:rPr>
              <w:t>Výsledok</w:t>
            </w:r>
          </w:p>
        </w:tc>
      </w:tr>
      <w:tr w:rsidR="00002302" w:rsidTr="00C53323">
        <w:trPr>
          <w:trHeight w:val="320"/>
          <w:jc w:val="center"/>
        </w:trPr>
        <w:tc>
          <w:tcPr>
            <w:tcW w:w="3624" w:type="pct"/>
            <w:vAlign w:val="center"/>
          </w:tcPr>
          <w:p w:rsidR="00002302" w:rsidRPr="006C32FF" w:rsidRDefault="00002302" w:rsidP="00002302">
            <w:pPr>
              <w:spacing w:line="240" w:lineRule="auto"/>
              <w:rPr>
                <w:szCs w:val="22"/>
              </w:rPr>
            </w:pPr>
            <w:r w:rsidRPr="006C32FF">
              <w:rPr>
                <w:sz w:val="22"/>
                <w:szCs w:val="22"/>
              </w:rPr>
              <w:t>Počet vytvorených pracovných miest  pre znevýhodnené skupiny v dôsledku realizácie projektu</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bCs/>
                <w:sz w:val="22"/>
                <w:szCs w:val="22"/>
              </w:rPr>
              <w:t>Dopad</w:t>
            </w:r>
          </w:p>
        </w:tc>
      </w:tr>
      <w:tr w:rsidR="00002302" w:rsidTr="00C53323">
        <w:trPr>
          <w:trHeight w:val="320"/>
          <w:jc w:val="center"/>
        </w:trPr>
        <w:tc>
          <w:tcPr>
            <w:tcW w:w="3624" w:type="pct"/>
            <w:vAlign w:val="center"/>
          </w:tcPr>
          <w:p w:rsidR="00002302" w:rsidRPr="006C32FF" w:rsidRDefault="00002302" w:rsidP="00002302">
            <w:pPr>
              <w:spacing w:line="240" w:lineRule="auto"/>
              <w:rPr>
                <w:szCs w:val="22"/>
              </w:rPr>
            </w:pPr>
            <w:r w:rsidRPr="006C32FF">
              <w:rPr>
                <w:sz w:val="22"/>
                <w:szCs w:val="22"/>
              </w:rPr>
              <w:t>Počet novovytvorených pracovných miest obsadených mužmi</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bCs/>
                <w:sz w:val="22"/>
                <w:szCs w:val="22"/>
              </w:rPr>
              <w:t>Dopad</w:t>
            </w:r>
          </w:p>
        </w:tc>
      </w:tr>
      <w:tr w:rsidR="00002302" w:rsidTr="00C53323">
        <w:trPr>
          <w:trHeight w:val="320"/>
          <w:jc w:val="center"/>
        </w:trPr>
        <w:tc>
          <w:tcPr>
            <w:tcW w:w="3624" w:type="pct"/>
            <w:vAlign w:val="center"/>
          </w:tcPr>
          <w:p w:rsidR="00002302" w:rsidRPr="006C32FF" w:rsidRDefault="00002302" w:rsidP="00002302">
            <w:pPr>
              <w:spacing w:line="240" w:lineRule="auto"/>
              <w:rPr>
                <w:szCs w:val="22"/>
              </w:rPr>
            </w:pPr>
            <w:r w:rsidRPr="006C32FF">
              <w:rPr>
                <w:sz w:val="22"/>
                <w:szCs w:val="22"/>
              </w:rPr>
              <w:t>Počet novovytvorených pracovných miest obsadených ženami</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bCs/>
                <w:sz w:val="22"/>
                <w:szCs w:val="22"/>
              </w:rPr>
              <w:t>Dopad</w:t>
            </w:r>
          </w:p>
        </w:tc>
      </w:tr>
      <w:tr w:rsidR="00002302" w:rsidTr="00C53323">
        <w:trPr>
          <w:jc w:val="center"/>
        </w:trPr>
        <w:tc>
          <w:tcPr>
            <w:tcW w:w="5000" w:type="pct"/>
            <w:gridSpan w:val="3"/>
            <w:shd w:val="clear" w:color="auto" w:fill="D9D9D9"/>
            <w:vAlign w:val="center"/>
          </w:tcPr>
          <w:p w:rsidR="00002302" w:rsidRPr="006C32FF" w:rsidRDefault="00002302" w:rsidP="00002302">
            <w:pPr>
              <w:spacing w:line="240" w:lineRule="auto"/>
              <w:jc w:val="center"/>
              <w:rPr>
                <w:b/>
                <w:szCs w:val="22"/>
              </w:rPr>
            </w:pPr>
            <w:r w:rsidRPr="006C32FF">
              <w:rPr>
                <w:b/>
                <w:sz w:val="22"/>
                <w:szCs w:val="22"/>
              </w:rPr>
              <w:t>Trvalo udržateľný rozvoj</w:t>
            </w:r>
          </w:p>
        </w:tc>
      </w:tr>
      <w:tr w:rsidR="00002302" w:rsidRPr="001742AE" w:rsidTr="00C53323">
        <w:trPr>
          <w:trHeight w:val="320"/>
          <w:jc w:val="center"/>
        </w:trPr>
        <w:tc>
          <w:tcPr>
            <w:tcW w:w="3624" w:type="pct"/>
            <w:vAlign w:val="center"/>
          </w:tcPr>
          <w:p w:rsidR="00002302" w:rsidRPr="006C32FF" w:rsidRDefault="00002302" w:rsidP="00002302">
            <w:pPr>
              <w:autoSpaceDE w:val="0"/>
              <w:autoSpaceDN w:val="0"/>
              <w:spacing w:line="240" w:lineRule="auto"/>
              <w:rPr>
                <w:szCs w:val="22"/>
              </w:rPr>
            </w:pPr>
            <w:r w:rsidRPr="006C32FF">
              <w:rPr>
                <w:sz w:val="22"/>
                <w:szCs w:val="22"/>
              </w:rPr>
              <w:t>Počet novovytvorených pracovných miest</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sz w:val="22"/>
                <w:szCs w:val="22"/>
              </w:rPr>
              <w:t>Výsledok</w:t>
            </w:r>
          </w:p>
        </w:tc>
      </w:tr>
      <w:tr w:rsidR="00002302" w:rsidRPr="001742AE" w:rsidTr="00C53323">
        <w:trPr>
          <w:trHeight w:val="320"/>
          <w:jc w:val="center"/>
        </w:trPr>
        <w:tc>
          <w:tcPr>
            <w:tcW w:w="3624" w:type="pct"/>
            <w:vAlign w:val="center"/>
          </w:tcPr>
          <w:p w:rsidR="00002302" w:rsidRPr="006C32FF" w:rsidRDefault="00002302" w:rsidP="00002302">
            <w:pPr>
              <w:spacing w:line="240" w:lineRule="auto"/>
              <w:rPr>
                <w:szCs w:val="22"/>
              </w:rPr>
            </w:pPr>
            <w:r w:rsidRPr="006C32FF">
              <w:rPr>
                <w:sz w:val="22"/>
                <w:szCs w:val="22"/>
              </w:rPr>
              <w:t>Zvýšený inštalovaný výkon zariadenia zodpovedajúci obnoviteľným zdrojom energie</w:t>
            </w:r>
          </w:p>
        </w:tc>
        <w:tc>
          <w:tcPr>
            <w:tcW w:w="605" w:type="pct"/>
            <w:vAlign w:val="center"/>
          </w:tcPr>
          <w:p w:rsidR="00002302" w:rsidRPr="006C32FF" w:rsidRDefault="00002302" w:rsidP="00002302">
            <w:pPr>
              <w:spacing w:line="240" w:lineRule="auto"/>
              <w:jc w:val="center"/>
              <w:rPr>
                <w:szCs w:val="22"/>
              </w:rPr>
            </w:pPr>
            <w:r w:rsidRPr="006C32FF">
              <w:rPr>
                <w:sz w:val="22"/>
                <w:szCs w:val="22"/>
              </w:rPr>
              <w:t>MW</w:t>
            </w:r>
          </w:p>
        </w:tc>
        <w:tc>
          <w:tcPr>
            <w:tcW w:w="771" w:type="pct"/>
            <w:vAlign w:val="center"/>
          </w:tcPr>
          <w:p w:rsidR="00002302" w:rsidRPr="006C32FF" w:rsidRDefault="00002302" w:rsidP="00002302">
            <w:pPr>
              <w:spacing w:line="240" w:lineRule="auto"/>
              <w:jc w:val="center"/>
              <w:rPr>
                <w:bCs/>
                <w:szCs w:val="22"/>
              </w:rPr>
            </w:pPr>
            <w:r w:rsidRPr="006C32FF">
              <w:rPr>
                <w:sz w:val="22"/>
                <w:szCs w:val="22"/>
              </w:rPr>
              <w:t>Výsledok</w:t>
            </w:r>
          </w:p>
        </w:tc>
      </w:tr>
      <w:tr w:rsidR="00002302" w:rsidRPr="002943F3" w:rsidTr="00C53323">
        <w:trPr>
          <w:trHeight w:val="320"/>
          <w:jc w:val="center"/>
        </w:trPr>
        <w:tc>
          <w:tcPr>
            <w:tcW w:w="3624" w:type="pct"/>
            <w:vAlign w:val="bottom"/>
          </w:tcPr>
          <w:p w:rsidR="00002302" w:rsidRPr="006C32FF" w:rsidRDefault="00002302" w:rsidP="00002302">
            <w:pPr>
              <w:spacing w:line="240" w:lineRule="auto"/>
              <w:rPr>
                <w:szCs w:val="22"/>
              </w:rPr>
            </w:pPr>
            <w:r w:rsidRPr="006C32FF">
              <w:rPr>
                <w:sz w:val="22"/>
                <w:szCs w:val="22"/>
              </w:rPr>
              <w:t>Počet inovovaných výrobných postupov</w:t>
            </w:r>
          </w:p>
        </w:tc>
        <w:tc>
          <w:tcPr>
            <w:tcW w:w="605" w:type="pct"/>
            <w:vAlign w:val="bottom"/>
          </w:tcPr>
          <w:p w:rsidR="00002302" w:rsidRPr="006C32FF" w:rsidRDefault="00002302" w:rsidP="00002302">
            <w:pPr>
              <w:spacing w:line="240" w:lineRule="auto"/>
              <w:jc w:val="center"/>
              <w:rPr>
                <w:szCs w:val="22"/>
              </w:rPr>
            </w:pPr>
            <w:r w:rsidRPr="006C32FF">
              <w:rPr>
                <w:sz w:val="22"/>
                <w:szCs w:val="22"/>
              </w:rPr>
              <w:t>Počet</w:t>
            </w:r>
          </w:p>
        </w:tc>
        <w:tc>
          <w:tcPr>
            <w:tcW w:w="771" w:type="pct"/>
            <w:vAlign w:val="bottom"/>
          </w:tcPr>
          <w:p w:rsidR="00002302" w:rsidRPr="006C32FF" w:rsidRDefault="00002302" w:rsidP="00002302">
            <w:pPr>
              <w:spacing w:line="240" w:lineRule="auto"/>
              <w:jc w:val="center"/>
              <w:rPr>
                <w:szCs w:val="22"/>
              </w:rPr>
            </w:pPr>
            <w:r w:rsidRPr="006C32FF">
              <w:rPr>
                <w:sz w:val="22"/>
                <w:szCs w:val="22"/>
              </w:rPr>
              <w:t>Výsledok</w:t>
            </w:r>
          </w:p>
        </w:tc>
      </w:tr>
      <w:tr w:rsidR="00002302" w:rsidRPr="001742AE" w:rsidTr="00C53323">
        <w:trPr>
          <w:trHeight w:val="320"/>
          <w:jc w:val="center"/>
        </w:trPr>
        <w:tc>
          <w:tcPr>
            <w:tcW w:w="3624" w:type="pct"/>
            <w:vAlign w:val="center"/>
          </w:tcPr>
          <w:p w:rsidR="00002302" w:rsidRPr="006C32FF" w:rsidRDefault="00002302" w:rsidP="00002302">
            <w:pPr>
              <w:autoSpaceDE w:val="0"/>
              <w:autoSpaceDN w:val="0"/>
              <w:spacing w:line="240" w:lineRule="auto"/>
              <w:rPr>
                <w:szCs w:val="22"/>
              </w:rPr>
            </w:pPr>
            <w:r w:rsidRPr="006C32FF">
              <w:rPr>
                <w:sz w:val="22"/>
                <w:szCs w:val="22"/>
              </w:rPr>
              <w:t>Počet novovytvorených pracovných miest</w:t>
            </w:r>
          </w:p>
        </w:tc>
        <w:tc>
          <w:tcPr>
            <w:tcW w:w="605" w:type="pct"/>
            <w:vAlign w:val="center"/>
          </w:tcPr>
          <w:p w:rsidR="00002302" w:rsidRPr="006C32FF" w:rsidRDefault="00002302" w:rsidP="00002302">
            <w:pPr>
              <w:spacing w:line="240" w:lineRule="auto"/>
              <w:jc w:val="center"/>
              <w:rPr>
                <w:szCs w:val="22"/>
              </w:rPr>
            </w:pPr>
            <w:r w:rsidRPr="006C32FF">
              <w:rPr>
                <w:sz w:val="22"/>
                <w:szCs w:val="22"/>
              </w:rPr>
              <w:t>Počet</w:t>
            </w:r>
          </w:p>
        </w:tc>
        <w:tc>
          <w:tcPr>
            <w:tcW w:w="771" w:type="pct"/>
            <w:vAlign w:val="center"/>
          </w:tcPr>
          <w:p w:rsidR="00002302" w:rsidRPr="006C32FF" w:rsidRDefault="00002302" w:rsidP="00002302">
            <w:pPr>
              <w:spacing w:line="240" w:lineRule="auto"/>
              <w:jc w:val="center"/>
              <w:rPr>
                <w:szCs w:val="22"/>
              </w:rPr>
            </w:pPr>
            <w:r w:rsidRPr="006C32FF">
              <w:rPr>
                <w:sz w:val="22"/>
                <w:szCs w:val="22"/>
              </w:rPr>
              <w:t>Dopad</w:t>
            </w:r>
          </w:p>
        </w:tc>
      </w:tr>
    </w:tbl>
    <w:p w:rsidR="00002302" w:rsidRDefault="00002302" w:rsidP="00002302">
      <w:pPr>
        <w:spacing w:line="240" w:lineRule="auto"/>
        <w:rPr>
          <w:sz w:val="22"/>
          <w:szCs w:val="22"/>
        </w:rPr>
      </w:pPr>
    </w:p>
    <w:p w:rsidR="00002302" w:rsidRPr="0072213D" w:rsidRDefault="00002302" w:rsidP="00002302">
      <w:pPr>
        <w:spacing w:line="240" w:lineRule="auto"/>
        <w:rPr>
          <w:sz w:val="22"/>
          <w:szCs w:val="22"/>
        </w:rPr>
      </w:pPr>
      <w:r w:rsidRPr="0072213D">
        <w:rPr>
          <w:sz w:val="22"/>
          <w:szCs w:val="22"/>
        </w:rPr>
        <w:t>Spôsob vykazovania ukazovateľa súvisiaceho s novovytvoreným pracovným miestom je uvedený v časti Zoznam a spôsob stanovenia hodnôt projektových ukazovateľov</w:t>
      </w:r>
      <w:r>
        <w:rPr>
          <w:sz w:val="22"/>
          <w:szCs w:val="22"/>
        </w:rPr>
        <w:t xml:space="preserve"> -</w:t>
      </w:r>
      <w:r w:rsidRPr="0072213D">
        <w:rPr>
          <w:sz w:val="22"/>
          <w:szCs w:val="22"/>
        </w:rPr>
        <w:t xml:space="preserve"> „Počet novovytvorených </w:t>
      </w:r>
      <w:r w:rsidRPr="0072213D">
        <w:rPr>
          <w:sz w:val="22"/>
          <w:szCs w:val="22"/>
        </w:rPr>
        <w:lastRenderedPageBreak/>
        <w:t>pracovných miest“.</w:t>
      </w:r>
    </w:p>
    <w:p w:rsidR="00002302" w:rsidRPr="00C252B5" w:rsidRDefault="00002302" w:rsidP="00002302">
      <w:pPr>
        <w:autoSpaceDE w:val="0"/>
        <w:autoSpaceDN w:val="0"/>
        <w:spacing w:line="240" w:lineRule="auto"/>
        <w:rPr>
          <w:b/>
          <w:sz w:val="22"/>
          <w:szCs w:val="22"/>
          <w:u w:val="single"/>
        </w:rPr>
      </w:pPr>
      <w:r w:rsidRPr="00C252B5">
        <w:rPr>
          <w:b/>
          <w:sz w:val="22"/>
          <w:szCs w:val="22"/>
          <w:u w:val="single"/>
        </w:rPr>
        <w:t>Výpočet hodnoty merateľného ukazovateľa výsledku „pridaná hodnota“:</w:t>
      </w:r>
    </w:p>
    <w:p w:rsidR="00002302" w:rsidRPr="00C2350C" w:rsidRDefault="00002302" w:rsidP="00002302">
      <w:pPr>
        <w:autoSpaceDE w:val="0"/>
        <w:autoSpaceDN w:val="0"/>
        <w:spacing w:line="240" w:lineRule="auto"/>
        <w:rPr>
          <w:sz w:val="22"/>
          <w:szCs w:val="22"/>
        </w:rPr>
      </w:pPr>
      <w:r>
        <w:rPr>
          <w:sz w:val="22"/>
          <w:szCs w:val="22"/>
        </w:rPr>
        <w:t>Pridaná hodnota = o</w:t>
      </w:r>
      <w:r w:rsidRPr="00C2350C">
        <w:rPr>
          <w:sz w:val="22"/>
          <w:szCs w:val="22"/>
        </w:rPr>
        <w:t>bchodná marža + výroba – výrobná spotreba</w:t>
      </w:r>
    </w:p>
    <w:p w:rsidR="00002302" w:rsidRPr="00C2350C" w:rsidRDefault="00002302" w:rsidP="00002302">
      <w:pPr>
        <w:autoSpaceDE w:val="0"/>
        <w:autoSpaceDN w:val="0"/>
        <w:spacing w:line="240" w:lineRule="auto"/>
        <w:rPr>
          <w:sz w:val="22"/>
          <w:szCs w:val="22"/>
        </w:rPr>
      </w:pPr>
      <w:r w:rsidRPr="00C2350C">
        <w:rPr>
          <w:sz w:val="22"/>
          <w:szCs w:val="22"/>
        </w:rPr>
        <w:t>Obchodná marža = tržby z predaja tovaru – náklady vynaložené na obstaranie predaného tovaru</w:t>
      </w:r>
    </w:p>
    <w:p w:rsidR="00002302" w:rsidRPr="00C2350C" w:rsidRDefault="00002302" w:rsidP="00002302">
      <w:pPr>
        <w:autoSpaceDE w:val="0"/>
        <w:autoSpaceDN w:val="0"/>
        <w:spacing w:line="240" w:lineRule="auto"/>
        <w:rPr>
          <w:sz w:val="22"/>
          <w:szCs w:val="22"/>
        </w:rPr>
      </w:pPr>
      <w:r w:rsidRPr="00C2350C">
        <w:rPr>
          <w:sz w:val="22"/>
          <w:szCs w:val="22"/>
        </w:rPr>
        <w:t>Výroba = tržby z predaja vlastných výrobkov a služieb +/- zmena stavu</w:t>
      </w:r>
    </w:p>
    <w:p w:rsidR="00002302" w:rsidRPr="00C2350C" w:rsidRDefault="00002302" w:rsidP="00002302">
      <w:pPr>
        <w:autoSpaceDE w:val="0"/>
        <w:autoSpaceDN w:val="0"/>
        <w:spacing w:line="240" w:lineRule="auto"/>
        <w:rPr>
          <w:sz w:val="22"/>
          <w:szCs w:val="22"/>
        </w:rPr>
      </w:pPr>
      <w:r w:rsidRPr="00C2350C">
        <w:rPr>
          <w:sz w:val="22"/>
          <w:szCs w:val="22"/>
        </w:rPr>
        <w:t>vnútroorganizačných zásob (</w:t>
      </w:r>
      <w:proofErr w:type="spellStart"/>
      <w:r w:rsidRPr="00C2350C">
        <w:rPr>
          <w:sz w:val="22"/>
          <w:szCs w:val="22"/>
        </w:rPr>
        <w:t>ú</w:t>
      </w:r>
      <w:r>
        <w:rPr>
          <w:sz w:val="22"/>
          <w:szCs w:val="22"/>
        </w:rPr>
        <w:t>čt</w:t>
      </w:r>
      <w:proofErr w:type="spellEnd"/>
      <w:r>
        <w:rPr>
          <w:sz w:val="22"/>
          <w:szCs w:val="22"/>
        </w:rPr>
        <w:t>. skupina 61) + aktivácia (</w:t>
      </w:r>
      <w:proofErr w:type="spellStart"/>
      <w:r>
        <w:rPr>
          <w:sz w:val="22"/>
          <w:szCs w:val="22"/>
        </w:rPr>
        <w:t>úč</w:t>
      </w:r>
      <w:r w:rsidRPr="00C2350C">
        <w:rPr>
          <w:sz w:val="22"/>
          <w:szCs w:val="22"/>
        </w:rPr>
        <w:t>t</w:t>
      </w:r>
      <w:proofErr w:type="spellEnd"/>
      <w:r w:rsidRPr="00C2350C">
        <w:rPr>
          <w:sz w:val="22"/>
          <w:szCs w:val="22"/>
        </w:rPr>
        <w:t>. skupina 62)</w:t>
      </w:r>
    </w:p>
    <w:p w:rsidR="00002302" w:rsidRPr="00C2350C" w:rsidRDefault="00002302" w:rsidP="00002302">
      <w:pPr>
        <w:autoSpaceDE w:val="0"/>
        <w:autoSpaceDN w:val="0"/>
        <w:spacing w:line="240" w:lineRule="auto"/>
        <w:rPr>
          <w:sz w:val="22"/>
          <w:szCs w:val="22"/>
        </w:rPr>
      </w:pPr>
      <w:r w:rsidRPr="00C2350C">
        <w:rPr>
          <w:sz w:val="22"/>
          <w:szCs w:val="22"/>
        </w:rPr>
        <w:t>Výrobná spotreba = spotreba materiálu, energie a ostatných neskladovateľných dodávok</w:t>
      </w:r>
    </w:p>
    <w:p w:rsidR="00002302" w:rsidRPr="00C2350C" w:rsidRDefault="00002302" w:rsidP="00002302">
      <w:pPr>
        <w:autoSpaceDE w:val="0"/>
        <w:autoSpaceDN w:val="0"/>
        <w:spacing w:line="240" w:lineRule="auto"/>
        <w:rPr>
          <w:sz w:val="22"/>
          <w:szCs w:val="22"/>
        </w:rPr>
      </w:pPr>
      <w:r w:rsidRPr="00C2350C">
        <w:rPr>
          <w:sz w:val="22"/>
          <w:szCs w:val="22"/>
        </w:rPr>
        <w:t>(501, 502, 503)</w:t>
      </w:r>
    </w:p>
    <w:p w:rsidR="00002302" w:rsidRPr="00C2350C" w:rsidRDefault="00002302" w:rsidP="00002302">
      <w:pPr>
        <w:autoSpaceDE w:val="0"/>
        <w:autoSpaceDN w:val="0"/>
        <w:spacing w:line="240" w:lineRule="auto"/>
        <w:rPr>
          <w:sz w:val="22"/>
          <w:szCs w:val="22"/>
        </w:rPr>
      </w:pPr>
    </w:p>
    <w:p w:rsidR="00002302" w:rsidRPr="00C252B5" w:rsidRDefault="00002302" w:rsidP="00002302">
      <w:pPr>
        <w:autoSpaceDE w:val="0"/>
        <w:autoSpaceDN w:val="0"/>
        <w:spacing w:line="240" w:lineRule="auto"/>
        <w:rPr>
          <w:b/>
          <w:sz w:val="22"/>
          <w:szCs w:val="22"/>
        </w:rPr>
      </w:pPr>
      <w:r w:rsidRPr="00C252B5">
        <w:rPr>
          <w:b/>
          <w:sz w:val="22"/>
          <w:szCs w:val="22"/>
        </w:rPr>
        <w:t>Spôsob výpočtu v podmienkach podvojného účtovníctva (Výkaz ziskov a strát):</w:t>
      </w:r>
    </w:p>
    <w:p w:rsidR="00002302" w:rsidRPr="00C2350C" w:rsidRDefault="00002302" w:rsidP="00002302">
      <w:pPr>
        <w:autoSpaceDE w:val="0"/>
        <w:autoSpaceDN w:val="0"/>
        <w:spacing w:line="240" w:lineRule="auto"/>
        <w:rPr>
          <w:sz w:val="22"/>
          <w:szCs w:val="22"/>
        </w:rPr>
      </w:pPr>
      <w:r w:rsidRPr="00C2350C">
        <w:rPr>
          <w:sz w:val="22"/>
          <w:szCs w:val="22"/>
        </w:rPr>
        <w:t xml:space="preserve">Pridaná hodnota = (604 </w:t>
      </w:r>
      <w:r>
        <w:rPr>
          <w:sz w:val="22"/>
          <w:szCs w:val="22"/>
        </w:rPr>
        <w:t xml:space="preserve">– 504) + (601+602+/-61x+62x) – </w:t>
      </w:r>
      <w:r w:rsidRPr="00C2350C">
        <w:rPr>
          <w:sz w:val="22"/>
          <w:szCs w:val="22"/>
        </w:rPr>
        <w:t>(501+502+503) + (51x)</w:t>
      </w:r>
    </w:p>
    <w:p w:rsidR="00002302" w:rsidRPr="00C2350C" w:rsidRDefault="00002302" w:rsidP="00002302">
      <w:pPr>
        <w:autoSpaceDE w:val="0"/>
        <w:autoSpaceDN w:val="0"/>
        <w:spacing w:line="240" w:lineRule="auto"/>
        <w:rPr>
          <w:sz w:val="22"/>
          <w:szCs w:val="22"/>
        </w:rPr>
      </w:pPr>
    </w:p>
    <w:p w:rsidR="00002302" w:rsidRPr="00C252B5" w:rsidRDefault="00002302" w:rsidP="00002302">
      <w:pPr>
        <w:autoSpaceDE w:val="0"/>
        <w:autoSpaceDN w:val="0"/>
        <w:spacing w:line="240" w:lineRule="auto"/>
        <w:rPr>
          <w:b/>
          <w:sz w:val="22"/>
          <w:szCs w:val="22"/>
        </w:rPr>
      </w:pPr>
      <w:r w:rsidRPr="00C252B5">
        <w:rPr>
          <w:b/>
          <w:sz w:val="22"/>
          <w:szCs w:val="22"/>
        </w:rPr>
        <w:t>Spôsob výpočtu v podmienkach jednoduchého účtovníctva (Výkaz o príjmoch a výdavkoch):</w:t>
      </w:r>
    </w:p>
    <w:p w:rsidR="00002302" w:rsidRDefault="00002302" w:rsidP="00002302">
      <w:pPr>
        <w:spacing w:line="240" w:lineRule="auto"/>
        <w:rPr>
          <w:sz w:val="22"/>
          <w:szCs w:val="22"/>
        </w:rPr>
      </w:pPr>
      <w:r w:rsidRPr="00C2350C">
        <w:rPr>
          <w:sz w:val="22"/>
          <w:szCs w:val="22"/>
        </w:rPr>
        <w:t>Pridaná hodnota = (r.</w:t>
      </w:r>
      <w:r>
        <w:rPr>
          <w:sz w:val="22"/>
          <w:szCs w:val="22"/>
        </w:rPr>
        <w:t xml:space="preserve"> </w:t>
      </w:r>
      <w:r w:rsidRPr="00C2350C">
        <w:rPr>
          <w:sz w:val="22"/>
          <w:szCs w:val="22"/>
        </w:rPr>
        <w:t>1</w:t>
      </w:r>
      <w:r>
        <w:rPr>
          <w:sz w:val="22"/>
          <w:szCs w:val="22"/>
        </w:rPr>
        <w:t xml:space="preserve"> </w:t>
      </w:r>
      <w:r w:rsidRPr="00C2350C">
        <w:rPr>
          <w:sz w:val="22"/>
          <w:szCs w:val="22"/>
        </w:rPr>
        <w:t>Príjmy z predaja tovaru</w:t>
      </w:r>
      <w:r>
        <w:rPr>
          <w:sz w:val="22"/>
          <w:szCs w:val="22"/>
        </w:rPr>
        <w:t xml:space="preserve"> + r. </w:t>
      </w:r>
      <w:r w:rsidRPr="00C2350C">
        <w:rPr>
          <w:sz w:val="22"/>
          <w:szCs w:val="22"/>
        </w:rPr>
        <w:t xml:space="preserve">2 Príjmy z predaja výrobkov a služieb) – ( r. 5 Výdavky na nákup materiálu + r. 6 Výdavky na nákup tovaru) </w:t>
      </w:r>
    </w:p>
    <w:p w:rsidR="00002302" w:rsidRDefault="00002302" w:rsidP="00002302">
      <w:pPr>
        <w:spacing w:line="240" w:lineRule="auto"/>
        <w:rPr>
          <w:sz w:val="22"/>
          <w:szCs w:val="22"/>
        </w:rPr>
      </w:pPr>
    </w:p>
    <w:p w:rsidR="00002302" w:rsidRDefault="00002302" w:rsidP="00002302">
      <w:pPr>
        <w:spacing w:line="240" w:lineRule="auto"/>
      </w:pPr>
      <w:r w:rsidRPr="00C252B5">
        <w:rPr>
          <w:b/>
          <w:sz w:val="22"/>
          <w:szCs w:val="22"/>
          <w:u w:val="single"/>
        </w:rPr>
        <w:t>Príklad:</w:t>
      </w:r>
      <w:r>
        <w:rPr>
          <w:sz w:val="22"/>
          <w:szCs w:val="22"/>
        </w:rPr>
        <w:t xml:space="preserve"> Obdobie realizácie aktivít projektu je 1. marec 2009 – 11. november 2010; bežný rok je obdobie k 11.11.</w:t>
      </w:r>
      <w:r w:rsidRPr="001869D3">
        <w:rPr>
          <w:sz w:val="22"/>
          <w:szCs w:val="22"/>
        </w:rPr>
        <w:t>;</w:t>
      </w:r>
      <w:r>
        <w:rPr>
          <w:sz w:val="22"/>
          <w:szCs w:val="22"/>
        </w:rPr>
        <w:t xml:space="preserve"> ukazovateľ výsledku bude mať východiskovú hodnotu stanovenú ako „0“ (uvedie sa rok 2009) a plánovanú hodnotu dosiahnutú realizáciou aktivít projektu k 11.11.2010 (uvedie sa rok 2010). Ukazovatele dopadu: „Nárast tržieb“ a </w:t>
      </w:r>
      <w:r>
        <w:rPr>
          <w:bCs/>
          <w:sz w:val="22"/>
          <w:szCs w:val="22"/>
        </w:rPr>
        <w:t>„Nárast pridanej hodnoty“</w:t>
      </w:r>
      <w:r>
        <w:rPr>
          <w:sz w:val="22"/>
          <w:szCs w:val="22"/>
        </w:rPr>
        <w:t xml:space="preserve"> budú mať východiskovú hodnotu k 31.12.2007 a plánovanú hodnotu za bežný rok k 11.11.2015. V prípade ukazovateľa „Počet novovytvorených pracovných miest“ bude východisková hodnota stanovená ako „0“ k 11. 11. 20</w:t>
      </w:r>
      <w:r w:rsidR="0095279E">
        <w:rPr>
          <w:sz w:val="22"/>
          <w:szCs w:val="22"/>
        </w:rPr>
        <w:t>10</w:t>
      </w:r>
      <w:r>
        <w:rPr>
          <w:sz w:val="22"/>
          <w:szCs w:val="22"/>
        </w:rPr>
        <w:t xml:space="preserve"> (uvedie sa rok 20</w:t>
      </w:r>
      <w:r w:rsidR="0095279E">
        <w:rPr>
          <w:sz w:val="22"/>
          <w:szCs w:val="22"/>
        </w:rPr>
        <w:t>10</w:t>
      </w:r>
      <w:r>
        <w:rPr>
          <w:sz w:val="22"/>
          <w:szCs w:val="22"/>
        </w:rPr>
        <w:t>), plánovanou hodnotou bude hodnota v zmysle uvedenej definície k 11. 11. 2015 (uvedie sa rok 2015).</w:t>
      </w:r>
    </w:p>
    <w:p w:rsidR="00EB547B" w:rsidRPr="00272083" w:rsidRDefault="00EB547B" w:rsidP="00272083">
      <w:pPr>
        <w:spacing w:line="240" w:lineRule="auto"/>
        <w:rPr>
          <w:sz w:val="22"/>
          <w:szCs w:val="22"/>
        </w:rPr>
      </w:pPr>
    </w:p>
    <w:p w:rsidR="00C53C19" w:rsidRPr="000A273D" w:rsidRDefault="00C53C19" w:rsidP="00C53C19">
      <w:pPr>
        <w:spacing w:line="240" w:lineRule="auto"/>
        <w:rPr>
          <w:sz w:val="22"/>
          <w:szCs w:val="22"/>
        </w:rPr>
      </w:pPr>
    </w:p>
    <w:p w:rsidR="00641CDC" w:rsidRPr="000855CE" w:rsidRDefault="00641CDC" w:rsidP="00641CDC">
      <w:pPr>
        <w:pStyle w:val="tlNadpis118pt"/>
        <w:numPr>
          <w:ilvl w:val="0"/>
          <w:numId w:val="15"/>
        </w:numPr>
        <w:jc w:val="center"/>
        <w:rPr>
          <w:rFonts w:eastAsia="Arial Unicode MS"/>
          <w:szCs w:val="36"/>
        </w:rPr>
      </w:pPr>
      <w:bookmarkStart w:id="149" w:name="_Toc217467396"/>
      <w:bookmarkStart w:id="150" w:name="_Toc245692052"/>
      <w:bookmarkStart w:id="151" w:name="_Toc217467401"/>
      <w:r w:rsidRPr="000855CE">
        <w:rPr>
          <w:rFonts w:eastAsia="Arial Unicode MS"/>
          <w:szCs w:val="36"/>
        </w:rPr>
        <w:t xml:space="preserve">Pokyny pre </w:t>
      </w:r>
      <w:r w:rsidRPr="00D96DBA">
        <w:rPr>
          <w:rFonts w:eastAsia="Arial Unicode MS"/>
        </w:rPr>
        <w:t>žiadateľa</w:t>
      </w:r>
      <w:r w:rsidRPr="000855CE">
        <w:rPr>
          <w:rFonts w:eastAsia="Arial Unicode MS"/>
          <w:szCs w:val="36"/>
        </w:rPr>
        <w:t xml:space="preserve"> v </w:t>
      </w:r>
      <w:r w:rsidRPr="00632F61">
        <w:rPr>
          <w:rFonts w:eastAsia="Arial Unicode MS"/>
        </w:rPr>
        <w:t>súvislosti</w:t>
      </w:r>
      <w:r w:rsidRPr="000855CE">
        <w:rPr>
          <w:rFonts w:eastAsia="Arial Unicode MS"/>
          <w:szCs w:val="36"/>
        </w:rPr>
        <w:t xml:space="preserve"> s predkladaním </w:t>
      </w:r>
      <w:proofErr w:type="spellStart"/>
      <w:r>
        <w:rPr>
          <w:rFonts w:eastAsia="Arial Unicode MS"/>
          <w:szCs w:val="36"/>
        </w:rPr>
        <w:t>Žo</w:t>
      </w:r>
      <w:r w:rsidRPr="000855CE">
        <w:rPr>
          <w:rFonts w:eastAsia="Arial Unicode MS"/>
          <w:szCs w:val="36"/>
        </w:rPr>
        <w:t>NFP</w:t>
      </w:r>
      <w:bookmarkEnd w:id="149"/>
      <w:bookmarkEnd w:id="150"/>
      <w:proofErr w:type="spellEnd"/>
    </w:p>
    <w:p w:rsidR="00641CDC" w:rsidRPr="000855CE" w:rsidRDefault="00641CDC" w:rsidP="00641CDC">
      <w:pPr>
        <w:widowControl/>
        <w:tabs>
          <w:tab w:val="num" w:pos="360"/>
        </w:tabs>
        <w:adjustRightInd/>
        <w:spacing w:line="240" w:lineRule="auto"/>
        <w:textAlignment w:val="auto"/>
        <w:rPr>
          <w:sz w:val="22"/>
          <w:szCs w:val="22"/>
        </w:rPr>
      </w:pPr>
    </w:p>
    <w:p w:rsidR="00641CDC" w:rsidRPr="000855CE" w:rsidRDefault="00641CDC" w:rsidP="00641CDC">
      <w:pPr>
        <w:pStyle w:val="Nadpis2"/>
        <w:rPr>
          <w:rFonts w:eastAsia="Arial Unicode MS"/>
        </w:rPr>
      </w:pPr>
      <w:bookmarkStart w:id="152" w:name="_Toc217467397"/>
      <w:bookmarkStart w:id="153" w:name="_Toc245692053"/>
      <w:r w:rsidRPr="000855CE">
        <w:rPr>
          <w:rFonts w:eastAsia="Arial Unicode MS"/>
        </w:rPr>
        <w:t xml:space="preserve">Vypracovanie </w:t>
      </w:r>
      <w:proofErr w:type="spellStart"/>
      <w:r>
        <w:rPr>
          <w:rFonts w:eastAsia="Arial Unicode MS"/>
        </w:rPr>
        <w:t>Žo</w:t>
      </w:r>
      <w:r w:rsidRPr="000855CE">
        <w:rPr>
          <w:rFonts w:eastAsia="Arial Unicode MS"/>
        </w:rPr>
        <w:t>NFP</w:t>
      </w:r>
      <w:bookmarkEnd w:id="152"/>
      <w:bookmarkEnd w:id="153"/>
      <w:proofErr w:type="spellEnd"/>
    </w:p>
    <w:p w:rsidR="00641CDC" w:rsidRPr="000855CE" w:rsidRDefault="00641CDC" w:rsidP="00641CDC">
      <w:pPr>
        <w:widowControl/>
        <w:tabs>
          <w:tab w:val="num" w:pos="360"/>
        </w:tabs>
        <w:adjustRightInd/>
        <w:spacing w:line="240" w:lineRule="auto"/>
        <w:textAlignment w:val="auto"/>
        <w:rPr>
          <w:sz w:val="22"/>
          <w:szCs w:val="22"/>
        </w:rPr>
      </w:pPr>
    </w:p>
    <w:p w:rsidR="00641CDC" w:rsidRPr="00436AC4" w:rsidRDefault="00641CDC" w:rsidP="00641CDC">
      <w:pPr>
        <w:pStyle w:val="Text1"/>
        <w:spacing w:after="0" w:line="240" w:lineRule="auto"/>
        <w:ind w:left="0"/>
        <w:rPr>
          <w:sz w:val="22"/>
          <w:szCs w:val="22"/>
        </w:rPr>
      </w:pPr>
      <w:r w:rsidRPr="00436AC4">
        <w:rPr>
          <w:sz w:val="22"/>
          <w:szCs w:val="22"/>
        </w:rPr>
        <w:t xml:space="preserve">Žiadateľ vypracuje </w:t>
      </w:r>
      <w:proofErr w:type="spellStart"/>
      <w:r w:rsidRPr="00436AC4">
        <w:rPr>
          <w:sz w:val="22"/>
          <w:szCs w:val="22"/>
        </w:rPr>
        <w:t>ŽoNFP</w:t>
      </w:r>
      <w:proofErr w:type="spellEnd"/>
      <w:r w:rsidRPr="00436AC4">
        <w:rPr>
          <w:sz w:val="22"/>
          <w:szCs w:val="22"/>
        </w:rPr>
        <w:t xml:space="preserve"> výlučne vyplnením elektronického formulára </w:t>
      </w:r>
      <w:proofErr w:type="spellStart"/>
      <w:r w:rsidRPr="00436AC4">
        <w:rPr>
          <w:sz w:val="22"/>
          <w:szCs w:val="22"/>
        </w:rPr>
        <w:t>ŽoNFP</w:t>
      </w:r>
      <w:proofErr w:type="spellEnd"/>
      <w:r w:rsidRPr="00436AC4">
        <w:rPr>
          <w:sz w:val="22"/>
          <w:szCs w:val="22"/>
        </w:rPr>
        <w:t xml:space="preserve">, prostredníctvom verejnej časti ITMS (prílohou tejto výzvy je aj Manuál </w:t>
      </w:r>
      <w:r w:rsidRPr="00436AC4">
        <w:rPr>
          <w:sz w:val="22"/>
          <w:szCs w:val="22"/>
          <w:lang w:eastAsia="cs-CZ"/>
        </w:rPr>
        <w:t xml:space="preserve">ITMS II </w:t>
      </w:r>
      <w:proofErr w:type="spellStart"/>
      <w:r w:rsidRPr="00436AC4">
        <w:rPr>
          <w:sz w:val="22"/>
          <w:szCs w:val="22"/>
          <w:lang w:eastAsia="cs-CZ"/>
        </w:rPr>
        <w:t>Portal</w:t>
      </w:r>
      <w:proofErr w:type="spellEnd"/>
      <w:r w:rsidRPr="00436AC4">
        <w:rPr>
          <w:sz w:val="22"/>
          <w:szCs w:val="22"/>
          <w:lang w:eastAsia="cs-CZ"/>
        </w:rPr>
        <w:t xml:space="preserve"> v.2.1)</w:t>
      </w:r>
      <w:r>
        <w:rPr>
          <w:sz w:val="22"/>
          <w:szCs w:val="22"/>
          <w:lang w:eastAsia="cs-CZ"/>
        </w:rPr>
        <w:t xml:space="preserve">, ktorá je dostupná na adrese </w:t>
      </w:r>
      <w:hyperlink r:id="rId14" w:history="1">
        <w:r w:rsidRPr="002158F0">
          <w:rPr>
            <w:color w:val="0000FF"/>
            <w:sz w:val="22"/>
            <w:szCs w:val="22"/>
            <w:u w:val="single"/>
          </w:rPr>
          <w:t>http://www.itms.sk</w:t>
        </w:r>
      </w:hyperlink>
      <w:r w:rsidRPr="00436AC4">
        <w:rPr>
          <w:sz w:val="22"/>
          <w:szCs w:val="22"/>
        </w:rPr>
        <w:t xml:space="preserve">. Prílohy </w:t>
      </w:r>
      <w:proofErr w:type="spellStart"/>
      <w:r w:rsidRPr="00436AC4">
        <w:rPr>
          <w:sz w:val="22"/>
          <w:szCs w:val="22"/>
        </w:rPr>
        <w:t>ŽoNFP</w:t>
      </w:r>
      <w:proofErr w:type="spellEnd"/>
      <w:r w:rsidRPr="00436AC4">
        <w:rPr>
          <w:sz w:val="22"/>
          <w:szCs w:val="22"/>
        </w:rPr>
        <w:t xml:space="preserve"> vrátane ostatných dokumentov sú k dispozícii na </w:t>
      </w:r>
      <w:r>
        <w:rPr>
          <w:sz w:val="22"/>
          <w:szCs w:val="22"/>
        </w:rPr>
        <w:t>internetovej</w:t>
      </w:r>
      <w:r w:rsidRPr="00436AC4">
        <w:rPr>
          <w:sz w:val="22"/>
          <w:szCs w:val="22"/>
        </w:rPr>
        <w:t xml:space="preserve"> stránke poskytovateľa (</w:t>
      </w:r>
      <w:hyperlink r:id="rId15" w:history="1">
        <w:r w:rsidRPr="00861BEA">
          <w:rPr>
            <w:rStyle w:val="Hypertextovprepojenie"/>
            <w:sz w:val="22"/>
            <w:szCs w:val="22"/>
          </w:rPr>
          <w:t>www.mhsr.sk</w:t>
        </w:r>
      </w:hyperlink>
      <w:r w:rsidRPr="00436AC4">
        <w:rPr>
          <w:sz w:val="22"/>
          <w:szCs w:val="22"/>
        </w:rPr>
        <w:t>) a vykonávateľa (</w:t>
      </w:r>
      <w:hyperlink r:id="rId16" w:history="1">
        <w:r w:rsidRPr="002B1A53">
          <w:rPr>
            <w:rStyle w:val="Hypertextovprepojenie"/>
            <w:sz w:val="22"/>
            <w:szCs w:val="22"/>
          </w:rPr>
          <w:t>www.</w:t>
        </w:r>
      </w:hyperlink>
      <w:r w:rsidR="0074430C" w:rsidRPr="002B1A53">
        <w:rPr>
          <w:rStyle w:val="Hypertextovprepojenie"/>
          <w:sz w:val="22"/>
          <w:szCs w:val="22"/>
        </w:rPr>
        <w:t>siea.gov</w:t>
      </w:r>
      <w:r w:rsidR="00A927D5" w:rsidRPr="002B1A53">
        <w:rPr>
          <w:rStyle w:val="Hypertextovprepojenie"/>
          <w:sz w:val="22"/>
          <w:szCs w:val="22"/>
        </w:rPr>
        <w:t>.sk</w:t>
      </w:r>
      <w:r w:rsidR="00A927D5">
        <w:rPr>
          <w:sz w:val="22"/>
          <w:szCs w:val="22"/>
        </w:rPr>
        <w:t>)</w:t>
      </w:r>
      <w:r w:rsidRPr="00436AC4">
        <w:rPr>
          <w:sz w:val="22"/>
          <w:szCs w:val="22"/>
        </w:rPr>
        <w:t>, ako aj Centrálneho koordinačného orgánu (ďalej len „CKO“) (</w:t>
      </w:r>
      <w:hyperlink r:id="rId17" w:history="1">
        <w:r w:rsidRPr="00436AC4">
          <w:rPr>
            <w:rStyle w:val="Hypertextovprepojenie"/>
            <w:sz w:val="22"/>
            <w:szCs w:val="22"/>
          </w:rPr>
          <w:t>www.nsrr.sk</w:t>
        </w:r>
      </w:hyperlink>
      <w:r w:rsidRPr="00436AC4">
        <w:rPr>
          <w:sz w:val="22"/>
          <w:szCs w:val="22"/>
        </w:rPr>
        <w:t>) ako súčasť výzvy.</w:t>
      </w:r>
    </w:p>
    <w:p w:rsidR="00641CDC" w:rsidRPr="00436AC4" w:rsidRDefault="00641CDC" w:rsidP="00641CDC">
      <w:pPr>
        <w:widowControl/>
        <w:adjustRightInd/>
        <w:spacing w:line="240" w:lineRule="auto"/>
        <w:textAlignment w:val="auto"/>
        <w:rPr>
          <w:sz w:val="22"/>
          <w:szCs w:val="22"/>
        </w:rPr>
      </w:pPr>
    </w:p>
    <w:p w:rsidR="00641CDC" w:rsidRPr="00436AC4" w:rsidRDefault="00641CDC" w:rsidP="00641CDC">
      <w:pPr>
        <w:widowControl/>
        <w:adjustRightInd/>
        <w:spacing w:line="240" w:lineRule="auto"/>
        <w:textAlignment w:val="auto"/>
        <w:rPr>
          <w:sz w:val="22"/>
          <w:szCs w:val="22"/>
        </w:rPr>
      </w:pPr>
      <w:r w:rsidRPr="00436AC4">
        <w:rPr>
          <w:sz w:val="22"/>
          <w:szCs w:val="22"/>
        </w:rPr>
        <w:t xml:space="preserve">Portál ITMS zabezpečuje užívateľom prístup ku všetkým </w:t>
      </w:r>
      <w:proofErr w:type="spellStart"/>
      <w:r w:rsidRPr="00436AC4">
        <w:rPr>
          <w:sz w:val="22"/>
          <w:szCs w:val="22"/>
        </w:rPr>
        <w:t>ŽoNFP</w:t>
      </w:r>
      <w:proofErr w:type="spellEnd"/>
      <w:r w:rsidRPr="00436AC4">
        <w:rPr>
          <w:sz w:val="22"/>
          <w:szCs w:val="22"/>
        </w:rPr>
        <w:t xml:space="preserve"> žiadateľa. Novú </w:t>
      </w:r>
      <w:proofErr w:type="spellStart"/>
      <w:r w:rsidRPr="00436AC4">
        <w:rPr>
          <w:sz w:val="22"/>
          <w:szCs w:val="22"/>
        </w:rPr>
        <w:t>ŽoNFP</w:t>
      </w:r>
      <w:proofErr w:type="spellEnd"/>
      <w:r w:rsidRPr="00436AC4">
        <w:rPr>
          <w:sz w:val="22"/>
          <w:szCs w:val="22"/>
        </w:rPr>
        <w:t xml:space="preserve"> je možné zaevidovať len v rámci aktuálnych výziev. Portál ITMS rozlíši žiadateľa, kto</w:t>
      </w:r>
      <w:r>
        <w:rPr>
          <w:sz w:val="22"/>
          <w:szCs w:val="22"/>
        </w:rPr>
        <w:t>rý je už evidovaný v </w:t>
      </w:r>
      <w:r w:rsidRPr="00436AC4">
        <w:rPr>
          <w:sz w:val="22"/>
          <w:szCs w:val="22"/>
        </w:rPr>
        <w:t>systéme a žiadateľa, ktorý nie je evidovaný v systéme. V prípade žia</w:t>
      </w:r>
      <w:r>
        <w:rPr>
          <w:sz w:val="22"/>
          <w:szCs w:val="22"/>
        </w:rPr>
        <w:t>dateľa, ktorý je už evidovaný v </w:t>
      </w:r>
      <w:r w:rsidRPr="00436AC4">
        <w:rPr>
          <w:sz w:val="22"/>
          <w:szCs w:val="22"/>
        </w:rPr>
        <w:t xml:space="preserve">systéme sa údaje, ktoré sú už známe, prenesú do polí formulára. V prípade, že tieto </w:t>
      </w:r>
      <w:proofErr w:type="spellStart"/>
      <w:r w:rsidRPr="00436AC4">
        <w:rPr>
          <w:sz w:val="22"/>
          <w:szCs w:val="22"/>
        </w:rPr>
        <w:t>predvyplnené</w:t>
      </w:r>
      <w:proofErr w:type="spellEnd"/>
      <w:r w:rsidRPr="00436AC4">
        <w:rPr>
          <w:sz w:val="22"/>
          <w:szCs w:val="22"/>
        </w:rPr>
        <w:t xml:space="preserve"> údaje sú neaktuálne, užívateľ má možnosť ich zmeniť.</w:t>
      </w:r>
    </w:p>
    <w:p w:rsidR="00641CDC" w:rsidRPr="00436AC4" w:rsidRDefault="00641CDC" w:rsidP="00641CDC">
      <w:pPr>
        <w:widowControl/>
        <w:tabs>
          <w:tab w:val="num" w:pos="360"/>
        </w:tabs>
        <w:adjustRightInd/>
        <w:spacing w:line="240" w:lineRule="auto"/>
        <w:textAlignment w:val="auto"/>
        <w:rPr>
          <w:sz w:val="22"/>
          <w:szCs w:val="22"/>
        </w:rPr>
      </w:pPr>
    </w:p>
    <w:p w:rsidR="00641CDC" w:rsidRDefault="00641CDC" w:rsidP="00641CDC">
      <w:pPr>
        <w:widowControl/>
        <w:adjustRightInd/>
        <w:spacing w:line="240" w:lineRule="auto"/>
        <w:textAlignment w:val="auto"/>
        <w:rPr>
          <w:sz w:val="22"/>
          <w:szCs w:val="22"/>
        </w:rPr>
      </w:pPr>
      <w:r w:rsidRPr="00436AC4">
        <w:rPr>
          <w:sz w:val="22"/>
          <w:szCs w:val="22"/>
        </w:rPr>
        <w:t xml:space="preserve">Vypĺňanie </w:t>
      </w:r>
      <w:proofErr w:type="spellStart"/>
      <w:r w:rsidRPr="00436AC4">
        <w:rPr>
          <w:sz w:val="22"/>
          <w:szCs w:val="22"/>
        </w:rPr>
        <w:t>ŽoNFP</w:t>
      </w:r>
      <w:proofErr w:type="spellEnd"/>
      <w:r w:rsidRPr="00436AC4">
        <w:rPr>
          <w:sz w:val="22"/>
          <w:szCs w:val="22"/>
        </w:rPr>
        <w:t xml:space="preserve"> môže užívateľ kedykoľvek prerušiť a opätovne sa k vypĺňaniu vrátiť. Editovať je možné len </w:t>
      </w:r>
      <w:proofErr w:type="spellStart"/>
      <w:r w:rsidRPr="00436AC4">
        <w:rPr>
          <w:sz w:val="22"/>
          <w:szCs w:val="22"/>
        </w:rPr>
        <w:t>ŽoNFP</w:t>
      </w:r>
      <w:proofErr w:type="spellEnd"/>
      <w:r w:rsidRPr="00436AC4">
        <w:rPr>
          <w:sz w:val="22"/>
          <w:szCs w:val="22"/>
        </w:rPr>
        <w:t xml:space="preserve"> v stave „Otvorená“. Po vyplnení </w:t>
      </w:r>
      <w:proofErr w:type="spellStart"/>
      <w:r w:rsidRPr="00436AC4">
        <w:rPr>
          <w:sz w:val="22"/>
          <w:szCs w:val="22"/>
        </w:rPr>
        <w:t>ŽoNFP</w:t>
      </w:r>
      <w:proofErr w:type="spellEnd"/>
      <w:r w:rsidRPr="00436AC4">
        <w:rPr>
          <w:sz w:val="22"/>
          <w:szCs w:val="22"/>
        </w:rPr>
        <w:t xml:space="preserve"> je potrebné vykonať kontrolu vyplnených údajov. Užívateľ môže odoslať </w:t>
      </w:r>
      <w:proofErr w:type="spellStart"/>
      <w:r w:rsidRPr="00436AC4">
        <w:rPr>
          <w:sz w:val="22"/>
          <w:szCs w:val="22"/>
        </w:rPr>
        <w:t>ŽoNFP</w:t>
      </w:r>
      <w:proofErr w:type="spellEnd"/>
      <w:r w:rsidRPr="00436AC4">
        <w:rPr>
          <w:sz w:val="22"/>
          <w:szCs w:val="22"/>
        </w:rPr>
        <w:t xml:space="preserve">, ktorá je v stave „otvorená“ a u ktorej kontrola zadaných údajov prebehla bez chýb, pričom stav </w:t>
      </w:r>
      <w:proofErr w:type="spellStart"/>
      <w:r w:rsidRPr="00436AC4">
        <w:rPr>
          <w:sz w:val="22"/>
          <w:szCs w:val="22"/>
        </w:rPr>
        <w:t>ŽoNFP</w:t>
      </w:r>
      <w:proofErr w:type="spellEnd"/>
      <w:r w:rsidRPr="00436AC4">
        <w:rPr>
          <w:sz w:val="22"/>
          <w:szCs w:val="22"/>
        </w:rPr>
        <w:t xml:space="preserve"> sa po odoslaní automaticky zmení na „odoslaná“. V odoslanej </w:t>
      </w:r>
      <w:proofErr w:type="spellStart"/>
      <w:r w:rsidRPr="00436AC4">
        <w:rPr>
          <w:sz w:val="22"/>
          <w:szCs w:val="22"/>
        </w:rPr>
        <w:t>ŽoNFP</w:t>
      </w:r>
      <w:proofErr w:type="spellEnd"/>
      <w:r w:rsidRPr="00436AC4">
        <w:rPr>
          <w:sz w:val="22"/>
          <w:szCs w:val="22"/>
        </w:rPr>
        <w:t xml:space="preserve"> už nie sú možné ďalšie úpravy zo strany žiadateľa. Po odoslaní portál danú </w:t>
      </w:r>
      <w:proofErr w:type="spellStart"/>
      <w:r w:rsidRPr="00436AC4">
        <w:rPr>
          <w:sz w:val="22"/>
          <w:szCs w:val="22"/>
        </w:rPr>
        <w:t>ŽoNFP</w:t>
      </w:r>
      <w:proofErr w:type="spellEnd"/>
      <w:r w:rsidRPr="00436AC4">
        <w:rPr>
          <w:sz w:val="22"/>
          <w:szCs w:val="22"/>
        </w:rPr>
        <w:t xml:space="preserve"> prenesie do CORE ITMS.</w:t>
      </w:r>
    </w:p>
    <w:p w:rsidR="00641CDC" w:rsidRDefault="00641CDC" w:rsidP="00641CDC">
      <w:pPr>
        <w:widowControl/>
        <w:adjustRightInd/>
        <w:spacing w:line="240" w:lineRule="auto"/>
        <w:textAlignment w:val="auto"/>
        <w:rPr>
          <w:sz w:val="22"/>
          <w:szCs w:val="22"/>
        </w:rPr>
      </w:pPr>
    </w:p>
    <w:p w:rsidR="00641CDC" w:rsidRPr="00436AC4" w:rsidRDefault="00641CDC" w:rsidP="00641CDC">
      <w:pPr>
        <w:widowControl/>
        <w:adjustRightInd/>
        <w:spacing w:line="240" w:lineRule="auto"/>
        <w:textAlignment w:val="auto"/>
        <w:rPr>
          <w:sz w:val="22"/>
          <w:szCs w:val="22"/>
        </w:rPr>
      </w:pPr>
      <w:r w:rsidRPr="00436AC4">
        <w:rPr>
          <w:sz w:val="22"/>
          <w:szCs w:val="22"/>
        </w:rPr>
        <w:t xml:space="preserve">Odoslaním pridelí portál </w:t>
      </w:r>
      <w:proofErr w:type="spellStart"/>
      <w:r w:rsidRPr="00436AC4">
        <w:rPr>
          <w:sz w:val="22"/>
          <w:szCs w:val="22"/>
        </w:rPr>
        <w:t>ŽoNFP</w:t>
      </w:r>
      <w:proofErr w:type="spellEnd"/>
      <w:r w:rsidRPr="00436AC4">
        <w:rPr>
          <w:sz w:val="22"/>
          <w:szCs w:val="22"/>
        </w:rPr>
        <w:t xml:space="preserve"> jednoznačný identifikátor vo forme šesťmiestneho čísla. Tento kód sa využíva pri registrácii </w:t>
      </w:r>
      <w:proofErr w:type="spellStart"/>
      <w:r w:rsidRPr="00436AC4">
        <w:rPr>
          <w:sz w:val="22"/>
          <w:szCs w:val="22"/>
        </w:rPr>
        <w:t>ŽoNFP</w:t>
      </w:r>
      <w:proofErr w:type="spellEnd"/>
      <w:r w:rsidRPr="00436AC4">
        <w:rPr>
          <w:sz w:val="22"/>
          <w:szCs w:val="22"/>
        </w:rPr>
        <w:t xml:space="preserve"> v CORE ITMS pre jednoduché vyhľadanie </w:t>
      </w:r>
      <w:proofErr w:type="spellStart"/>
      <w:r w:rsidRPr="00436AC4">
        <w:rPr>
          <w:sz w:val="22"/>
          <w:szCs w:val="22"/>
        </w:rPr>
        <w:t>ŽoNFP</w:t>
      </w:r>
      <w:proofErr w:type="spellEnd"/>
      <w:r w:rsidRPr="00436AC4">
        <w:rPr>
          <w:sz w:val="22"/>
          <w:szCs w:val="22"/>
        </w:rPr>
        <w:t xml:space="preserve">. </w:t>
      </w:r>
      <w:proofErr w:type="spellStart"/>
      <w:r w:rsidRPr="00436AC4">
        <w:rPr>
          <w:sz w:val="22"/>
          <w:szCs w:val="22"/>
        </w:rPr>
        <w:t>ŽoNFP</w:t>
      </w:r>
      <w:proofErr w:type="spellEnd"/>
      <w:r w:rsidRPr="00436AC4">
        <w:rPr>
          <w:sz w:val="22"/>
          <w:szCs w:val="22"/>
        </w:rPr>
        <w:t xml:space="preserve"> po </w:t>
      </w:r>
      <w:r w:rsidRPr="00436AC4">
        <w:rPr>
          <w:sz w:val="22"/>
          <w:szCs w:val="22"/>
        </w:rPr>
        <w:lastRenderedPageBreak/>
        <w:t xml:space="preserve">zaregistrovaní v CORE ITMS dostane 11 miestny kód, ktorý bude obsahovať informáciu aj o začlenení </w:t>
      </w:r>
      <w:proofErr w:type="spellStart"/>
      <w:r w:rsidRPr="00436AC4">
        <w:rPr>
          <w:sz w:val="22"/>
          <w:szCs w:val="22"/>
        </w:rPr>
        <w:t>ŽoNFP</w:t>
      </w:r>
      <w:proofErr w:type="spellEnd"/>
      <w:r w:rsidRPr="00436AC4">
        <w:rPr>
          <w:sz w:val="22"/>
          <w:szCs w:val="22"/>
        </w:rPr>
        <w:t xml:space="preserve"> do OP / prioritnej osi / opatrenia.</w:t>
      </w:r>
    </w:p>
    <w:p w:rsidR="00641CDC" w:rsidRPr="00436AC4" w:rsidRDefault="00641CDC" w:rsidP="00641CDC">
      <w:pPr>
        <w:widowControl/>
        <w:adjustRightInd/>
        <w:spacing w:line="240" w:lineRule="auto"/>
        <w:textAlignment w:val="auto"/>
        <w:rPr>
          <w:sz w:val="22"/>
          <w:szCs w:val="22"/>
        </w:rPr>
      </w:pPr>
    </w:p>
    <w:p w:rsidR="00641CDC" w:rsidRPr="00746F3C" w:rsidRDefault="00641CDC" w:rsidP="00641CDC">
      <w:pPr>
        <w:widowControl/>
        <w:tabs>
          <w:tab w:val="num" w:pos="360"/>
        </w:tabs>
        <w:adjustRightInd/>
        <w:spacing w:line="240" w:lineRule="auto"/>
        <w:textAlignment w:val="auto"/>
        <w:rPr>
          <w:b/>
          <w:sz w:val="22"/>
          <w:szCs w:val="22"/>
        </w:rPr>
      </w:pPr>
      <w:r w:rsidRPr="00436AC4">
        <w:rPr>
          <w:b/>
          <w:sz w:val="22"/>
          <w:szCs w:val="22"/>
        </w:rPr>
        <w:t xml:space="preserve">Následne po elektronickom odoslaní </w:t>
      </w:r>
      <w:proofErr w:type="spellStart"/>
      <w:r w:rsidRPr="00436AC4">
        <w:rPr>
          <w:b/>
          <w:sz w:val="22"/>
          <w:szCs w:val="22"/>
        </w:rPr>
        <w:t>ŽoNFP</w:t>
      </w:r>
      <w:proofErr w:type="spellEnd"/>
      <w:r w:rsidRPr="00436AC4">
        <w:rPr>
          <w:b/>
          <w:sz w:val="22"/>
          <w:szCs w:val="22"/>
        </w:rPr>
        <w:t xml:space="preserve"> žiadateľ cez aplikáciu vytlačí vyplnenú </w:t>
      </w:r>
      <w:proofErr w:type="spellStart"/>
      <w:r w:rsidRPr="00436AC4">
        <w:rPr>
          <w:b/>
          <w:sz w:val="22"/>
          <w:szCs w:val="22"/>
        </w:rPr>
        <w:t>ŽoNFP</w:t>
      </w:r>
      <w:proofErr w:type="spellEnd"/>
      <w:r w:rsidRPr="00436AC4">
        <w:rPr>
          <w:b/>
          <w:sz w:val="22"/>
          <w:szCs w:val="22"/>
        </w:rPr>
        <w:t xml:space="preserve"> v papierovej </w:t>
      </w:r>
      <w:r w:rsidRPr="00746F3C">
        <w:rPr>
          <w:b/>
          <w:sz w:val="22"/>
          <w:szCs w:val="22"/>
        </w:rPr>
        <w:t xml:space="preserve">forme, podpíše ju štatutárny orgán žiadateľa v zmysle výpisu z Obchodného registra (alebo iného dokladu oprávňujúceho žiadateľa na podnikanie), doplní všetky povinné prílohy a zabezpečí jej doručenie na </w:t>
      </w:r>
      <w:r w:rsidR="0074430C">
        <w:rPr>
          <w:b/>
          <w:sz w:val="22"/>
          <w:szCs w:val="22"/>
        </w:rPr>
        <w:t>SIEA</w:t>
      </w:r>
      <w:r w:rsidRPr="00746F3C">
        <w:rPr>
          <w:b/>
          <w:sz w:val="22"/>
          <w:szCs w:val="22"/>
        </w:rPr>
        <w:t xml:space="preserve"> podľa podmienok definovaných vo výzve.</w:t>
      </w:r>
      <w:r w:rsidR="00EE2FD0" w:rsidRPr="00746F3C">
        <w:rPr>
          <w:b/>
          <w:sz w:val="22"/>
          <w:szCs w:val="22"/>
        </w:rPr>
        <w:t xml:space="preserve"> </w:t>
      </w:r>
      <w:r w:rsidR="00D64FF5" w:rsidRPr="00746F3C">
        <w:rPr>
          <w:b/>
          <w:sz w:val="22"/>
          <w:szCs w:val="22"/>
        </w:rPr>
        <w:t xml:space="preserve">Žiadatelia nie sú povinný vkladať do verejného portálu povinné prílohy </w:t>
      </w:r>
      <w:proofErr w:type="spellStart"/>
      <w:r w:rsidR="00D64FF5" w:rsidRPr="00746F3C">
        <w:rPr>
          <w:b/>
          <w:sz w:val="22"/>
          <w:szCs w:val="22"/>
        </w:rPr>
        <w:t>ŽoNFP</w:t>
      </w:r>
      <w:proofErr w:type="spellEnd"/>
      <w:r w:rsidR="00D64FF5" w:rsidRPr="00746F3C">
        <w:rPr>
          <w:b/>
          <w:sz w:val="22"/>
          <w:szCs w:val="22"/>
        </w:rPr>
        <w:t>.</w:t>
      </w:r>
    </w:p>
    <w:p w:rsidR="00641CDC" w:rsidRPr="00746F3C" w:rsidRDefault="00641CDC" w:rsidP="00641CDC">
      <w:pPr>
        <w:widowControl/>
        <w:tabs>
          <w:tab w:val="num" w:pos="360"/>
        </w:tabs>
        <w:adjustRightInd/>
        <w:spacing w:line="240" w:lineRule="auto"/>
        <w:textAlignment w:val="auto"/>
        <w:rPr>
          <w:b/>
          <w:sz w:val="22"/>
          <w:szCs w:val="22"/>
        </w:rPr>
      </w:pPr>
    </w:p>
    <w:p w:rsidR="00641CDC" w:rsidRPr="00746F3C" w:rsidRDefault="00641CDC" w:rsidP="00641CDC">
      <w:pPr>
        <w:widowControl/>
        <w:adjustRightInd/>
        <w:spacing w:line="240" w:lineRule="auto"/>
        <w:textAlignment w:val="auto"/>
        <w:rPr>
          <w:sz w:val="22"/>
          <w:szCs w:val="22"/>
        </w:rPr>
      </w:pPr>
      <w:r w:rsidRPr="00746F3C">
        <w:rPr>
          <w:b/>
          <w:sz w:val="22"/>
          <w:szCs w:val="22"/>
        </w:rPr>
        <w:t xml:space="preserve">Odoslanie elektronickej formy </w:t>
      </w:r>
      <w:proofErr w:type="spellStart"/>
      <w:r w:rsidRPr="00746F3C">
        <w:rPr>
          <w:b/>
          <w:sz w:val="22"/>
          <w:szCs w:val="22"/>
        </w:rPr>
        <w:t>ŽoNFP</w:t>
      </w:r>
      <w:proofErr w:type="spellEnd"/>
      <w:r w:rsidRPr="00746F3C">
        <w:rPr>
          <w:b/>
          <w:sz w:val="22"/>
          <w:szCs w:val="22"/>
        </w:rPr>
        <w:t xml:space="preserve"> je potrebné vykonať do dátumu uzávierky výzvy.</w:t>
      </w:r>
      <w:r w:rsidRPr="00746F3C">
        <w:rPr>
          <w:sz w:val="22"/>
          <w:szCs w:val="22"/>
        </w:rPr>
        <w:t xml:space="preserve"> Odoslanie elektronickej formy </w:t>
      </w:r>
      <w:proofErr w:type="spellStart"/>
      <w:r w:rsidRPr="00746F3C">
        <w:rPr>
          <w:sz w:val="22"/>
          <w:szCs w:val="22"/>
        </w:rPr>
        <w:t>ŽoNFP</w:t>
      </w:r>
      <w:proofErr w:type="spellEnd"/>
      <w:r w:rsidRPr="00746F3C">
        <w:rPr>
          <w:sz w:val="22"/>
          <w:szCs w:val="22"/>
        </w:rPr>
        <w:t xml:space="preserve"> pritom </w:t>
      </w:r>
      <w:r w:rsidRPr="00746F3C">
        <w:rPr>
          <w:b/>
          <w:sz w:val="22"/>
          <w:szCs w:val="22"/>
        </w:rPr>
        <w:t xml:space="preserve">nemá vplyv na povinnosť včasného predloženia </w:t>
      </w:r>
      <w:proofErr w:type="spellStart"/>
      <w:r w:rsidRPr="00746F3C">
        <w:rPr>
          <w:b/>
          <w:sz w:val="22"/>
          <w:szCs w:val="22"/>
        </w:rPr>
        <w:t>ŽoNFP</w:t>
      </w:r>
      <w:proofErr w:type="spellEnd"/>
      <w:r w:rsidRPr="00746F3C">
        <w:rPr>
          <w:sz w:val="22"/>
          <w:szCs w:val="22"/>
        </w:rPr>
        <w:t xml:space="preserve"> v papierovej forme podľa podmienok definovaných vo výzve.</w:t>
      </w:r>
      <w:r w:rsidR="00E372BC" w:rsidRPr="00746F3C">
        <w:rPr>
          <w:sz w:val="22"/>
          <w:szCs w:val="22"/>
        </w:rPr>
        <w:t xml:space="preserve"> Predložené papierové verzie </w:t>
      </w:r>
      <w:proofErr w:type="spellStart"/>
      <w:r w:rsidR="00E372BC" w:rsidRPr="00746F3C">
        <w:rPr>
          <w:sz w:val="22"/>
          <w:szCs w:val="22"/>
        </w:rPr>
        <w:t>ŽoNFP</w:t>
      </w:r>
      <w:proofErr w:type="spellEnd"/>
      <w:r w:rsidR="00E372BC" w:rsidRPr="00746F3C">
        <w:rPr>
          <w:sz w:val="22"/>
          <w:szCs w:val="22"/>
        </w:rPr>
        <w:t>, ktoré budú v čase predkladania evidované v stave „otvorená“ nebudú predmetom odborného hodnotenia.</w:t>
      </w:r>
    </w:p>
    <w:p w:rsidR="00641CDC" w:rsidRPr="00746F3C" w:rsidRDefault="00641CDC" w:rsidP="00641CDC">
      <w:pPr>
        <w:widowControl/>
        <w:tabs>
          <w:tab w:val="num" w:pos="360"/>
        </w:tabs>
        <w:adjustRightInd/>
        <w:spacing w:line="240" w:lineRule="auto"/>
        <w:textAlignment w:val="auto"/>
        <w:rPr>
          <w:b/>
          <w:sz w:val="22"/>
          <w:szCs w:val="22"/>
        </w:rPr>
      </w:pPr>
    </w:p>
    <w:p w:rsidR="00641CDC" w:rsidRDefault="00641CDC" w:rsidP="00641CDC">
      <w:pPr>
        <w:pStyle w:val="Text1"/>
        <w:spacing w:after="0" w:line="240" w:lineRule="auto"/>
        <w:ind w:left="0"/>
        <w:rPr>
          <w:sz w:val="22"/>
          <w:szCs w:val="22"/>
        </w:rPr>
      </w:pPr>
      <w:proofErr w:type="spellStart"/>
      <w:r w:rsidRPr="00746F3C">
        <w:rPr>
          <w:sz w:val="22"/>
          <w:szCs w:val="22"/>
        </w:rPr>
        <w:t>ŽoNFP</w:t>
      </w:r>
      <w:proofErr w:type="spellEnd"/>
      <w:r w:rsidRPr="00746F3C">
        <w:rPr>
          <w:sz w:val="22"/>
          <w:szCs w:val="22"/>
        </w:rPr>
        <w:t xml:space="preserve"> sa podávajú v </w:t>
      </w:r>
      <w:r w:rsidRPr="00746F3C">
        <w:rPr>
          <w:bCs/>
          <w:sz w:val="22"/>
          <w:szCs w:val="22"/>
        </w:rPr>
        <w:t>slovenskom jazyku</w:t>
      </w:r>
      <w:r w:rsidRPr="00746F3C">
        <w:rPr>
          <w:sz w:val="22"/>
          <w:szCs w:val="22"/>
        </w:rPr>
        <w:t>. Na základnom obale musí</w:t>
      </w:r>
      <w:r w:rsidRPr="00436AC4">
        <w:rPr>
          <w:sz w:val="22"/>
          <w:szCs w:val="22"/>
        </w:rPr>
        <w:t xml:space="preserve"> byť uvedené</w:t>
      </w:r>
      <w:r>
        <w:rPr>
          <w:sz w:val="22"/>
          <w:szCs w:val="22"/>
        </w:rPr>
        <w:t>:</w:t>
      </w:r>
    </w:p>
    <w:p w:rsidR="00641CDC" w:rsidRDefault="00641CDC" w:rsidP="009D23E1">
      <w:pPr>
        <w:pStyle w:val="Text1"/>
        <w:numPr>
          <w:ilvl w:val="0"/>
          <w:numId w:val="23"/>
        </w:numPr>
        <w:spacing w:before="120" w:after="0" w:line="240" w:lineRule="auto"/>
        <w:ind w:left="714" w:hanging="357"/>
        <w:rPr>
          <w:sz w:val="22"/>
          <w:szCs w:val="22"/>
        </w:rPr>
      </w:pPr>
      <w:r w:rsidRPr="00436AC4">
        <w:rPr>
          <w:sz w:val="22"/>
          <w:szCs w:val="22"/>
        </w:rPr>
        <w:t xml:space="preserve">označenie kódu príslušnej výzvy, </w:t>
      </w:r>
    </w:p>
    <w:p w:rsidR="00641CDC" w:rsidRDefault="00641CDC" w:rsidP="00641CDC">
      <w:pPr>
        <w:pStyle w:val="Text1"/>
        <w:numPr>
          <w:ilvl w:val="0"/>
          <w:numId w:val="23"/>
        </w:numPr>
        <w:spacing w:after="0" w:line="240" w:lineRule="auto"/>
        <w:rPr>
          <w:sz w:val="22"/>
          <w:szCs w:val="22"/>
        </w:rPr>
      </w:pPr>
      <w:r w:rsidRPr="00436AC4">
        <w:rPr>
          <w:sz w:val="22"/>
          <w:szCs w:val="22"/>
        </w:rPr>
        <w:t xml:space="preserve">celé meno (názov) žiadateľa, </w:t>
      </w:r>
    </w:p>
    <w:p w:rsidR="00641CDC" w:rsidRDefault="00641CDC" w:rsidP="00641CDC">
      <w:pPr>
        <w:pStyle w:val="Text1"/>
        <w:numPr>
          <w:ilvl w:val="0"/>
          <w:numId w:val="23"/>
        </w:numPr>
        <w:spacing w:after="0" w:line="240" w:lineRule="auto"/>
        <w:rPr>
          <w:sz w:val="22"/>
          <w:szCs w:val="22"/>
        </w:rPr>
      </w:pPr>
      <w:r w:rsidRPr="00436AC4">
        <w:rPr>
          <w:sz w:val="22"/>
          <w:szCs w:val="22"/>
        </w:rPr>
        <w:t xml:space="preserve">adresa žiadateľa, </w:t>
      </w:r>
    </w:p>
    <w:p w:rsidR="00641CDC" w:rsidRDefault="00641CDC" w:rsidP="00641CDC">
      <w:pPr>
        <w:pStyle w:val="Text1"/>
        <w:numPr>
          <w:ilvl w:val="0"/>
          <w:numId w:val="23"/>
        </w:numPr>
        <w:spacing w:after="0" w:line="240" w:lineRule="auto"/>
        <w:rPr>
          <w:sz w:val="22"/>
          <w:szCs w:val="22"/>
        </w:rPr>
      </w:pPr>
      <w:r w:rsidRPr="00436AC4">
        <w:rPr>
          <w:sz w:val="22"/>
          <w:szCs w:val="22"/>
        </w:rPr>
        <w:t xml:space="preserve">názov a adresa vykonávateľa, </w:t>
      </w:r>
    </w:p>
    <w:p w:rsidR="00641CDC" w:rsidRDefault="00641CDC" w:rsidP="00641CDC">
      <w:pPr>
        <w:pStyle w:val="Text1"/>
        <w:numPr>
          <w:ilvl w:val="0"/>
          <w:numId w:val="23"/>
        </w:numPr>
        <w:spacing w:after="0" w:line="240" w:lineRule="auto"/>
        <w:rPr>
          <w:sz w:val="22"/>
          <w:szCs w:val="22"/>
        </w:rPr>
      </w:pPr>
      <w:r w:rsidRPr="00436AC4">
        <w:rPr>
          <w:sz w:val="22"/>
          <w:szCs w:val="22"/>
        </w:rPr>
        <w:t xml:space="preserve">názov projektu, </w:t>
      </w:r>
    </w:p>
    <w:p w:rsidR="00641CDC" w:rsidRDefault="00641CDC" w:rsidP="00641CDC">
      <w:pPr>
        <w:pStyle w:val="Text1"/>
        <w:numPr>
          <w:ilvl w:val="0"/>
          <w:numId w:val="23"/>
        </w:numPr>
        <w:spacing w:after="0" w:line="240" w:lineRule="auto"/>
        <w:rPr>
          <w:sz w:val="22"/>
          <w:szCs w:val="22"/>
        </w:rPr>
      </w:pPr>
      <w:r w:rsidRPr="00436AC4">
        <w:rPr>
          <w:sz w:val="22"/>
          <w:szCs w:val="22"/>
        </w:rPr>
        <w:t xml:space="preserve">identifikátor </w:t>
      </w:r>
      <w:proofErr w:type="spellStart"/>
      <w:r w:rsidRPr="00436AC4">
        <w:rPr>
          <w:sz w:val="22"/>
          <w:szCs w:val="22"/>
        </w:rPr>
        <w:t>ŽoNFP</w:t>
      </w:r>
      <w:proofErr w:type="spellEnd"/>
      <w:r w:rsidRPr="00436AC4">
        <w:rPr>
          <w:sz w:val="22"/>
          <w:szCs w:val="22"/>
        </w:rPr>
        <w:t xml:space="preserve"> </w:t>
      </w:r>
    </w:p>
    <w:p w:rsidR="00641CDC" w:rsidRPr="00436AC4" w:rsidRDefault="00641CDC" w:rsidP="00641CDC">
      <w:pPr>
        <w:pStyle w:val="Text1"/>
        <w:numPr>
          <w:ilvl w:val="0"/>
          <w:numId w:val="23"/>
        </w:numPr>
        <w:spacing w:after="0" w:line="240" w:lineRule="auto"/>
        <w:rPr>
          <w:sz w:val="22"/>
          <w:szCs w:val="22"/>
        </w:rPr>
      </w:pPr>
      <w:r w:rsidRPr="00436AC4">
        <w:rPr>
          <w:sz w:val="22"/>
          <w:szCs w:val="22"/>
        </w:rPr>
        <w:t xml:space="preserve">a nápisy „Žiadosť o nenávratný finančný príspevok“ a „NEOTVÁRAŤ“. </w:t>
      </w:r>
    </w:p>
    <w:p w:rsidR="00641CDC" w:rsidRPr="00436AC4" w:rsidRDefault="00641CDC" w:rsidP="00641CDC">
      <w:pPr>
        <w:spacing w:line="240" w:lineRule="auto"/>
        <w:rPr>
          <w:sz w:val="22"/>
          <w:szCs w:val="22"/>
        </w:rPr>
      </w:pPr>
    </w:p>
    <w:p w:rsidR="00641CDC" w:rsidRPr="00436AC4" w:rsidRDefault="00641CDC" w:rsidP="00641CDC">
      <w:pPr>
        <w:widowControl/>
        <w:tabs>
          <w:tab w:val="num" w:pos="360"/>
        </w:tabs>
        <w:adjustRightInd/>
        <w:spacing w:line="240" w:lineRule="auto"/>
        <w:textAlignment w:val="auto"/>
        <w:rPr>
          <w:sz w:val="22"/>
          <w:szCs w:val="22"/>
        </w:rPr>
      </w:pPr>
      <w:r w:rsidRPr="00436AC4">
        <w:rPr>
          <w:sz w:val="22"/>
          <w:szCs w:val="22"/>
        </w:rPr>
        <w:t xml:space="preserve">Obsah obalu žiadosti je nasledovný: </w:t>
      </w:r>
    </w:p>
    <w:p w:rsidR="00641CDC" w:rsidRPr="00436AC4" w:rsidRDefault="00AC6711" w:rsidP="00641CDC">
      <w:pPr>
        <w:widowControl/>
        <w:tabs>
          <w:tab w:val="num" w:pos="360"/>
        </w:tabs>
        <w:adjustRightInd/>
        <w:spacing w:before="120" w:line="240" w:lineRule="auto"/>
        <w:ind w:left="357" w:hanging="357"/>
        <w:textAlignment w:val="auto"/>
        <w:rPr>
          <w:sz w:val="22"/>
          <w:szCs w:val="22"/>
        </w:rPr>
      </w:pPr>
      <w:r>
        <w:rPr>
          <w:sz w:val="22"/>
          <w:szCs w:val="22"/>
        </w:rPr>
        <w:t>•</w:t>
      </w:r>
      <w:r>
        <w:rPr>
          <w:sz w:val="22"/>
          <w:szCs w:val="22"/>
        </w:rPr>
        <w:tab/>
        <w:t>o</w:t>
      </w:r>
      <w:r w:rsidR="00641CDC" w:rsidRPr="00436AC4">
        <w:rPr>
          <w:sz w:val="22"/>
          <w:szCs w:val="22"/>
        </w:rPr>
        <w:t xml:space="preserve">sobitne v hrebeňovej alebo v </w:t>
      </w:r>
      <w:r w:rsidRPr="00A76D0F">
        <w:rPr>
          <w:sz w:val="22"/>
          <w:szCs w:val="22"/>
        </w:rPr>
        <w:t xml:space="preserve">tepelnej väzbe zviazaný a označený originál </w:t>
      </w:r>
      <w:proofErr w:type="spellStart"/>
      <w:r w:rsidRPr="00A76D0F">
        <w:rPr>
          <w:sz w:val="22"/>
          <w:szCs w:val="22"/>
        </w:rPr>
        <w:t>ŽoNFP</w:t>
      </w:r>
      <w:proofErr w:type="spellEnd"/>
      <w:r w:rsidRPr="00A76D0F">
        <w:rPr>
          <w:sz w:val="22"/>
          <w:szCs w:val="22"/>
        </w:rPr>
        <w:t xml:space="preserve"> s</w:t>
      </w:r>
      <w:r>
        <w:rPr>
          <w:sz w:val="22"/>
          <w:szCs w:val="22"/>
        </w:rPr>
        <w:t> </w:t>
      </w:r>
      <w:r w:rsidRPr="00A76D0F">
        <w:rPr>
          <w:sz w:val="22"/>
          <w:szCs w:val="22"/>
        </w:rPr>
        <w:t>povinnými</w:t>
      </w:r>
      <w:r>
        <w:rPr>
          <w:sz w:val="22"/>
          <w:szCs w:val="22"/>
        </w:rPr>
        <w:t xml:space="preserve"> </w:t>
      </w:r>
      <w:r w:rsidRPr="00A76D0F">
        <w:rPr>
          <w:sz w:val="22"/>
          <w:szCs w:val="22"/>
        </w:rPr>
        <w:t xml:space="preserve">prílohami, vrátane elektronického neprepisovateľného </w:t>
      </w:r>
      <w:r>
        <w:rPr>
          <w:sz w:val="22"/>
          <w:szCs w:val="22"/>
        </w:rPr>
        <w:t>média</w:t>
      </w:r>
      <w:r w:rsidRPr="00A76D0F">
        <w:rPr>
          <w:sz w:val="22"/>
          <w:szCs w:val="22"/>
        </w:rPr>
        <w:t xml:space="preserve"> s elektronickými verziami príloh </w:t>
      </w:r>
      <w:proofErr w:type="spellStart"/>
      <w:r w:rsidRPr="00A76D0F">
        <w:rPr>
          <w:sz w:val="22"/>
          <w:szCs w:val="22"/>
        </w:rPr>
        <w:t>ŽoNFP</w:t>
      </w:r>
      <w:proofErr w:type="spellEnd"/>
      <w:r w:rsidR="00641CDC" w:rsidRPr="00436AC4">
        <w:rPr>
          <w:sz w:val="22"/>
          <w:szCs w:val="22"/>
        </w:rPr>
        <w:t>;</w:t>
      </w:r>
      <w:r>
        <w:rPr>
          <w:sz w:val="22"/>
          <w:szCs w:val="22"/>
        </w:rPr>
        <w:t xml:space="preserve"> </w:t>
      </w:r>
    </w:p>
    <w:p w:rsidR="00641CDC" w:rsidRPr="00436AC4" w:rsidRDefault="00641CDC" w:rsidP="00641CDC">
      <w:pPr>
        <w:widowControl/>
        <w:tabs>
          <w:tab w:val="num" w:pos="360"/>
        </w:tabs>
        <w:adjustRightInd/>
        <w:spacing w:line="240" w:lineRule="auto"/>
        <w:ind w:left="360" w:hanging="360"/>
        <w:textAlignment w:val="auto"/>
        <w:rPr>
          <w:sz w:val="22"/>
          <w:szCs w:val="22"/>
        </w:rPr>
      </w:pPr>
      <w:r w:rsidRPr="00436AC4">
        <w:rPr>
          <w:sz w:val="22"/>
          <w:szCs w:val="22"/>
        </w:rPr>
        <w:t>•</w:t>
      </w:r>
      <w:r w:rsidRPr="00436AC4">
        <w:rPr>
          <w:sz w:val="22"/>
          <w:szCs w:val="22"/>
        </w:rPr>
        <w:tab/>
      </w:r>
      <w:r w:rsidR="00AC6711" w:rsidRPr="00A76D0F">
        <w:rPr>
          <w:sz w:val="22"/>
          <w:szCs w:val="22"/>
        </w:rPr>
        <w:t xml:space="preserve">dve rovnako osobitne zviazané kópie </w:t>
      </w:r>
      <w:proofErr w:type="spellStart"/>
      <w:r w:rsidR="00AC6711" w:rsidRPr="00A76D0F">
        <w:rPr>
          <w:sz w:val="22"/>
          <w:szCs w:val="22"/>
        </w:rPr>
        <w:t>ŽoNFP</w:t>
      </w:r>
      <w:proofErr w:type="spellEnd"/>
      <w:r w:rsidR="00AC6711" w:rsidRPr="00A76D0F">
        <w:rPr>
          <w:sz w:val="22"/>
          <w:szCs w:val="22"/>
        </w:rPr>
        <w:t xml:space="preserve"> s povinnými prílohami, vrátane elektronického neprepisovateľného </w:t>
      </w:r>
      <w:r w:rsidR="00AC6711">
        <w:rPr>
          <w:sz w:val="22"/>
          <w:szCs w:val="22"/>
        </w:rPr>
        <w:t>média</w:t>
      </w:r>
      <w:r w:rsidR="00AC6711" w:rsidRPr="00A76D0F">
        <w:rPr>
          <w:sz w:val="22"/>
          <w:szCs w:val="22"/>
        </w:rPr>
        <w:t xml:space="preserve"> s elektronickými verziami príloh </w:t>
      </w:r>
      <w:proofErr w:type="spellStart"/>
      <w:r w:rsidR="00AC6711" w:rsidRPr="00A76D0F">
        <w:rPr>
          <w:sz w:val="22"/>
          <w:szCs w:val="22"/>
        </w:rPr>
        <w:t>ŽoNFP</w:t>
      </w:r>
      <w:proofErr w:type="spellEnd"/>
      <w:r w:rsidR="00B81629">
        <w:rPr>
          <w:sz w:val="22"/>
          <w:szCs w:val="22"/>
        </w:rPr>
        <w:t>.</w:t>
      </w:r>
      <w:r w:rsidR="00AC6711">
        <w:rPr>
          <w:sz w:val="22"/>
          <w:szCs w:val="22"/>
        </w:rPr>
        <w:t xml:space="preserve"> </w:t>
      </w:r>
    </w:p>
    <w:p w:rsidR="00641CDC" w:rsidRPr="00436AC4" w:rsidRDefault="00641CDC" w:rsidP="00641CDC">
      <w:pPr>
        <w:spacing w:line="240" w:lineRule="auto"/>
        <w:rPr>
          <w:sz w:val="22"/>
          <w:szCs w:val="22"/>
        </w:rPr>
      </w:pPr>
    </w:p>
    <w:p w:rsidR="00641CDC" w:rsidRPr="00B83A3D" w:rsidRDefault="00641CDC" w:rsidP="00641CDC">
      <w:pPr>
        <w:spacing w:line="240" w:lineRule="auto"/>
        <w:rPr>
          <w:b/>
          <w:sz w:val="22"/>
          <w:szCs w:val="22"/>
        </w:rPr>
      </w:pPr>
      <w:r w:rsidRPr="00B83A3D">
        <w:rPr>
          <w:b/>
          <w:sz w:val="22"/>
          <w:szCs w:val="22"/>
        </w:rPr>
        <w:t xml:space="preserve">Kópie </w:t>
      </w:r>
      <w:proofErr w:type="spellStart"/>
      <w:r>
        <w:rPr>
          <w:b/>
          <w:sz w:val="22"/>
          <w:szCs w:val="22"/>
        </w:rPr>
        <w:t>ŽoNFP</w:t>
      </w:r>
      <w:proofErr w:type="spellEnd"/>
      <w:r>
        <w:rPr>
          <w:b/>
          <w:sz w:val="22"/>
          <w:szCs w:val="22"/>
        </w:rPr>
        <w:t xml:space="preserve"> vrátene povinných príloh </w:t>
      </w:r>
      <w:r w:rsidRPr="00B83A3D">
        <w:rPr>
          <w:b/>
          <w:bCs/>
          <w:sz w:val="22"/>
          <w:szCs w:val="22"/>
        </w:rPr>
        <w:t xml:space="preserve">nemusia </w:t>
      </w:r>
      <w:r w:rsidRPr="00B83A3D">
        <w:rPr>
          <w:b/>
          <w:sz w:val="22"/>
          <w:szCs w:val="22"/>
        </w:rPr>
        <w:t xml:space="preserve">byť úradne </w:t>
      </w:r>
      <w:r w:rsidR="00763D8A">
        <w:rPr>
          <w:b/>
          <w:sz w:val="22"/>
          <w:szCs w:val="22"/>
        </w:rPr>
        <w:t>osvedčené</w:t>
      </w:r>
      <w:r w:rsidRPr="00B83A3D">
        <w:rPr>
          <w:b/>
          <w:sz w:val="22"/>
          <w:szCs w:val="22"/>
        </w:rPr>
        <w:t>, avšak musia byť totožné s originálom.</w:t>
      </w:r>
    </w:p>
    <w:p w:rsidR="00641CDC" w:rsidRPr="00F62D1D" w:rsidRDefault="00641CDC" w:rsidP="00641CDC">
      <w:pPr>
        <w:spacing w:line="240" w:lineRule="auto"/>
        <w:rPr>
          <w:sz w:val="22"/>
          <w:szCs w:val="22"/>
        </w:rPr>
      </w:pPr>
    </w:p>
    <w:p w:rsidR="00641CDC" w:rsidRDefault="00641CDC" w:rsidP="00641CDC">
      <w:pPr>
        <w:pStyle w:val="Nadpis2"/>
        <w:rPr>
          <w:rFonts w:eastAsia="Arial Unicode MS"/>
        </w:rPr>
      </w:pPr>
      <w:bookmarkStart w:id="154" w:name="_Toc217467398"/>
      <w:bookmarkStart w:id="155" w:name="_Toc245692054"/>
      <w:r w:rsidRPr="00B83A3D">
        <w:rPr>
          <w:rFonts w:eastAsia="Arial Unicode MS"/>
        </w:rPr>
        <w:t xml:space="preserve">Predloženie </w:t>
      </w:r>
      <w:proofErr w:type="spellStart"/>
      <w:r>
        <w:rPr>
          <w:rFonts w:eastAsia="Arial Unicode MS"/>
        </w:rPr>
        <w:t>Žo</w:t>
      </w:r>
      <w:r w:rsidRPr="00B83A3D">
        <w:rPr>
          <w:rFonts w:eastAsia="Arial Unicode MS"/>
        </w:rPr>
        <w:t>NFP</w:t>
      </w:r>
      <w:bookmarkEnd w:id="154"/>
      <w:bookmarkEnd w:id="155"/>
      <w:proofErr w:type="spellEnd"/>
    </w:p>
    <w:p w:rsidR="00641CDC" w:rsidRDefault="00641CDC" w:rsidP="00641CDC">
      <w:pPr>
        <w:rPr>
          <w:rFonts w:eastAsia="Arial Unicode MS"/>
        </w:rPr>
      </w:pPr>
    </w:p>
    <w:p w:rsidR="00641CDC" w:rsidRPr="00746F3C" w:rsidRDefault="00641CDC" w:rsidP="00641CDC">
      <w:pPr>
        <w:pStyle w:val="Zkladntext2"/>
        <w:spacing w:line="240" w:lineRule="auto"/>
        <w:rPr>
          <w:b/>
          <w:sz w:val="22"/>
          <w:szCs w:val="22"/>
        </w:rPr>
      </w:pPr>
      <w:r>
        <w:rPr>
          <w:b/>
          <w:sz w:val="22"/>
          <w:szCs w:val="22"/>
        </w:rPr>
        <w:t xml:space="preserve">Vypracovanú </w:t>
      </w:r>
      <w:proofErr w:type="spellStart"/>
      <w:r>
        <w:rPr>
          <w:b/>
          <w:sz w:val="22"/>
          <w:szCs w:val="22"/>
        </w:rPr>
        <w:t>ŽoNFP</w:t>
      </w:r>
      <w:proofErr w:type="spellEnd"/>
      <w:r>
        <w:rPr>
          <w:b/>
          <w:sz w:val="22"/>
          <w:szCs w:val="22"/>
        </w:rPr>
        <w:t xml:space="preserve"> vrátane povinných príloh je potrebné predložiť (osobne doručiť, resp. zaslať) v </w:t>
      </w:r>
      <w:r w:rsidRPr="00746F3C">
        <w:rPr>
          <w:b/>
          <w:sz w:val="22"/>
          <w:szCs w:val="22"/>
        </w:rPr>
        <w:t xml:space="preserve">pevnom, uzavretom, nepriehľadnom obale na adresu </w:t>
      </w:r>
      <w:r w:rsidR="0074430C">
        <w:rPr>
          <w:b/>
          <w:sz w:val="22"/>
          <w:szCs w:val="22"/>
        </w:rPr>
        <w:t>SIEA</w:t>
      </w:r>
      <w:r w:rsidR="00994737" w:rsidRPr="00746F3C">
        <w:rPr>
          <w:b/>
          <w:sz w:val="22"/>
          <w:szCs w:val="22"/>
        </w:rPr>
        <w:t xml:space="preserve"> podľa podmienok definovaných vo výzve</w:t>
      </w:r>
      <w:r w:rsidR="00F14747" w:rsidRPr="00746F3C">
        <w:rPr>
          <w:b/>
          <w:sz w:val="22"/>
          <w:szCs w:val="22"/>
        </w:rPr>
        <w:t>.</w:t>
      </w:r>
      <w:r w:rsidR="00994737" w:rsidRPr="00746F3C">
        <w:rPr>
          <w:b/>
          <w:sz w:val="22"/>
          <w:szCs w:val="22"/>
        </w:rPr>
        <w:t xml:space="preserve"> </w:t>
      </w:r>
    </w:p>
    <w:p w:rsidR="00A72BE5" w:rsidRPr="00746F3C" w:rsidRDefault="00A72BE5" w:rsidP="00641CDC">
      <w:pPr>
        <w:pStyle w:val="Zkladntext2"/>
        <w:spacing w:line="240" w:lineRule="auto"/>
        <w:rPr>
          <w:b/>
          <w:sz w:val="22"/>
          <w:szCs w:val="22"/>
        </w:rPr>
      </w:pPr>
    </w:p>
    <w:p w:rsidR="00A72BE5" w:rsidRPr="00746F3C" w:rsidRDefault="00A72BE5" w:rsidP="00A72BE5">
      <w:pPr>
        <w:pStyle w:val="Zkladntext2"/>
        <w:spacing w:line="240" w:lineRule="auto"/>
        <w:rPr>
          <w:b/>
          <w:sz w:val="22"/>
          <w:szCs w:val="22"/>
        </w:rPr>
      </w:pPr>
      <w:r w:rsidRPr="00746F3C">
        <w:rPr>
          <w:b/>
          <w:sz w:val="22"/>
          <w:szCs w:val="22"/>
        </w:rPr>
        <w:t xml:space="preserve">Pri posudzovaní dodržania aktuálnosti predkladaných príloh (tri mesiace, resp. 10 dní ku dňu predloženia </w:t>
      </w:r>
      <w:proofErr w:type="spellStart"/>
      <w:r w:rsidRPr="00746F3C">
        <w:rPr>
          <w:b/>
          <w:sz w:val="22"/>
          <w:szCs w:val="22"/>
        </w:rPr>
        <w:t>ŽoNFP</w:t>
      </w:r>
      <w:proofErr w:type="spellEnd"/>
      <w:r w:rsidRPr="00746F3C">
        <w:rPr>
          <w:b/>
          <w:sz w:val="22"/>
          <w:szCs w:val="22"/>
        </w:rPr>
        <w:t xml:space="preserve">) sa berie do úvahy deň predloženia papierovej verzie </w:t>
      </w:r>
      <w:proofErr w:type="spellStart"/>
      <w:r w:rsidRPr="00746F3C">
        <w:rPr>
          <w:b/>
          <w:sz w:val="22"/>
          <w:szCs w:val="22"/>
        </w:rPr>
        <w:t>ŽoNFP</w:t>
      </w:r>
      <w:proofErr w:type="spellEnd"/>
      <w:r w:rsidRPr="00746F3C">
        <w:rPr>
          <w:b/>
          <w:sz w:val="22"/>
          <w:szCs w:val="22"/>
        </w:rPr>
        <w:t xml:space="preserve"> na adresu vykon</w:t>
      </w:r>
      <w:r w:rsidR="00BD2A49">
        <w:rPr>
          <w:b/>
          <w:sz w:val="22"/>
          <w:szCs w:val="22"/>
        </w:rPr>
        <w:t>ávateľa, resp. deň jej odoslania</w:t>
      </w:r>
      <w:r w:rsidRPr="00746F3C">
        <w:rPr>
          <w:b/>
          <w:sz w:val="22"/>
          <w:szCs w:val="22"/>
        </w:rPr>
        <w:t xml:space="preserve"> na prepravu poštou alebo kuriérom. </w:t>
      </w:r>
    </w:p>
    <w:p w:rsidR="00A72BE5" w:rsidRPr="00746F3C" w:rsidRDefault="00A72BE5" w:rsidP="00A72BE5">
      <w:pPr>
        <w:pStyle w:val="Zkladntext2"/>
        <w:spacing w:line="240" w:lineRule="auto"/>
        <w:rPr>
          <w:sz w:val="22"/>
          <w:szCs w:val="22"/>
        </w:rPr>
      </w:pPr>
    </w:p>
    <w:p w:rsidR="00A72BE5" w:rsidRPr="00746F3C" w:rsidRDefault="00A72BE5" w:rsidP="00A72BE5">
      <w:pPr>
        <w:pStyle w:val="Zkladntext2"/>
        <w:spacing w:line="240" w:lineRule="auto"/>
        <w:rPr>
          <w:b/>
          <w:sz w:val="22"/>
          <w:szCs w:val="22"/>
        </w:rPr>
      </w:pPr>
      <w:r w:rsidRPr="00746F3C">
        <w:rPr>
          <w:b/>
          <w:sz w:val="22"/>
          <w:szCs w:val="22"/>
        </w:rPr>
        <w:t xml:space="preserve">Upozorňujeme, že </w:t>
      </w:r>
      <w:proofErr w:type="spellStart"/>
      <w:r w:rsidRPr="00746F3C">
        <w:rPr>
          <w:b/>
          <w:sz w:val="22"/>
          <w:szCs w:val="22"/>
        </w:rPr>
        <w:t>ŽoNFP</w:t>
      </w:r>
      <w:proofErr w:type="spellEnd"/>
      <w:r w:rsidRPr="00746F3C">
        <w:rPr>
          <w:b/>
          <w:sz w:val="22"/>
          <w:szCs w:val="22"/>
        </w:rPr>
        <w:t xml:space="preserve"> a všetky jej povinné prílohy (najmä čestné vyhlásenia), pri ktorých sa vyžaduje podpis, musia byť podpísané v absolútnom súlade s výpisom z ORSR, resp. iným dokladom oprávňujúcim na podnikanie.</w:t>
      </w:r>
    </w:p>
    <w:p w:rsidR="00641CDC" w:rsidRPr="00746F3C" w:rsidRDefault="00641CDC" w:rsidP="00641CDC">
      <w:pPr>
        <w:widowControl/>
        <w:tabs>
          <w:tab w:val="num" w:pos="360"/>
        </w:tabs>
        <w:adjustRightInd/>
        <w:spacing w:line="240" w:lineRule="auto"/>
        <w:textAlignment w:val="auto"/>
        <w:rPr>
          <w:sz w:val="22"/>
          <w:szCs w:val="22"/>
        </w:rPr>
      </w:pPr>
    </w:p>
    <w:p w:rsidR="00641CDC" w:rsidRPr="00F62D1D" w:rsidRDefault="00641CDC" w:rsidP="00641CDC">
      <w:pPr>
        <w:spacing w:line="240" w:lineRule="auto"/>
        <w:rPr>
          <w:sz w:val="22"/>
          <w:szCs w:val="22"/>
        </w:rPr>
      </w:pPr>
      <w:r w:rsidRPr="00746F3C">
        <w:rPr>
          <w:sz w:val="22"/>
          <w:szCs w:val="22"/>
        </w:rPr>
        <w:t xml:space="preserve">V záujme dodržania lehoty na predkladanie </w:t>
      </w:r>
      <w:proofErr w:type="spellStart"/>
      <w:r w:rsidRPr="00746F3C">
        <w:rPr>
          <w:sz w:val="22"/>
          <w:szCs w:val="22"/>
        </w:rPr>
        <w:t>ŽoNFP</w:t>
      </w:r>
      <w:proofErr w:type="spellEnd"/>
      <w:r w:rsidRPr="00746F3C">
        <w:rPr>
          <w:sz w:val="22"/>
          <w:szCs w:val="22"/>
        </w:rPr>
        <w:t xml:space="preserve"> odporúčame neodkladať</w:t>
      </w:r>
      <w:r w:rsidRPr="006C2F47">
        <w:rPr>
          <w:sz w:val="22"/>
          <w:szCs w:val="22"/>
        </w:rPr>
        <w:t xml:space="preserve"> predloženie </w:t>
      </w:r>
      <w:proofErr w:type="spellStart"/>
      <w:r w:rsidRPr="006C2F47">
        <w:rPr>
          <w:sz w:val="22"/>
          <w:szCs w:val="22"/>
        </w:rPr>
        <w:t>ŽoNFP</w:t>
      </w:r>
      <w:proofErr w:type="spellEnd"/>
      <w:r w:rsidRPr="006C2F47">
        <w:rPr>
          <w:sz w:val="22"/>
          <w:szCs w:val="22"/>
        </w:rPr>
        <w:t xml:space="preserve"> na posledný deň a zabezpečiť jej predloženie v dostatočnom časovom predstihu pred termínom uzávierky výzvy.</w:t>
      </w:r>
    </w:p>
    <w:p w:rsidR="00641CDC" w:rsidRPr="00B83A3D" w:rsidRDefault="00641CDC" w:rsidP="00641CDC">
      <w:pPr>
        <w:pStyle w:val="Zkladntext2"/>
        <w:spacing w:line="240" w:lineRule="auto"/>
        <w:rPr>
          <w:sz w:val="22"/>
          <w:szCs w:val="22"/>
        </w:rPr>
      </w:pPr>
    </w:p>
    <w:p w:rsidR="00641CDC" w:rsidRPr="00746F3C" w:rsidRDefault="00641CDC" w:rsidP="00641CDC">
      <w:pPr>
        <w:widowControl/>
        <w:adjustRightInd/>
        <w:spacing w:line="240" w:lineRule="auto"/>
        <w:textAlignment w:val="auto"/>
        <w:rPr>
          <w:sz w:val="22"/>
          <w:szCs w:val="22"/>
        </w:rPr>
      </w:pPr>
      <w:proofErr w:type="spellStart"/>
      <w:r w:rsidRPr="004120E5">
        <w:rPr>
          <w:sz w:val="22"/>
          <w:szCs w:val="22"/>
        </w:rPr>
        <w:lastRenderedPageBreak/>
        <w:t>ŽoNFP</w:t>
      </w:r>
      <w:proofErr w:type="spellEnd"/>
      <w:r w:rsidRPr="004120E5">
        <w:rPr>
          <w:sz w:val="22"/>
          <w:szCs w:val="22"/>
        </w:rPr>
        <w:t xml:space="preserve"> poslané inak ako je uvedené vyššie (napr. faxom alebo elektronickou poštou), alebo doručené na inú adresu</w:t>
      </w:r>
      <w:r w:rsidRPr="004120E5">
        <w:rPr>
          <w:b/>
          <w:sz w:val="22"/>
          <w:szCs w:val="22"/>
        </w:rPr>
        <w:t xml:space="preserve">, nebudú </w:t>
      </w:r>
      <w:r w:rsidRPr="00746F3C">
        <w:rPr>
          <w:b/>
          <w:sz w:val="22"/>
          <w:szCs w:val="22"/>
        </w:rPr>
        <w:t>akceptované</w:t>
      </w:r>
      <w:r w:rsidRPr="00746F3C">
        <w:rPr>
          <w:sz w:val="22"/>
          <w:szCs w:val="22"/>
        </w:rPr>
        <w:t xml:space="preserve">. Za dátum doručenia </w:t>
      </w:r>
      <w:proofErr w:type="spellStart"/>
      <w:r w:rsidRPr="00746F3C">
        <w:rPr>
          <w:sz w:val="22"/>
          <w:szCs w:val="22"/>
        </w:rPr>
        <w:t>ŽoNFP</w:t>
      </w:r>
      <w:proofErr w:type="spellEnd"/>
      <w:r w:rsidRPr="00746F3C">
        <w:rPr>
          <w:sz w:val="22"/>
          <w:szCs w:val="22"/>
        </w:rPr>
        <w:t xml:space="preserve"> vykonávateľovi sa považuje:</w:t>
      </w:r>
    </w:p>
    <w:p w:rsidR="00641CDC" w:rsidRPr="00746F3C" w:rsidRDefault="00641CDC" w:rsidP="00641CDC">
      <w:pPr>
        <w:widowControl/>
        <w:numPr>
          <w:ilvl w:val="0"/>
          <w:numId w:val="23"/>
        </w:numPr>
        <w:adjustRightInd/>
        <w:spacing w:line="240" w:lineRule="auto"/>
        <w:textAlignment w:val="auto"/>
        <w:rPr>
          <w:sz w:val="22"/>
          <w:szCs w:val="22"/>
        </w:rPr>
      </w:pPr>
      <w:r w:rsidRPr="00746F3C">
        <w:rPr>
          <w:sz w:val="22"/>
          <w:szCs w:val="22"/>
        </w:rPr>
        <w:t xml:space="preserve">v </w:t>
      </w:r>
      <w:r w:rsidR="005F4892" w:rsidRPr="00746F3C">
        <w:rPr>
          <w:sz w:val="22"/>
          <w:szCs w:val="22"/>
        </w:rPr>
        <w:t xml:space="preserve">prípade osobného doručenia, deň jej fyzického doručenia v písomnej forme na adresu vykonávateľa uvedenú vo výzve </w:t>
      </w:r>
    </w:p>
    <w:p w:rsidR="00641CDC" w:rsidRPr="00746F3C" w:rsidRDefault="00641CDC" w:rsidP="00641CDC">
      <w:pPr>
        <w:widowControl/>
        <w:numPr>
          <w:ilvl w:val="0"/>
          <w:numId w:val="23"/>
        </w:numPr>
        <w:adjustRightInd/>
        <w:spacing w:line="240" w:lineRule="auto"/>
        <w:textAlignment w:val="auto"/>
        <w:rPr>
          <w:b/>
          <w:sz w:val="22"/>
          <w:szCs w:val="22"/>
        </w:rPr>
      </w:pPr>
      <w:r w:rsidRPr="00746F3C">
        <w:rPr>
          <w:sz w:val="22"/>
          <w:szCs w:val="22"/>
        </w:rPr>
        <w:t xml:space="preserve">v prípade zaslania (poštou, alebo kuriérom) deň odoslania </w:t>
      </w:r>
      <w:proofErr w:type="spellStart"/>
      <w:r w:rsidRPr="00746F3C">
        <w:rPr>
          <w:sz w:val="22"/>
          <w:szCs w:val="22"/>
        </w:rPr>
        <w:t>ŽoNFP</w:t>
      </w:r>
      <w:proofErr w:type="spellEnd"/>
      <w:r w:rsidRPr="00746F3C">
        <w:rPr>
          <w:sz w:val="22"/>
          <w:szCs w:val="22"/>
        </w:rPr>
        <w:t xml:space="preserve"> na poštovú prepravu </w:t>
      </w:r>
    </w:p>
    <w:p w:rsidR="00641CDC" w:rsidRPr="00746F3C" w:rsidRDefault="00641CDC" w:rsidP="00641CDC">
      <w:pPr>
        <w:widowControl/>
        <w:adjustRightInd/>
        <w:spacing w:line="240" w:lineRule="auto"/>
        <w:textAlignment w:val="auto"/>
        <w:rPr>
          <w:b/>
          <w:sz w:val="22"/>
          <w:szCs w:val="22"/>
        </w:rPr>
      </w:pPr>
      <w:r w:rsidRPr="00746F3C">
        <w:rPr>
          <w:b/>
          <w:sz w:val="22"/>
          <w:szCs w:val="22"/>
        </w:rPr>
        <w:t xml:space="preserve">Tento dátum je aj určujúci pre posúdenie splnenia podmienky doručenia </w:t>
      </w:r>
      <w:proofErr w:type="spellStart"/>
      <w:r w:rsidRPr="00746F3C">
        <w:rPr>
          <w:b/>
          <w:sz w:val="22"/>
          <w:szCs w:val="22"/>
        </w:rPr>
        <w:t>ŽoNFP</w:t>
      </w:r>
      <w:proofErr w:type="spellEnd"/>
      <w:r w:rsidRPr="00746F3C">
        <w:rPr>
          <w:b/>
          <w:sz w:val="22"/>
          <w:szCs w:val="22"/>
        </w:rPr>
        <w:t xml:space="preserve"> v lehote na to určenej výzvou</w:t>
      </w:r>
      <w:r w:rsidR="00DC4156">
        <w:rPr>
          <w:b/>
          <w:sz w:val="22"/>
          <w:szCs w:val="22"/>
        </w:rPr>
        <w:t xml:space="preserve"> aj pre určenie súladu žiadosti o NFP s možnými usmerneniami k výzve</w:t>
      </w:r>
      <w:r w:rsidRPr="00746F3C">
        <w:rPr>
          <w:b/>
          <w:sz w:val="22"/>
          <w:szCs w:val="22"/>
        </w:rPr>
        <w:t>.</w:t>
      </w:r>
    </w:p>
    <w:p w:rsidR="00641CDC" w:rsidRPr="00746F3C" w:rsidRDefault="00641CDC" w:rsidP="00641CDC"/>
    <w:p w:rsidR="00641CDC" w:rsidRDefault="00641CDC" w:rsidP="00641CDC">
      <w:pPr>
        <w:spacing w:line="240" w:lineRule="auto"/>
        <w:rPr>
          <w:sz w:val="22"/>
          <w:szCs w:val="22"/>
        </w:rPr>
      </w:pPr>
      <w:r w:rsidRPr="00746F3C">
        <w:rPr>
          <w:sz w:val="22"/>
          <w:szCs w:val="22"/>
        </w:rPr>
        <w:t xml:space="preserve">V prípade, ak </w:t>
      </w:r>
      <w:proofErr w:type="spellStart"/>
      <w:r w:rsidRPr="00746F3C">
        <w:rPr>
          <w:sz w:val="22"/>
          <w:szCs w:val="22"/>
        </w:rPr>
        <w:t>ŽoNFP</w:t>
      </w:r>
      <w:proofErr w:type="spellEnd"/>
      <w:r w:rsidR="00DC4156">
        <w:rPr>
          <w:sz w:val="22"/>
          <w:szCs w:val="22"/>
        </w:rPr>
        <w:t xml:space="preserve"> nebude doručená v súlade s podmienkami výzvy alebo</w:t>
      </w:r>
      <w:r w:rsidRPr="00746F3C">
        <w:rPr>
          <w:sz w:val="22"/>
          <w:szCs w:val="22"/>
        </w:rPr>
        <w:t xml:space="preserve"> </w:t>
      </w:r>
      <w:r w:rsidRPr="00746F3C">
        <w:rPr>
          <w:b/>
          <w:sz w:val="22"/>
          <w:szCs w:val="22"/>
        </w:rPr>
        <w:t>nebude doručená v</w:t>
      </w:r>
      <w:r w:rsidR="00ED45C9">
        <w:rPr>
          <w:b/>
          <w:sz w:val="22"/>
          <w:szCs w:val="22"/>
        </w:rPr>
        <w:t> </w:t>
      </w:r>
      <w:r w:rsidRPr="00746F3C">
        <w:rPr>
          <w:b/>
          <w:sz w:val="22"/>
          <w:szCs w:val="22"/>
        </w:rPr>
        <w:t>termíne stanovenom vo výzve</w:t>
      </w:r>
      <w:r w:rsidRPr="00746F3C">
        <w:rPr>
          <w:sz w:val="22"/>
          <w:szCs w:val="22"/>
        </w:rPr>
        <w:t xml:space="preserve"> na adresu vykonávateľa, pričom bude označená v zmysle podmienok stanovených vo</w:t>
      </w:r>
      <w:r>
        <w:rPr>
          <w:sz w:val="22"/>
          <w:szCs w:val="22"/>
        </w:rPr>
        <w:t xml:space="preserve"> výzve</w:t>
      </w:r>
      <w:r w:rsidRPr="002B1F12">
        <w:rPr>
          <w:sz w:val="22"/>
          <w:szCs w:val="22"/>
        </w:rPr>
        <w:t>,</w:t>
      </w:r>
      <w:r w:rsidRPr="002B1F12">
        <w:rPr>
          <w:b/>
          <w:sz w:val="22"/>
          <w:szCs w:val="22"/>
        </w:rPr>
        <w:t xml:space="preserve"> bude neotvorená</w:t>
      </w:r>
      <w:r w:rsidRPr="002B1F12">
        <w:rPr>
          <w:sz w:val="22"/>
          <w:szCs w:val="22"/>
        </w:rPr>
        <w:t xml:space="preserve"> </w:t>
      </w:r>
      <w:r w:rsidRPr="002B1F12">
        <w:rPr>
          <w:b/>
          <w:sz w:val="22"/>
          <w:szCs w:val="22"/>
        </w:rPr>
        <w:t>vrátená späť</w:t>
      </w:r>
      <w:r w:rsidRPr="002B1F12">
        <w:rPr>
          <w:sz w:val="22"/>
          <w:szCs w:val="22"/>
        </w:rPr>
        <w:t xml:space="preserve"> žiadateľovi na adresu uvedenú na základnom obale. </w:t>
      </w:r>
      <w:r>
        <w:rPr>
          <w:sz w:val="22"/>
          <w:szCs w:val="22"/>
        </w:rPr>
        <w:t>Vykonávateľ</w:t>
      </w:r>
      <w:r w:rsidRPr="00B545BD">
        <w:rPr>
          <w:sz w:val="22"/>
          <w:szCs w:val="22"/>
        </w:rPr>
        <w:t xml:space="preserve"> </w:t>
      </w:r>
      <w:r w:rsidR="005F4892">
        <w:rPr>
          <w:sz w:val="22"/>
          <w:szCs w:val="22"/>
        </w:rPr>
        <w:t xml:space="preserve">takúto </w:t>
      </w:r>
      <w:proofErr w:type="spellStart"/>
      <w:r w:rsidRPr="00B545BD">
        <w:rPr>
          <w:sz w:val="22"/>
          <w:szCs w:val="22"/>
        </w:rPr>
        <w:t>ŽoNFP</w:t>
      </w:r>
      <w:proofErr w:type="spellEnd"/>
      <w:r w:rsidRPr="00B545BD">
        <w:rPr>
          <w:sz w:val="22"/>
          <w:szCs w:val="22"/>
        </w:rPr>
        <w:t xml:space="preserve"> vráti späť žiadateľovi ako </w:t>
      </w:r>
      <w:proofErr w:type="spellStart"/>
      <w:r w:rsidRPr="00B545BD">
        <w:rPr>
          <w:sz w:val="22"/>
          <w:szCs w:val="22"/>
        </w:rPr>
        <w:t>ŽoNFP</w:t>
      </w:r>
      <w:proofErr w:type="spellEnd"/>
      <w:r w:rsidRPr="00B545BD">
        <w:rPr>
          <w:sz w:val="22"/>
          <w:szCs w:val="22"/>
        </w:rPr>
        <w:t xml:space="preserve"> doručenú v rozpore s podmienkami stanovenými vo výzve a v sprievodnom liste identifikuje konkrétne porušenie podmienok stanovených vo výzve</w:t>
      </w:r>
      <w:r>
        <w:rPr>
          <w:sz w:val="22"/>
          <w:szCs w:val="22"/>
        </w:rPr>
        <w:t>.</w:t>
      </w:r>
    </w:p>
    <w:p w:rsidR="00641CDC" w:rsidRPr="00B83A3D" w:rsidRDefault="00641CDC" w:rsidP="00641CDC">
      <w:pPr>
        <w:spacing w:line="240" w:lineRule="auto"/>
        <w:rPr>
          <w:sz w:val="22"/>
          <w:szCs w:val="22"/>
        </w:rPr>
      </w:pPr>
    </w:p>
    <w:p w:rsidR="00641CDC" w:rsidRPr="00B83A3D" w:rsidRDefault="00641CDC" w:rsidP="00641CDC">
      <w:pPr>
        <w:spacing w:line="240" w:lineRule="auto"/>
        <w:rPr>
          <w:sz w:val="22"/>
          <w:szCs w:val="22"/>
        </w:rPr>
      </w:pPr>
      <w:r w:rsidRPr="00B83A3D">
        <w:rPr>
          <w:sz w:val="22"/>
          <w:szCs w:val="22"/>
        </w:rPr>
        <w:t xml:space="preserve">V prípade doručenia </w:t>
      </w:r>
      <w:proofErr w:type="spellStart"/>
      <w:r>
        <w:rPr>
          <w:sz w:val="22"/>
          <w:szCs w:val="22"/>
        </w:rPr>
        <w:t>ŽoNFP</w:t>
      </w:r>
      <w:proofErr w:type="spellEnd"/>
      <w:r w:rsidRPr="00B83A3D">
        <w:rPr>
          <w:sz w:val="22"/>
          <w:szCs w:val="22"/>
        </w:rPr>
        <w:t xml:space="preserve"> osobne</w:t>
      </w:r>
      <w:r w:rsidRPr="00745E5F">
        <w:rPr>
          <w:sz w:val="22"/>
          <w:szCs w:val="22"/>
        </w:rPr>
        <w:t xml:space="preserve"> na adresu vykonávateľa</w:t>
      </w:r>
      <w:r>
        <w:rPr>
          <w:sz w:val="22"/>
          <w:szCs w:val="22"/>
        </w:rPr>
        <w:t>,</w:t>
      </w:r>
      <w:r w:rsidRPr="00745E5F">
        <w:rPr>
          <w:sz w:val="22"/>
          <w:szCs w:val="22"/>
        </w:rPr>
        <w:t xml:space="preserve"> zamestnanci vykonávateľa vystavia žiadateľovi </w:t>
      </w:r>
      <w:r w:rsidRPr="00745E5F">
        <w:rPr>
          <w:b/>
          <w:sz w:val="22"/>
          <w:szCs w:val="22"/>
        </w:rPr>
        <w:t xml:space="preserve">Potvrdenie o prijatí </w:t>
      </w:r>
      <w:proofErr w:type="spellStart"/>
      <w:r w:rsidRPr="00745E5F">
        <w:rPr>
          <w:b/>
          <w:sz w:val="22"/>
          <w:szCs w:val="22"/>
        </w:rPr>
        <w:t>ŽoNFP</w:t>
      </w:r>
      <w:proofErr w:type="spellEnd"/>
      <w:r w:rsidRPr="00745E5F">
        <w:rPr>
          <w:sz w:val="22"/>
          <w:szCs w:val="22"/>
        </w:rPr>
        <w:t xml:space="preserve">, ktoré obsahuje identifikátor </w:t>
      </w:r>
      <w:proofErr w:type="spellStart"/>
      <w:r w:rsidRPr="00745E5F">
        <w:rPr>
          <w:sz w:val="22"/>
          <w:szCs w:val="22"/>
        </w:rPr>
        <w:t>ŽoNFP</w:t>
      </w:r>
      <w:proofErr w:type="spellEnd"/>
      <w:r w:rsidRPr="00745E5F">
        <w:rPr>
          <w:sz w:val="22"/>
          <w:szCs w:val="22"/>
        </w:rPr>
        <w:t xml:space="preserve">, celé meno (názov) a adresu žiadateľa, názov a adresu vykonávateľa, presný dátum a čas doručenia </w:t>
      </w:r>
      <w:proofErr w:type="spellStart"/>
      <w:r w:rsidRPr="00745E5F">
        <w:rPr>
          <w:sz w:val="22"/>
          <w:szCs w:val="22"/>
        </w:rPr>
        <w:t>ŽoNFP</w:t>
      </w:r>
      <w:proofErr w:type="spellEnd"/>
      <w:r w:rsidRPr="00745E5F">
        <w:rPr>
          <w:sz w:val="22"/>
          <w:szCs w:val="22"/>
        </w:rPr>
        <w:t xml:space="preserve"> a meno a priezvisko osoby, ktorá </w:t>
      </w:r>
      <w:proofErr w:type="spellStart"/>
      <w:r w:rsidRPr="00745E5F">
        <w:rPr>
          <w:sz w:val="22"/>
          <w:szCs w:val="22"/>
        </w:rPr>
        <w:t>ŽoNFP</w:t>
      </w:r>
      <w:proofErr w:type="spellEnd"/>
      <w:r w:rsidRPr="00745E5F">
        <w:rPr>
          <w:sz w:val="22"/>
          <w:szCs w:val="22"/>
        </w:rPr>
        <w:t xml:space="preserve"> prijala.</w:t>
      </w:r>
    </w:p>
    <w:p w:rsidR="00641CDC" w:rsidRPr="00B83A3D" w:rsidRDefault="00641CDC" w:rsidP="00641CDC">
      <w:pPr>
        <w:spacing w:line="240" w:lineRule="auto"/>
        <w:rPr>
          <w:sz w:val="22"/>
          <w:szCs w:val="22"/>
        </w:rPr>
      </w:pPr>
    </w:p>
    <w:p w:rsidR="00641CDC" w:rsidRPr="00B83A3D" w:rsidRDefault="00641CDC" w:rsidP="00641CDC">
      <w:pPr>
        <w:spacing w:line="240" w:lineRule="auto"/>
        <w:rPr>
          <w:sz w:val="22"/>
          <w:szCs w:val="22"/>
        </w:rPr>
      </w:pPr>
      <w:r w:rsidRPr="00B83A3D">
        <w:rPr>
          <w:sz w:val="22"/>
          <w:szCs w:val="22"/>
        </w:rPr>
        <w:t xml:space="preserve">V prípade doručenia </w:t>
      </w:r>
      <w:proofErr w:type="spellStart"/>
      <w:r>
        <w:rPr>
          <w:sz w:val="22"/>
          <w:szCs w:val="22"/>
        </w:rPr>
        <w:t>ŽoNFP</w:t>
      </w:r>
      <w:proofErr w:type="spellEnd"/>
      <w:r w:rsidRPr="00B83A3D">
        <w:rPr>
          <w:sz w:val="22"/>
          <w:szCs w:val="22"/>
        </w:rPr>
        <w:t xml:space="preserve"> poštou alebo kuriérom, vykonávateľ potvrdenie o prijatí </w:t>
      </w:r>
      <w:r w:rsidR="00917FDB">
        <w:rPr>
          <w:sz w:val="22"/>
          <w:szCs w:val="22"/>
        </w:rPr>
        <w:t>nemusí vydávať</w:t>
      </w:r>
      <w:r w:rsidRPr="00B83A3D">
        <w:rPr>
          <w:sz w:val="22"/>
          <w:szCs w:val="22"/>
        </w:rPr>
        <w:t xml:space="preserve">. Žiadateľ v takom prípade </w:t>
      </w:r>
      <w:proofErr w:type="spellStart"/>
      <w:r w:rsidRPr="00B83A3D">
        <w:rPr>
          <w:sz w:val="22"/>
          <w:szCs w:val="22"/>
        </w:rPr>
        <w:t>obdrží</w:t>
      </w:r>
      <w:proofErr w:type="spellEnd"/>
      <w:r w:rsidRPr="00B83A3D">
        <w:rPr>
          <w:sz w:val="22"/>
          <w:szCs w:val="22"/>
        </w:rPr>
        <w:t xml:space="preserve"> doklad potvrdzujúci doručenie </w:t>
      </w:r>
      <w:proofErr w:type="spellStart"/>
      <w:r>
        <w:rPr>
          <w:sz w:val="22"/>
          <w:szCs w:val="22"/>
        </w:rPr>
        <w:t>ŽoNFP</w:t>
      </w:r>
      <w:proofErr w:type="spellEnd"/>
      <w:r w:rsidRPr="00B83A3D">
        <w:rPr>
          <w:sz w:val="22"/>
          <w:szCs w:val="22"/>
        </w:rPr>
        <w:t xml:space="preserve"> od subjektu vykonávajúceho doručovanie zásielok. Tento doklad nahrádza potvrdenie o prijatí </w:t>
      </w:r>
      <w:proofErr w:type="spellStart"/>
      <w:r>
        <w:rPr>
          <w:sz w:val="22"/>
          <w:szCs w:val="22"/>
        </w:rPr>
        <w:t>ŽoNFP</w:t>
      </w:r>
      <w:proofErr w:type="spellEnd"/>
      <w:r w:rsidRPr="00B83A3D">
        <w:rPr>
          <w:sz w:val="22"/>
          <w:szCs w:val="22"/>
        </w:rPr>
        <w:t xml:space="preserve"> vydávané vykonávateľom.</w:t>
      </w:r>
    </w:p>
    <w:p w:rsidR="00641CDC" w:rsidRPr="00B83A3D" w:rsidRDefault="00641CDC" w:rsidP="00641CDC">
      <w:pPr>
        <w:spacing w:line="240" w:lineRule="auto"/>
        <w:rPr>
          <w:sz w:val="22"/>
          <w:szCs w:val="22"/>
        </w:rPr>
      </w:pPr>
    </w:p>
    <w:p w:rsidR="00641CDC" w:rsidRPr="00B83A3D" w:rsidRDefault="00641CDC" w:rsidP="00641CDC">
      <w:pPr>
        <w:spacing w:line="240" w:lineRule="auto"/>
        <w:rPr>
          <w:sz w:val="22"/>
          <w:szCs w:val="22"/>
        </w:rPr>
      </w:pPr>
      <w:r w:rsidRPr="00B83A3D">
        <w:rPr>
          <w:sz w:val="22"/>
          <w:szCs w:val="22"/>
        </w:rPr>
        <w:t xml:space="preserve">V prípade veľkého množstva žiadateľov v deň uzávierky, vykonávateľ zabezpečí vytvorenie systému časeniek, t.j. časového záznamu prijatia jednotlivých </w:t>
      </w:r>
      <w:proofErr w:type="spellStart"/>
      <w:r>
        <w:rPr>
          <w:sz w:val="22"/>
          <w:szCs w:val="22"/>
        </w:rPr>
        <w:t>Žo</w:t>
      </w:r>
      <w:r w:rsidRPr="00B83A3D">
        <w:rPr>
          <w:sz w:val="22"/>
          <w:szCs w:val="22"/>
        </w:rPr>
        <w:t>NFP</w:t>
      </w:r>
      <w:proofErr w:type="spellEnd"/>
      <w:r w:rsidRPr="00B83A3D">
        <w:rPr>
          <w:sz w:val="22"/>
          <w:szCs w:val="22"/>
        </w:rPr>
        <w:t xml:space="preserve">. </w:t>
      </w:r>
    </w:p>
    <w:p w:rsidR="00641CDC" w:rsidRPr="00B83A3D" w:rsidRDefault="00641CDC" w:rsidP="00641CDC">
      <w:pPr>
        <w:widowControl/>
        <w:tabs>
          <w:tab w:val="num" w:pos="360"/>
        </w:tabs>
        <w:adjustRightInd/>
        <w:spacing w:line="240" w:lineRule="auto"/>
        <w:textAlignment w:val="auto"/>
        <w:rPr>
          <w:b/>
          <w:bCs/>
          <w:iCs/>
          <w:sz w:val="22"/>
          <w:szCs w:val="22"/>
        </w:rPr>
      </w:pPr>
    </w:p>
    <w:p w:rsidR="00641CDC" w:rsidRDefault="00641CDC" w:rsidP="00641CDC">
      <w:pPr>
        <w:widowControl/>
        <w:tabs>
          <w:tab w:val="num" w:pos="360"/>
        </w:tabs>
        <w:adjustRightInd/>
        <w:spacing w:line="240" w:lineRule="auto"/>
        <w:textAlignment w:val="auto"/>
        <w:rPr>
          <w:b/>
          <w:sz w:val="22"/>
          <w:szCs w:val="22"/>
        </w:rPr>
      </w:pPr>
      <w:r w:rsidRPr="005C173A">
        <w:rPr>
          <w:b/>
          <w:sz w:val="22"/>
          <w:szCs w:val="22"/>
        </w:rPr>
        <w:t xml:space="preserve">V rámci výzvy môže žiadateľ predložiť len JEDNU </w:t>
      </w:r>
      <w:proofErr w:type="spellStart"/>
      <w:r w:rsidRPr="005C173A">
        <w:rPr>
          <w:b/>
          <w:sz w:val="22"/>
          <w:szCs w:val="22"/>
        </w:rPr>
        <w:t>ŽoNFP</w:t>
      </w:r>
      <w:proofErr w:type="spellEnd"/>
      <w:r>
        <w:rPr>
          <w:b/>
          <w:sz w:val="22"/>
          <w:szCs w:val="22"/>
        </w:rPr>
        <w:t xml:space="preserve">, pričom rozhodujúca je </w:t>
      </w:r>
      <w:proofErr w:type="spellStart"/>
      <w:r>
        <w:rPr>
          <w:b/>
          <w:sz w:val="22"/>
          <w:szCs w:val="22"/>
        </w:rPr>
        <w:t>ŽoNFP</w:t>
      </w:r>
      <w:proofErr w:type="spellEnd"/>
      <w:r>
        <w:rPr>
          <w:b/>
          <w:sz w:val="22"/>
          <w:szCs w:val="22"/>
        </w:rPr>
        <w:t xml:space="preserve"> predložená v písomnej podobe</w:t>
      </w:r>
      <w:r w:rsidRPr="005C173A">
        <w:rPr>
          <w:b/>
          <w:sz w:val="22"/>
          <w:szCs w:val="22"/>
        </w:rPr>
        <w:t xml:space="preserve">. </w:t>
      </w:r>
    </w:p>
    <w:p w:rsidR="00641CDC" w:rsidRDefault="00641CDC" w:rsidP="00641CDC">
      <w:pPr>
        <w:widowControl/>
        <w:tabs>
          <w:tab w:val="num" w:pos="360"/>
        </w:tabs>
        <w:adjustRightInd/>
        <w:spacing w:line="240" w:lineRule="auto"/>
        <w:textAlignment w:val="auto"/>
        <w:rPr>
          <w:b/>
          <w:sz w:val="22"/>
          <w:szCs w:val="22"/>
        </w:rPr>
      </w:pPr>
    </w:p>
    <w:p w:rsidR="00641CDC" w:rsidRPr="00746F3C" w:rsidRDefault="00641CDC" w:rsidP="00641CDC">
      <w:pPr>
        <w:widowControl/>
        <w:tabs>
          <w:tab w:val="num" w:pos="360"/>
        </w:tabs>
        <w:adjustRightInd/>
        <w:spacing w:line="240" w:lineRule="auto"/>
        <w:textAlignment w:val="auto"/>
        <w:rPr>
          <w:b/>
          <w:sz w:val="22"/>
          <w:szCs w:val="22"/>
        </w:rPr>
      </w:pPr>
      <w:r w:rsidRPr="00746F3C">
        <w:rPr>
          <w:b/>
          <w:sz w:val="22"/>
          <w:szCs w:val="22"/>
        </w:rPr>
        <w:t xml:space="preserve">V prípade, že žiadateľ predloží (odošle prostredníctvom verejného portálu ITMS) v rámci jednej výzvy viac ako jednu </w:t>
      </w:r>
      <w:proofErr w:type="spellStart"/>
      <w:r w:rsidRPr="00746F3C">
        <w:rPr>
          <w:b/>
          <w:sz w:val="22"/>
          <w:szCs w:val="22"/>
        </w:rPr>
        <w:t>ŽoNFP</w:t>
      </w:r>
      <w:proofErr w:type="spellEnd"/>
      <w:r w:rsidRPr="00746F3C">
        <w:rPr>
          <w:b/>
          <w:sz w:val="22"/>
          <w:szCs w:val="22"/>
        </w:rPr>
        <w:t xml:space="preserve">, bude zaregistrovaná len </w:t>
      </w:r>
      <w:proofErr w:type="spellStart"/>
      <w:r w:rsidRPr="00746F3C">
        <w:rPr>
          <w:b/>
          <w:sz w:val="22"/>
          <w:szCs w:val="22"/>
        </w:rPr>
        <w:t>ŽoNFP</w:t>
      </w:r>
      <w:proofErr w:type="spellEnd"/>
      <w:r w:rsidRPr="00746F3C">
        <w:rPr>
          <w:b/>
          <w:sz w:val="22"/>
          <w:szCs w:val="22"/>
        </w:rPr>
        <w:t>, ktorá bola doručená aj v písomnej podobe.</w:t>
      </w:r>
    </w:p>
    <w:p w:rsidR="00641CDC" w:rsidRPr="00746F3C" w:rsidRDefault="00641CDC" w:rsidP="00641CDC">
      <w:pPr>
        <w:widowControl/>
        <w:tabs>
          <w:tab w:val="num" w:pos="360"/>
        </w:tabs>
        <w:adjustRightInd/>
        <w:spacing w:line="240" w:lineRule="auto"/>
        <w:textAlignment w:val="auto"/>
        <w:rPr>
          <w:sz w:val="22"/>
          <w:szCs w:val="22"/>
        </w:rPr>
      </w:pPr>
    </w:p>
    <w:p w:rsidR="005F4892" w:rsidRPr="00746F3C" w:rsidRDefault="005F4892" w:rsidP="005F4892">
      <w:pPr>
        <w:widowControl/>
        <w:tabs>
          <w:tab w:val="num" w:pos="360"/>
        </w:tabs>
        <w:adjustRightInd/>
        <w:spacing w:line="240" w:lineRule="auto"/>
        <w:textAlignment w:val="auto"/>
        <w:rPr>
          <w:sz w:val="22"/>
          <w:szCs w:val="22"/>
        </w:rPr>
      </w:pPr>
      <w:r w:rsidRPr="00746F3C">
        <w:rPr>
          <w:sz w:val="22"/>
          <w:szCs w:val="22"/>
        </w:rPr>
        <w:t xml:space="preserve">V prípade, že žiadateľ importuje viac ako jednu elektronickú verziu </w:t>
      </w:r>
      <w:proofErr w:type="spellStart"/>
      <w:r w:rsidRPr="00746F3C">
        <w:rPr>
          <w:sz w:val="22"/>
          <w:szCs w:val="22"/>
        </w:rPr>
        <w:t>ŽoNFP</w:t>
      </w:r>
      <w:proofErr w:type="spellEnd"/>
      <w:r w:rsidRPr="00746F3C">
        <w:rPr>
          <w:sz w:val="22"/>
          <w:szCs w:val="22"/>
        </w:rPr>
        <w:t xml:space="preserve"> prostredníctvom verejného portálu ITMS, za relevantnú sa bude považovať tá, ktorej identifikátor bude vyznačený na fyzicky doručenej papierovej verzii </w:t>
      </w:r>
      <w:proofErr w:type="spellStart"/>
      <w:r w:rsidRPr="00746F3C">
        <w:rPr>
          <w:sz w:val="22"/>
          <w:szCs w:val="22"/>
        </w:rPr>
        <w:t>ŽoNFP</w:t>
      </w:r>
      <w:proofErr w:type="spellEnd"/>
      <w:r w:rsidRPr="00746F3C">
        <w:rPr>
          <w:sz w:val="22"/>
          <w:szCs w:val="22"/>
        </w:rPr>
        <w:t xml:space="preserve"> na adresu vykonávateľa v termíne stanovenom výzvou. Elektronickým verziám </w:t>
      </w:r>
      <w:proofErr w:type="spellStart"/>
      <w:r w:rsidRPr="00746F3C">
        <w:rPr>
          <w:sz w:val="22"/>
          <w:szCs w:val="22"/>
        </w:rPr>
        <w:t>ŽoNFP</w:t>
      </w:r>
      <w:proofErr w:type="spellEnd"/>
      <w:r w:rsidRPr="00746F3C">
        <w:rPr>
          <w:sz w:val="22"/>
          <w:szCs w:val="22"/>
        </w:rPr>
        <w:t xml:space="preserve"> importovaným nad rámec bude následne v systéme ITMS zrušená registrácia. </w:t>
      </w:r>
    </w:p>
    <w:p w:rsidR="005F4892" w:rsidRPr="00746F3C" w:rsidRDefault="005F4892" w:rsidP="005F4892">
      <w:pPr>
        <w:widowControl/>
        <w:tabs>
          <w:tab w:val="num" w:pos="360"/>
        </w:tabs>
        <w:adjustRightInd/>
        <w:spacing w:line="240" w:lineRule="auto"/>
        <w:textAlignment w:val="auto"/>
        <w:rPr>
          <w:sz w:val="22"/>
          <w:szCs w:val="22"/>
        </w:rPr>
      </w:pPr>
    </w:p>
    <w:p w:rsidR="005F4892" w:rsidRPr="00746F3C" w:rsidRDefault="005F4892" w:rsidP="005F4892">
      <w:pPr>
        <w:widowControl/>
        <w:tabs>
          <w:tab w:val="num" w:pos="360"/>
        </w:tabs>
        <w:adjustRightInd/>
        <w:spacing w:line="240" w:lineRule="auto"/>
        <w:textAlignment w:val="auto"/>
        <w:rPr>
          <w:sz w:val="22"/>
          <w:szCs w:val="22"/>
        </w:rPr>
      </w:pPr>
      <w:r w:rsidRPr="00746F3C">
        <w:rPr>
          <w:sz w:val="22"/>
          <w:szCs w:val="22"/>
        </w:rPr>
        <w:t xml:space="preserve">Ak žiadateľ doručí vykonávateľovi nesprávnu papierovú verziu </w:t>
      </w:r>
      <w:proofErr w:type="spellStart"/>
      <w:r w:rsidRPr="00746F3C">
        <w:rPr>
          <w:sz w:val="22"/>
          <w:szCs w:val="22"/>
        </w:rPr>
        <w:t>ŽoNFP</w:t>
      </w:r>
      <w:proofErr w:type="spellEnd"/>
      <w:r w:rsidRPr="00746F3C">
        <w:rPr>
          <w:sz w:val="22"/>
          <w:szCs w:val="22"/>
        </w:rPr>
        <w:t xml:space="preserve">, požiada o zrušenie takejto žiadosti o NFP na základe predloženej písomnej žiadosti podpísanej konateľom/štatutárom v zmysle ORSR (alebo splnomocneným zástupcom, v takomto prípade je potrebné dokladovať </w:t>
      </w:r>
      <w:r w:rsidR="007D573D">
        <w:rPr>
          <w:sz w:val="22"/>
          <w:szCs w:val="22"/>
        </w:rPr>
        <w:t>aj úradne osvedčené</w:t>
      </w:r>
      <w:r w:rsidRPr="00746F3C">
        <w:rPr>
          <w:sz w:val="22"/>
          <w:szCs w:val="22"/>
        </w:rPr>
        <w:t xml:space="preserve"> splnomocnenie) doručenej na adresu vykonávateľa najneskôr do termínu ukončenia výzvy. V žiadosti je nutné predmetnú </w:t>
      </w:r>
      <w:proofErr w:type="spellStart"/>
      <w:r w:rsidRPr="00746F3C">
        <w:rPr>
          <w:sz w:val="22"/>
          <w:szCs w:val="22"/>
        </w:rPr>
        <w:t>ŽoNFP</w:t>
      </w:r>
      <w:proofErr w:type="spellEnd"/>
      <w:r w:rsidRPr="00746F3C">
        <w:rPr>
          <w:sz w:val="22"/>
          <w:szCs w:val="22"/>
        </w:rPr>
        <w:t xml:space="preserve"> riadne identifikovať prideleným identifikátorom. Následne bude takejto </w:t>
      </w:r>
      <w:proofErr w:type="spellStart"/>
      <w:r w:rsidRPr="00746F3C">
        <w:rPr>
          <w:sz w:val="22"/>
          <w:szCs w:val="22"/>
        </w:rPr>
        <w:t>ŽoNFP</w:t>
      </w:r>
      <w:proofErr w:type="spellEnd"/>
      <w:r w:rsidRPr="00746F3C">
        <w:rPr>
          <w:sz w:val="22"/>
          <w:szCs w:val="22"/>
        </w:rPr>
        <w:t xml:space="preserve"> zrušená registrácia i v systéme ITMS. Opätovné predloženie žiadosti s novým 6-miestnym identifikátorom (vrátane odoslania elektronickej verzie) </w:t>
      </w:r>
      <w:proofErr w:type="spellStart"/>
      <w:r w:rsidRPr="00746F3C">
        <w:rPr>
          <w:sz w:val="22"/>
          <w:szCs w:val="22"/>
        </w:rPr>
        <w:t>ŽoNFP</w:t>
      </w:r>
      <w:proofErr w:type="spellEnd"/>
      <w:r w:rsidRPr="00746F3C">
        <w:rPr>
          <w:sz w:val="22"/>
          <w:szCs w:val="22"/>
        </w:rPr>
        <w:t xml:space="preserve"> je možné vykonať, avšak do termínu stanoveného výzvou.</w:t>
      </w:r>
    </w:p>
    <w:p w:rsidR="005F4892" w:rsidRPr="00746F3C" w:rsidRDefault="005F4892" w:rsidP="005F4892">
      <w:pPr>
        <w:widowControl/>
        <w:tabs>
          <w:tab w:val="num" w:pos="360"/>
        </w:tabs>
        <w:adjustRightInd/>
        <w:spacing w:line="240" w:lineRule="auto"/>
        <w:textAlignment w:val="auto"/>
        <w:rPr>
          <w:sz w:val="22"/>
          <w:szCs w:val="22"/>
        </w:rPr>
      </w:pPr>
    </w:p>
    <w:p w:rsidR="00641CDC" w:rsidRPr="00E0487F" w:rsidRDefault="00641CDC" w:rsidP="00641CDC">
      <w:pPr>
        <w:widowControl/>
        <w:tabs>
          <w:tab w:val="num" w:pos="360"/>
        </w:tabs>
        <w:adjustRightInd/>
        <w:spacing w:line="240" w:lineRule="auto"/>
        <w:textAlignment w:val="auto"/>
        <w:rPr>
          <w:sz w:val="22"/>
          <w:szCs w:val="22"/>
        </w:rPr>
      </w:pPr>
      <w:r w:rsidRPr="00746F3C">
        <w:rPr>
          <w:sz w:val="22"/>
          <w:szCs w:val="22"/>
        </w:rPr>
        <w:t xml:space="preserve">Žiadateľ má právo kedykoľvek počas trvania konania o žiadosti, t.j. od predloženia </w:t>
      </w:r>
      <w:proofErr w:type="spellStart"/>
      <w:r w:rsidRPr="00746F3C">
        <w:rPr>
          <w:sz w:val="22"/>
          <w:szCs w:val="22"/>
        </w:rPr>
        <w:t>ŽoNFP</w:t>
      </w:r>
      <w:proofErr w:type="spellEnd"/>
      <w:r w:rsidRPr="00E0487F">
        <w:rPr>
          <w:sz w:val="22"/>
          <w:szCs w:val="22"/>
        </w:rPr>
        <w:t xml:space="preserve"> do vydania rozhodnutia o </w:t>
      </w:r>
      <w:proofErr w:type="spellStart"/>
      <w:r w:rsidRPr="00E0487F">
        <w:rPr>
          <w:sz w:val="22"/>
          <w:szCs w:val="22"/>
        </w:rPr>
        <w:t>ŽoNFP</w:t>
      </w:r>
      <w:proofErr w:type="spellEnd"/>
      <w:r w:rsidRPr="00E0487F">
        <w:rPr>
          <w:sz w:val="22"/>
          <w:szCs w:val="22"/>
        </w:rPr>
        <w:t xml:space="preserve"> </w:t>
      </w:r>
      <w:r w:rsidR="005F4892">
        <w:rPr>
          <w:sz w:val="22"/>
          <w:szCs w:val="22"/>
        </w:rPr>
        <w:t>po</w:t>
      </w:r>
      <w:r w:rsidRPr="00E0487F">
        <w:rPr>
          <w:sz w:val="22"/>
          <w:szCs w:val="22"/>
        </w:rPr>
        <w:t>dať</w:t>
      </w:r>
      <w:r w:rsidR="007D573D">
        <w:rPr>
          <w:sz w:val="22"/>
          <w:szCs w:val="22"/>
        </w:rPr>
        <w:t xml:space="preserve"> písomnú</w:t>
      </w:r>
      <w:r w:rsidRPr="00E0487F">
        <w:rPr>
          <w:sz w:val="22"/>
          <w:szCs w:val="22"/>
        </w:rPr>
        <w:t xml:space="preserve"> žiadosť o stiahnutie </w:t>
      </w:r>
      <w:proofErr w:type="spellStart"/>
      <w:r w:rsidRPr="00E0487F">
        <w:rPr>
          <w:sz w:val="22"/>
          <w:szCs w:val="22"/>
        </w:rPr>
        <w:t>ŽoNFP</w:t>
      </w:r>
      <w:proofErr w:type="spellEnd"/>
      <w:r w:rsidRPr="00E0487F">
        <w:rPr>
          <w:sz w:val="22"/>
          <w:szCs w:val="22"/>
        </w:rPr>
        <w:t xml:space="preserve">. Vykonávateľ v takom prípade zabezpečí stiahnutie </w:t>
      </w:r>
      <w:proofErr w:type="spellStart"/>
      <w:r w:rsidRPr="00E0487F">
        <w:rPr>
          <w:sz w:val="22"/>
          <w:szCs w:val="22"/>
        </w:rPr>
        <w:t>ŽoNFP</w:t>
      </w:r>
      <w:proofErr w:type="spellEnd"/>
      <w:r w:rsidRPr="00E0487F">
        <w:rPr>
          <w:sz w:val="22"/>
          <w:szCs w:val="22"/>
        </w:rPr>
        <w:t xml:space="preserve"> z procesu schvaľovania a oznámi žiadateľovi lehotu v rámci ktorej si môže vyzdvihnúť kópie (vrátane príloh) predloženej </w:t>
      </w:r>
      <w:proofErr w:type="spellStart"/>
      <w:r w:rsidRPr="00E0487F">
        <w:rPr>
          <w:sz w:val="22"/>
          <w:szCs w:val="22"/>
        </w:rPr>
        <w:t>ŽoNFP</w:t>
      </w:r>
      <w:proofErr w:type="spellEnd"/>
      <w:r w:rsidRPr="00E0487F">
        <w:rPr>
          <w:sz w:val="22"/>
          <w:szCs w:val="22"/>
        </w:rPr>
        <w:t xml:space="preserve">. Originály </w:t>
      </w:r>
      <w:proofErr w:type="spellStart"/>
      <w:r w:rsidRPr="00E0487F">
        <w:rPr>
          <w:sz w:val="22"/>
          <w:szCs w:val="22"/>
        </w:rPr>
        <w:t>ŽoNFP</w:t>
      </w:r>
      <w:proofErr w:type="spellEnd"/>
      <w:r w:rsidRPr="00E0487F">
        <w:rPr>
          <w:sz w:val="22"/>
          <w:szCs w:val="22"/>
        </w:rPr>
        <w:t xml:space="preserve"> (vrátane príloh) zostávajú archivované u vykonávateľa.</w:t>
      </w:r>
      <w:r w:rsidR="005F4892">
        <w:rPr>
          <w:sz w:val="22"/>
          <w:szCs w:val="22"/>
        </w:rPr>
        <w:t xml:space="preserve"> </w:t>
      </w:r>
    </w:p>
    <w:p w:rsidR="00641CDC" w:rsidRPr="00E0487F" w:rsidRDefault="00641CDC" w:rsidP="00641CDC">
      <w:pPr>
        <w:widowControl/>
        <w:tabs>
          <w:tab w:val="num" w:pos="360"/>
        </w:tabs>
        <w:adjustRightInd/>
        <w:spacing w:line="240" w:lineRule="auto"/>
        <w:textAlignment w:val="auto"/>
        <w:rPr>
          <w:sz w:val="22"/>
          <w:szCs w:val="22"/>
        </w:rPr>
      </w:pPr>
    </w:p>
    <w:p w:rsidR="00641CDC" w:rsidRPr="000B750F" w:rsidRDefault="00641CDC" w:rsidP="00641CDC">
      <w:pPr>
        <w:widowControl/>
        <w:tabs>
          <w:tab w:val="num" w:pos="360"/>
        </w:tabs>
        <w:adjustRightInd/>
        <w:spacing w:line="240" w:lineRule="auto"/>
        <w:textAlignment w:val="auto"/>
        <w:rPr>
          <w:sz w:val="22"/>
          <w:szCs w:val="22"/>
        </w:rPr>
      </w:pPr>
      <w:r w:rsidRPr="000B750F">
        <w:rPr>
          <w:sz w:val="22"/>
          <w:szCs w:val="22"/>
        </w:rPr>
        <w:t xml:space="preserve">Žiadateľ môže predložiť ďalšiu </w:t>
      </w:r>
      <w:proofErr w:type="spellStart"/>
      <w:r w:rsidRPr="000B750F">
        <w:rPr>
          <w:sz w:val="22"/>
          <w:szCs w:val="22"/>
        </w:rPr>
        <w:t>ŽoNFP</w:t>
      </w:r>
      <w:proofErr w:type="spellEnd"/>
      <w:r w:rsidRPr="000B750F">
        <w:rPr>
          <w:sz w:val="22"/>
          <w:szCs w:val="22"/>
        </w:rPr>
        <w:t xml:space="preserve"> v rámci novej výzvy tej istej schémy pomoci:</w:t>
      </w:r>
    </w:p>
    <w:p w:rsidR="00641CDC" w:rsidRPr="000B750F" w:rsidRDefault="00641CDC" w:rsidP="009D23E1">
      <w:pPr>
        <w:widowControl/>
        <w:numPr>
          <w:ilvl w:val="0"/>
          <w:numId w:val="23"/>
        </w:numPr>
        <w:adjustRightInd/>
        <w:spacing w:before="120" w:line="240" w:lineRule="auto"/>
        <w:ind w:left="714" w:hanging="357"/>
        <w:textAlignment w:val="auto"/>
        <w:rPr>
          <w:sz w:val="22"/>
          <w:szCs w:val="22"/>
        </w:rPr>
      </w:pPr>
      <w:r w:rsidRPr="000B750F">
        <w:rPr>
          <w:sz w:val="22"/>
          <w:szCs w:val="22"/>
        </w:rPr>
        <w:t>v prípade, ak s ním bola podpísaná zmluva o NFP:</w:t>
      </w:r>
    </w:p>
    <w:p w:rsidR="00641CDC" w:rsidRPr="000B750F" w:rsidRDefault="00641CDC" w:rsidP="00641CDC">
      <w:pPr>
        <w:widowControl/>
        <w:numPr>
          <w:ilvl w:val="1"/>
          <w:numId w:val="23"/>
        </w:numPr>
        <w:adjustRightInd/>
        <w:spacing w:line="240" w:lineRule="auto"/>
        <w:textAlignment w:val="auto"/>
        <w:rPr>
          <w:sz w:val="22"/>
          <w:szCs w:val="22"/>
        </w:rPr>
      </w:pPr>
      <w:r w:rsidRPr="000B750F">
        <w:rPr>
          <w:sz w:val="22"/>
          <w:szCs w:val="22"/>
        </w:rPr>
        <w:t xml:space="preserve">až po úspešnom ukončení realizácie projektu, </w:t>
      </w:r>
    </w:p>
    <w:p w:rsidR="00641CDC" w:rsidRPr="000B750F" w:rsidRDefault="00641CDC" w:rsidP="00641CDC">
      <w:pPr>
        <w:widowControl/>
        <w:numPr>
          <w:ilvl w:val="1"/>
          <w:numId w:val="23"/>
        </w:numPr>
        <w:adjustRightInd/>
        <w:spacing w:line="240" w:lineRule="auto"/>
        <w:textAlignment w:val="auto"/>
        <w:rPr>
          <w:sz w:val="22"/>
          <w:szCs w:val="22"/>
        </w:rPr>
      </w:pPr>
      <w:r w:rsidRPr="000B750F">
        <w:rPr>
          <w:sz w:val="22"/>
          <w:szCs w:val="22"/>
        </w:rPr>
        <w:t>resp. odstúpení od zmluvy o poskytnutí NFP a </w:t>
      </w:r>
      <w:proofErr w:type="spellStart"/>
      <w:r w:rsidRPr="000B750F">
        <w:rPr>
          <w:sz w:val="22"/>
          <w:szCs w:val="22"/>
        </w:rPr>
        <w:t>vysporiadaní</w:t>
      </w:r>
      <w:proofErr w:type="spellEnd"/>
      <w:r w:rsidRPr="000B750F">
        <w:rPr>
          <w:sz w:val="22"/>
          <w:szCs w:val="22"/>
        </w:rPr>
        <w:t xml:space="preserve"> záväzkov z toho plynúcich</w:t>
      </w:r>
    </w:p>
    <w:p w:rsidR="00641CDC" w:rsidRPr="000B750F" w:rsidRDefault="00641CDC" w:rsidP="00641CDC">
      <w:pPr>
        <w:widowControl/>
        <w:numPr>
          <w:ilvl w:val="0"/>
          <w:numId w:val="23"/>
        </w:numPr>
        <w:adjustRightInd/>
        <w:spacing w:line="240" w:lineRule="auto"/>
        <w:textAlignment w:val="auto"/>
        <w:rPr>
          <w:sz w:val="22"/>
          <w:szCs w:val="22"/>
        </w:rPr>
      </w:pPr>
      <w:r w:rsidRPr="000B750F">
        <w:rPr>
          <w:sz w:val="22"/>
          <w:szCs w:val="22"/>
        </w:rPr>
        <w:t xml:space="preserve">v prípade, ak bolo vydané rozhodnutie </w:t>
      </w:r>
      <w:r w:rsidR="00C62567">
        <w:rPr>
          <w:sz w:val="22"/>
          <w:szCs w:val="22"/>
        </w:rPr>
        <w:t xml:space="preserve">o </w:t>
      </w:r>
      <w:r w:rsidRPr="000B750F">
        <w:rPr>
          <w:sz w:val="22"/>
          <w:szCs w:val="22"/>
        </w:rPr>
        <w:t xml:space="preserve">schválení </w:t>
      </w:r>
      <w:proofErr w:type="spellStart"/>
      <w:r w:rsidRPr="000B750F">
        <w:rPr>
          <w:sz w:val="22"/>
          <w:szCs w:val="22"/>
        </w:rPr>
        <w:t>ŽoNFP</w:t>
      </w:r>
      <w:proofErr w:type="spellEnd"/>
      <w:r w:rsidRPr="000B750F">
        <w:rPr>
          <w:sz w:val="22"/>
          <w:szCs w:val="22"/>
        </w:rPr>
        <w:t xml:space="preserve"> (a zatiaľ nebola podpísaná zmluva o poskytnutí NFP)</w:t>
      </w:r>
    </w:p>
    <w:p w:rsidR="00641CDC" w:rsidRPr="000B750F" w:rsidRDefault="00641CDC" w:rsidP="00641CDC">
      <w:pPr>
        <w:widowControl/>
        <w:numPr>
          <w:ilvl w:val="1"/>
          <w:numId w:val="23"/>
        </w:numPr>
        <w:adjustRightInd/>
        <w:spacing w:line="240" w:lineRule="auto"/>
        <w:textAlignment w:val="auto"/>
        <w:rPr>
          <w:sz w:val="22"/>
          <w:szCs w:val="22"/>
        </w:rPr>
      </w:pPr>
      <w:r w:rsidRPr="000B750F">
        <w:rPr>
          <w:sz w:val="22"/>
          <w:szCs w:val="22"/>
        </w:rPr>
        <w:t xml:space="preserve">až po úspešnom ukončení realizácie projektu, </w:t>
      </w:r>
    </w:p>
    <w:p w:rsidR="00641CDC" w:rsidRPr="000B750F" w:rsidRDefault="00641CDC" w:rsidP="00641CDC">
      <w:pPr>
        <w:widowControl/>
        <w:numPr>
          <w:ilvl w:val="1"/>
          <w:numId w:val="23"/>
        </w:numPr>
        <w:adjustRightInd/>
        <w:spacing w:line="240" w:lineRule="auto"/>
        <w:textAlignment w:val="auto"/>
        <w:rPr>
          <w:sz w:val="22"/>
          <w:szCs w:val="22"/>
        </w:rPr>
      </w:pPr>
      <w:r w:rsidRPr="000B750F">
        <w:rPr>
          <w:sz w:val="22"/>
          <w:szCs w:val="22"/>
        </w:rPr>
        <w:t>resp. po uplynutí lehoty a ne podpísaní zmluvy o poskytnutí NFP</w:t>
      </w:r>
    </w:p>
    <w:p w:rsidR="000B750F" w:rsidRPr="000B750F" w:rsidRDefault="000B750F" w:rsidP="00641CDC">
      <w:pPr>
        <w:widowControl/>
        <w:numPr>
          <w:ilvl w:val="0"/>
          <w:numId w:val="23"/>
        </w:numPr>
        <w:adjustRightInd/>
        <w:spacing w:line="240" w:lineRule="auto"/>
        <w:textAlignment w:val="auto"/>
        <w:rPr>
          <w:sz w:val="22"/>
          <w:szCs w:val="22"/>
        </w:rPr>
      </w:pPr>
      <w:r w:rsidRPr="000B750F">
        <w:rPr>
          <w:sz w:val="22"/>
          <w:szCs w:val="22"/>
        </w:rPr>
        <w:t xml:space="preserve">v prípade, ak bolo vydané rozhodnutie </w:t>
      </w:r>
      <w:r w:rsidR="00C62567">
        <w:rPr>
          <w:sz w:val="22"/>
          <w:szCs w:val="22"/>
        </w:rPr>
        <w:t xml:space="preserve">o </w:t>
      </w:r>
      <w:r w:rsidRPr="000B750F">
        <w:rPr>
          <w:sz w:val="22"/>
          <w:szCs w:val="22"/>
        </w:rPr>
        <w:t xml:space="preserve">neschválení </w:t>
      </w:r>
      <w:proofErr w:type="spellStart"/>
      <w:r w:rsidRPr="000B750F">
        <w:rPr>
          <w:sz w:val="22"/>
          <w:szCs w:val="22"/>
        </w:rPr>
        <w:t>ŽoNFP</w:t>
      </w:r>
      <w:proofErr w:type="spellEnd"/>
      <w:r w:rsidRPr="000B750F">
        <w:rPr>
          <w:sz w:val="22"/>
          <w:szCs w:val="22"/>
        </w:rPr>
        <w:t xml:space="preserve"> dňom jeho vydania</w:t>
      </w:r>
    </w:p>
    <w:p w:rsidR="00641CDC" w:rsidRPr="000B750F" w:rsidRDefault="00641CDC" w:rsidP="00641CDC">
      <w:pPr>
        <w:widowControl/>
        <w:numPr>
          <w:ilvl w:val="0"/>
          <w:numId w:val="23"/>
        </w:numPr>
        <w:adjustRightInd/>
        <w:spacing w:line="240" w:lineRule="auto"/>
        <w:textAlignment w:val="auto"/>
        <w:rPr>
          <w:sz w:val="22"/>
          <w:szCs w:val="22"/>
        </w:rPr>
      </w:pPr>
      <w:r w:rsidRPr="000B750F">
        <w:rPr>
          <w:sz w:val="22"/>
          <w:szCs w:val="22"/>
        </w:rPr>
        <w:t xml:space="preserve">v prípade, ak žiadateľ zašle žiadosť o stiahnutie </w:t>
      </w:r>
      <w:proofErr w:type="spellStart"/>
      <w:r w:rsidRPr="000B750F">
        <w:rPr>
          <w:sz w:val="22"/>
          <w:szCs w:val="22"/>
        </w:rPr>
        <w:t>ŽoNFP</w:t>
      </w:r>
      <w:proofErr w:type="spellEnd"/>
      <w:r w:rsidRPr="000B750F">
        <w:rPr>
          <w:sz w:val="22"/>
          <w:szCs w:val="22"/>
        </w:rPr>
        <w:t xml:space="preserve"> z procesu schvaľovania pred vydaním rozhodnutia o </w:t>
      </w:r>
      <w:proofErr w:type="spellStart"/>
      <w:r w:rsidRPr="000B750F">
        <w:rPr>
          <w:sz w:val="22"/>
          <w:szCs w:val="22"/>
        </w:rPr>
        <w:t>ŽoNFP</w:t>
      </w:r>
      <w:proofErr w:type="spellEnd"/>
    </w:p>
    <w:p w:rsidR="00641CDC" w:rsidRPr="00E0487F" w:rsidRDefault="00641CDC" w:rsidP="00641CDC">
      <w:pPr>
        <w:widowControl/>
        <w:adjustRightInd/>
        <w:spacing w:line="240" w:lineRule="auto"/>
        <w:ind w:left="360"/>
        <w:textAlignment w:val="auto"/>
        <w:rPr>
          <w:sz w:val="22"/>
          <w:szCs w:val="22"/>
        </w:rPr>
      </w:pPr>
    </w:p>
    <w:p w:rsidR="00641CDC" w:rsidRDefault="00641CDC" w:rsidP="00641CDC">
      <w:pPr>
        <w:widowControl/>
        <w:tabs>
          <w:tab w:val="num" w:pos="360"/>
        </w:tabs>
        <w:adjustRightInd/>
        <w:spacing w:line="240" w:lineRule="auto"/>
        <w:textAlignment w:val="auto"/>
        <w:rPr>
          <w:sz w:val="22"/>
          <w:szCs w:val="22"/>
        </w:rPr>
      </w:pPr>
    </w:p>
    <w:p w:rsidR="00641CDC" w:rsidRPr="00B83A3D" w:rsidRDefault="00641CDC" w:rsidP="00641CDC">
      <w:pPr>
        <w:pStyle w:val="Nadpis2"/>
        <w:rPr>
          <w:rFonts w:eastAsia="Arial Unicode MS"/>
        </w:rPr>
      </w:pPr>
      <w:bookmarkStart w:id="156" w:name="_Toc217467399"/>
      <w:bookmarkStart w:id="157" w:name="_Toc245692055"/>
      <w:r w:rsidRPr="00B83A3D">
        <w:rPr>
          <w:rFonts w:eastAsia="Arial Unicode MS"/>
        </w:rPr>
        <w:t>Poskytovanie informácií</w:t>
      </w:r>
      <w:bookmarkEnd w:id="156"/>
      <w:bookmarkEnd w:id="157"/>
    </w:p>
    <w:p w:rsidR="00641CDC" w:rsidRPr="00B83A3D" w:rsidRDefault="00641CDC" w:rsidP="00641CDC">
      <w:pPr>
        <w:pStyle w:val="Zarkazkladnhotextu"/>
        <w:spacing w:line="240" w:lineRule="auto"/>
        <w:ind w:left="0"/>
        <w:rPr>
          <w:b w:val="0"/>
          <w:bCs w:val="0"/>
          <w:color w:val="auto"/>
          <w:sz w:val="22"/>
          <w:szCs w:val="22"/>
        </w:rPr>
      </w:pPr>
    </w:p>
    <w:p w:rsidR="00641CDC" w:rsidRDefault="00641CDC" w:rsidP="00641CDC">
      <w:pPr>
        <w:spacing w:line="240" w:lineRule="auto"/>
        <w:rPr>
          <w:sz w:val="22"/>
          <w:szCs w:val="22"/>
        </w:rPr>
      </w:pPr>
      <w:r w:rsidRPr="00B83A3D">
        <w:rPr>
          <w:sz w:val="22"/>
          <w:szCs w:val="22"/>
        </w:rPr>
        <w:t xml:space="preserve">Otázky súvisiace s vypĺňaním </w:t>
      </w:r>
      <w:proofErr w:type="spellStart"/>
      <w:r w:rsidRPr="00C53C19">
        <w:rPr>
          <w:sz w:val="22"/>
          <w:szCs w:val="22"/>
        </w:rPr>
        <w:t>ŽoNFP</w:t>
      </w:r>
      <w:proofErr w:type="spellEnd"/>
      <w:r w:rsidRPr="00C53C19">
        <w:rPr>
          <w:sz w:val="22"/>
          <w:szCs w:val="22"/>
        </w:rPr>
        <w:t xml:space="preserve"> možno adresovať na vykonávateľa poštou, telefonicky, elektronickou poštou alebo faxom. Otázk</w:t>
      </w:r>
      <w:r>
        <w:rPr>
          <w:sz w:val="22"/>
          <w:szCs w:val="22"/>
        </w:rPr>
        <w:t>y</w:t>
      </w:r>
      <w:r w:rsidRPr="00B83A3D">
        <w:rPr>
          <w:sz w:val="22"/>
          <w:szCs w:val="22"/>
        </w:rPr>
        <w:t xml:space="preserve"> </w:t>
      </w:r>
      <w:r>
        <w:rPr>
          <w:sz w:val="22"/>
          <w:szCs w:val="22"/>
        </w:rPr>
        <w:t>je potrebné</w:t>
      </w:r>
      <w:r w:rsidRPr="00B83A3D">
        <w:rPr>
          <w:sz w:val="22"/>
          <w:szCs w:val="22"/>
        </w:rPr>
        <w:t xml:space="preserve"> zreteľne označiť odkazom na výzvu</w:t>
      </w:r>
      <w:r>
        <w:rPr>
          <w:sz w:val="22"/>
          <w:szCs w:val="22"/>
        </w:rPr>
        <w:t xml:space="preserve"> </w:t>
      </w:r>
      <w:r w:rsidRPr="00B83A3D">
        <w:rPr>
          <w:sz w:val="22"/>
          <w:szCs w:val="22"/>
        </w:rPr>
        <w:t>(kódom výzvy)</w:t>
      </w:r>
      <w:r>
        <w:rPr>
          <w:sz w:val="22"/>
          <w:szCs w:val="22"/>
        </w:rPr>
        <w:t xml:space="preserve">. </w:t>
      </w:r>
      <w:r w:rsidRPr="00B83A3D">
        <w:rPr>
          <w:sz w:val="22"/>
          <w:szCs w:val="22"/>
        </w:rPr>
        <w:t>Otázky musia byť formulované jasne, zreteľne a</w:t>
      </w:r>
      <w:r>
        <w:rPr>
          <w:sz w:val="22"/>
          <w:szCs w:val="22"/>
        </w:rPr>
        <w:t> </w:t>
      </w:r>
      <w:r w:rsidRPr="00B83A3D">
        <w:rPr>
          <w:sz w:val="22"/>
          <w:szCs w:val="22"/>
        </w:rPr>
        <w:t>jednoznačne</w:t>
      </w:r>
      <w:r>
        <w:rPr>
          <w:sz w:val="22"/>
          <w:szCs w:val="22"/>
        </w:rPr>
        <w:t>.</w:t>
      </w:r>
    </w:p>
    <w:p w:rsidR="00F14747" w:rsidRDefault="00F14747" w:rsidP="00641CDC">
      <w:pPr>
        <w:spacing w:line="240" w:lineRule="auto"/>
        <w:rPr>
          <w:sz w:val="22"/>
          <w:szCs w:val="22"/>
        </w:rPr>
      </w:pPr>
    </w:p>
    <w:p w:rsidR="009A330E" w:rsidRPr="00DE09DC" w:rsidRDefault="009A330E" w:rsidP="009A330E">
      <w:pPr>
        <w:tabs>
          <w:tab w:val="center" w:pos="4535"/>
        </w:tabs>
        <w:spacing w:line="240" w:lineRule="auto"/>
        <w:rPr>
          <w:sz w:val="22"/>
          <w:szCs w:val="22"/>
        </w:rPr>
      </w:pPr>
      <w:r w:rsidRPr="00DE09DC">
        <w:rPr>
          <w:sz w:val="22"/>
          <w:szCs w:val="22"/>
        </w:rPr>
        <w:t xml:space="preserve">Otázky je možné položiť telefonicky na čísle 02/58 248 401, e-mailom na adrese </w:t>
      </w:r>
      <w:smartTag w:uri="urn:schemas-microsoft-com:office:smarttags" w:element="PersonName">
        <w:r w:rsidRPr="00DE09DC">
          <w:rPr>
            <w:sz w:val="22"/>
            <w:szCs w:val="22"/>
          </w:rPr>
          <w:t>fondy@siea.gov.sk</w:t>
        </w:r>
      </w:smartTag>
      <w:r w:rsidRPr="00DE09DC">
        <w:rPr>
          <w:sz w:val="22"/>
          <w:szCs w:val="22"/>
        </w:rPr>
        <w:t xml:space="preserve"> alebo na nasledujúcich adresách:</w:t>
      </w:r>
    </w:p>
    <w:p w:rsidR="009A330E" w:rsidRPr="00DE09DC" w:rsidRDefault="009A330E" w:rsidP="009A330E">
      <w:pPr>
        <w:tabs>
          <w:tab w:val="center" w:pos="4535"/>
        </w:tabs>
        <w:spacing w:line="240" w:lineRule="auto"/>
        <w:rPr>
          <w:sz w:val="22"/>
          <w:szCs w:val="22"/>
        </w:rPr>
      </w:pPr>
    </w:p>
    <w:p w:rsidR="009A330E" w:rsidRPr="00DE09DC" w:rsidRDefault="009A330E" w:rsidP="009A330E">
      <w:pPr>
        <w:tabs>
          <w:tab w:val="center" w:pos="4535"/>
        </w:tabs>
        <w:spacing w:line="240" w:lineRule="auto"/>
        <w:rPr>
          <w:b/>
          <w:bCs/>
          <w:sz w:val="22"/>
          <w:szCs w:val="22"/>
        </w:rPr>
      </w:pPr>
      <w:r w:rsidRPr="00DE09DC">
        <w:rPr>
          <w:b/>
          <w:bCs/>
          <w:sz w:val="22"/>
          <w:szCs w:val="22"/>
        </w:rPr>
        <w:t>Regionál</w:t>
      </w:r>
      <w:r w:rsidR="00933BBC" w:rsidRPr="00DE09DC">
        <w:rPr>
          <w:b/>
          <w:bCs/>
          <w:sz w:val="22"/>
          <w:szCs w:val="22"/>
        </w:rPr>
        <w:t>ne pracovisko Sekcie ŠF EU</w:t>
      </w:r>
      <w:r w:rsidRPr="00DE09DC">
        <w:rPr>
          <w:b/>
          <w:bCs/>
          <w:sz w:val="22"/>
          <w:szCs w:val="22"/>
        </w:rPr>
        <w:t xml:space="preserve"> Trenčín</w:t>
      </w:r>
    </w:p>
    <w:p w:rsidR="009A330E" w:rsidRPr="00DE09DC" w:rsidRDefault="009A330E" w:rsidP="009A330E">
      <w:pPr>
        <w:tabs>
          <w:tab w:val="center" w:pos="4535"/>
        </w:tabs>
        <w:spacing w:line="240" w:lineRule="auto"/>
        <w:rPr>
          <w:sz w:val="22"/>
          <w:szCs w:val="22"/>
        </w:rPr>
      </w:pPr>
      <w:r w:rsidRPr="00DE09DC">
        <w:rPr>
          <w:sz w:val="22"/>
          <w:szCs w:val="22"/>
        </w:rPr>
        <w:t>Slovenská inovačná a energetická agentúra</w:t>
      </w:r>
    </w:p>
    <w:p w:rsidR="009A330E" w:rsidRPr="00DE09DC" w:rsidRDefault="009A330E" w:rsidP="009A330E">
      <w:pPr>
        <w:tabs>
          <w:tab w:val="center" w:pos="4535"/>
        </w:tabs>
        <w:spacing w:line="240" w:lineRule="auto"/>
        <w:rPr>
          <w:sz w:val="22"/>
          <w:szCs w:val="22"/>
        </w:rPr>
      </w:pPr>
      <w:r w:rsidRPr="00DE09DC">
        <w:rPr>
          <w:sz w:val="22"/>
          <w:szCs w:val="22"/>
        </w:rPr>
        <w:t>regionáln</w:t>
      </w:r>
      <w:r w:rsidR="00933BBC" w:rsidRPr="00DE09DC">
        <w:rPr>
          <w:sz w:val="22"/>
          <w:szCs w:val="22"/>
        </w:rPr>
        <w:t>e</w:t>
      </w:r>
      <w:r w:rsidRPr="00DE09DC">
        <w:rPr>
          <w:sz w:val="22"/>
          <w:szCs w:val="22"/>
        </w:rPr>
        <w:t xml:space="preserve"> p</w:t>
      </w:r>
      <w:r w:rsidR="00933BBC" w:rsidRPr="00DE09DC">
        <w:rPr>
          <w:sz w:val="22"/>
          <w:szCs w:val="22"/>
        </w:rPr>
        <w:t>racovisko</w:t>
      </w:r>
      <w:r w:rsidRPr="00DE09DC">
        <w:rPr>
          <w:sz w:val="22"/>
          <w:szCs w:val="22"/>
        </w:rPr>
        <w:t xml:space="preserve"> Trenčín</w:t>
      </w:r>
    </w:p>
    <w:p w:rsidR="009A330E" w:rsidRPr="00DE09DC" w:rsidRDefault="009A330E" w:rsidP="009A330E">
      <w:pPr>
        <w:tabs>
          <w:tab w:val="center" w:pos="4535"/>
        </w:tabs>
        <w:spacing w:line="240" w:lineRule="auto"/>
        <w:rPr>
          <w:sz w:val="22"/>
          <w:szCs w:val="22"/>
        </w:rPr>
      </w:pPr>
      <w:r w:rsidRPr="00DE09DC">
        <w:rPr>
          <w:sz w:val="22"/>
          <w:szCs w:val="22"/>
        </w:rPr>
        <w:t xml:space="preserve">Hurbanova 59 </w:t>
      </w:r>
    </w:p>
    <w:p w:rsidR="009A330E" w:rsidRPr="00DE09DC" w:rsidRDefault="009A330E" w:rsidP="009A330E">
      <w:pPr>
        <w:tabs>
          <w:tab w:val="center" w:pos="4535"/>
        </w:tabs>
        <w:spacing w:line="240" w:lineRule="auto"/>
        <w:rPr>
          <w:sz w:val="22"/>
          <w:szCs w:val="22"/>
        </w:rPr>
      </w:pPr>
      <w:r w:rsidRPr="00DE09DC">
        <w:rPr>
          <w:sz w:val="22"/>
          <w:szCs w:val="22"/>
        </w:rPr>
        <w:t>911 00 Trenčín</w:t>
      </w:r>
    </w:p>
    <w:p w:rsidR="009A330E" w:rsidRPr="00DE09DC" w:rsidRDefault="009A330E" w:rsidP="009A330E">
      <w:pPr>
        <w:tabs>
          <w:tab w:val="center" w:pos="4535"/>
        </w:tabs>
        <w:spacing w:line="240" w:lineRule="auto"/>
        <w:rPr>
          <w:sz w:val="22"/>
          <w:szCs w:val="22"/>
        </w:rPr>
      </w:pPr>
      <w:r w:rsidRPr="00DE09DC">
        <w:rPr>
          <w:sz w:val="22"/>
          <w:szCs w:val="22"/>
        </w:rPr>
        <w:t>tel.: 032/74 35 216 (</w:t>
      </w:r>
      <w:proofErr w:type="spellStart"/>
      <w:r w:rsidRPr="00DE09DC">
        <w:rPr>
          <w:sz w:val="22"/>
          <w:szCs w:val="22"/>
        </w:rPr>
        <w:t>kl</w:t>
      </w:r>
      <w:proofErr w:type="spellEnd"/>
      <w:r w:rsidRPr="00DE09DC">
        <w:rPr>
          <w:sz w:val="22"/>
          <w:szCs w:val="22"/>
        </w:rPr>
        <w:t>. 116)</w:t>
      </w:r>
    </w:p>
    <w:p w:rsidR="009A330E" w:rsidRPr="00DE09DC" w:rsidRDefault="009A330E" w:rsidP="009A330E">
      <w:pPr>
        <w:tabs>
          <w:tab w:val="center" w:pos="4535"/>
        </w:tabs>
        <w:spacing w:line="240" w:lineRule="auto"/>
        <w:rPr>
          <w:sz w:val="22"/>
          <w:szCs w:val="22"/>
        </w:rPr>
      </w:pPr>
      <w:r w:rsidRPr="00DE09DC">
        <w:rPr>
          <w:sz w:val="22"/>
          <w:szCs w:val="22"/>
        </w:rPr>
        <w:t>fax: 032/74 36 057</w:t>
      </w:r>
    </w:p>
    <w:p w:rsidR="009A330E" w:rsidRPr="00DE09DC" w:rsidRDefault="009A330E" w:rsidP="009A330E">
      <w:pPr>
        <w:tabs>
          <w:tab w:val="center" w:pos="4535"/>
        </w:tabs>
        <w:spacing w:line="240" w:lineRule="auto"/>
        <w:rPr>
          <w:sz w:val="22"/>
          <w:szCs w:val="22"/>
        </w:rPr>
      </w:pPr>
    </w:p>
    <w:p w:rsidR="009A330E" w:rsidRPr="00DE09DC" w:rsidRDefault="009A330E" w:rsidP="009A330E">
      <w:pPr>
        <w:tabs>
          <w:tab w:val="center" w:pos="4535"/>
        </w:tabs>
        <w:spacing w:line="240" w:lineRule="auto"/>
        <w:rPr>
          <w:b/>
          <w:bCs/>
          <w:sz w:val="22"/>
          <w:szCs w:val="22"/>
        </w:rPr>
      </w:pPr>
      <w:r w:rsidRPr="00DE09DC">
        <w:rPr>
          <w:b/>
          <w:bCs/>
          <w:sz w:val="22"/>
          <w:szCs w:val="22"/>
        </w:rPr>
        <w:t>Regionáln</w:t>
      </w:r>
      <w:r w:rsidR="002A0ABD" w:rsidRPr="00DE09DC">
        <w:rPr>
          <w:b/>
          <w:bCs/>
          <w:sz w:val="22"/>
          <w:szCs w:val="22"/>
        </w:rPr>
        <w:t>e</w:t>
      </w:r>
      <w:r w:rsidRPr="00DE09DC">
        <w:rPr>
          <w:b/>
          <w:bCs/>
          <w:sz w:val="22"/>
          <w:szCs w:val="22"/>
        </w:rPr>
        <w:t xml:space="preserve"> p</w:t>
      </w:r>
      <w:r w:rsidR="009A5F7F" w:rsidRPr="00DE09DC">
        <w:rPr>
          <w:b/>
          <w:bCs/>
          <w:sz w:val="22"/>
          <w:szCs w:val="22"/>
        </w:rPr>
        <w:t>racovisko Sekcie ŠF EU Bansk</w:t>
      </w:r>
      <w:r w:rsidRPr="00DE09DC">
        <w:rPr>
          <w:b/>
          <w:bCs/>
          <w:sz w:val="22"/>
          <w:szCs w:val="22"/>
        </w:rPr>
        <w:t>á Bystrica</w:t>
      </w:r>
    </w:p>
    <w:p w:rsidR="009A330E" w:rsidRPr="00DE09DC" w:rsidRDefault="009A330E" w:rsidP="009A330E">
      <w:pPr>
        <w:tabs>
          <w:tab w:val="center" w:pos="4535"/>
        </w:tabs>
        <w:spacing w:line="240" w:lineRule="auto"/>
        <w:rPr>
          <w:sz w:val="22"/>
          <w:szCs w:val="22"/>
        </w:rPr>
      </w:pPr>
      <w:r w:rsidRPr="00DE09DC">
        <w:rPr>
          <w:sz w:val="22"/>
          <w:szCs w:val="22"/>
        </w:rPr>
        <w:t>Slovenská inovačná a energetická agentúra</w:t>
      </w:r>
    </w:p>
    <w:p w:rsidR="009A330E" w:rsidRPr="00DE09DC" w:rsidRDefault="009A330E" w:rsidP="009A330E">
      <w:pPr>
        <w:tabs>
          <w:tab w:val="center" w:pos="4535"/>
        </w:tabs>
        <w:spacing w:line="240" w:lineRule="auto"/>
        <w:rPr>
          <w:sz w:val="22"/>
          <w:szCs w:val="22"/>
        </w:rPr>
      </w:pPr>
      <w:r w:rsidRPr="00DE09DC">
        <w:rPr>
          <w:sz w:val="22"/>
          <w:szCs w:val="22"/>
        </w:rPr>
        <w:t>regionáln</w:t>
      </w:r>
      <w:r w:rsidR="009A5F7F" w:rsidRPr="00DE09DC">
        <w:rPr>
          <w:sz w:val="22"/>
          <w:szCs w:val="22"/>
        </w:rPr>
        <w:t>e</w:t>
      </w:r>
      <w:r w:rsidRPr="00DE09DC">
        <w:rPr>
          <w:sz w:val="22"/>
          <w:szCs w:val="22"/>
        </w:rPr>
        <w:t xml:space="preserve"> p</w:t>
      </w:r>
      <w:r w:rsidR="009A5F7F" w:rsidRPr="00DE09DC">
        <w:rPr>
          <w:sz w:val="22"/>
          <w:szCs w:val="22"/>
        </w:rPr>
        <w:t>racovisko</w:t>
      </w:r>
      <w:r w:rsidRPr="00DE09DC">
        <w:rPr>
          <w:sz w:val="22"/>
          <w:szCs w:val="22"/>
        </w:rPr>
        <w:t xml:space="preserve"> Banská Bystrica</w:t>
      </w:r>
    </w:p>
    <w:p w:rsidR="009A330E" w:rsidRPr="00DE09DC" w:rsidRDefault="009A330E" w:rsidP="009A330E">
      <w:pPr>
        <w:tabs>
          <w:tab w:val="center" w:pos="4535"/>
        </w:tabs>
        <w:spacing w:line="240" w:lineRule="auto"/>
        <w:rPr>
          <w:sz w:val="22"/>
          <w:szCs w:val="22"/>
        </w:rPr>
      </w:pPr>
      <w:proofErr w:type="spellStart"/>
      <w:r w:rsidRPr="00DE09DC">
        <w:rPr>
          <w:sz w:val="22"/>
          <w:szCs w:val="22"/>
        </w:rPr>
        <w:t>Rudlovská</w:t>
      </w:r>
      <w:proofErr w:type="spellEnd"/>
      <w:r w:rsidRPr="00DE09DC">
        <w:rPr>
          <w:sz w:val="22"/>
          <w:szCs w:val="22"/>
        </w:rPr>
        <w:t xml:space="preserve"> cesta 53</w:t>
      </w:r>
    </w:p>
    <w:p w:rsidR="009A330E" w:rsidRPr="00DE09DC" w:rsidRDefault="009A330E" w:rsidP="009A330E">
      <w:pPr>
        <w:tabs>
          <w:tab w:val="center" w:pos="4535"/>
        </w:tabs>
        <w:spacing w:line="240" w:lineRule="auto"/>
        <w:rPr>
          <w:sz w:val="22"/>
          <w:szCs w:val="22"/>
        </w:rPr>
      </w:pPr>
      <w:r w:rsidRPr="00DE09DC">
        <w:rPr>
          <w:sz w:val="22"/>
          <w:szCs w:val="22"/>
        </w:rPr>
        <w:t>974 28 Banská Bystrica</w:t>
      </w:r>
    </w:p>
    <w:p w:rsidR="009A330E" w:rsidRPr="00DE09DC" w:rsidRDefault="009A330E" w:rsidP="009A330E">
      <w:pPr>
        <w:tabs>
          <w:tab w:val="center" w:pos="4535"/>
        </w:tabs>
        <w:spacing w:line="240" w:lineRule="auto"/>
        <w:rPr>
          <w:sz w:val="22"/>
          <w:szCs w:val="22"/>
        </w:rPr>
      </w:pPr>
      <w:r w:rsidRPr="00DE09DC">
        <w:rPr>
          <w:sz w:val="22"/>
          <w:szCs w:val="22"/>
        </w:rPr>
        <w:t>tel.: 048/47 01 800</w:t>
      </w:r>
    </w:p>
    <w:p w:rsidR="009A330E" w:rsidRPr="00DE09DC" w:rsidRDefault="009A330E" w:rsidP="009A330E">
      <w:pPr>
        <w:tabs>
          <w:tab w:val="center" w:pos="4535"/>
        </w:tabs>
        <w:spacing w:line="240" w:lineRule="auto"/>
        <w:rPr>
          <w:sz w:val="22"/>
          <w:szCs w:val="22"/>
        </w:rPr>
      </w:pPr>
      <w:r w:rsidRPr="00DE09DC">
        <w:rPr>
          <w:sz w:val="22"/>
          <w:szCs w:val="22"/>
        </w:rPr>
        <w:t>fax: 048/47 14 651</w:t>
      </w:r>
    </w:p>
    <w:p w:rsidR="009A330E" w:rsidRPr="00DE09DC" w:rsidRDefault="009A330E" w:rsidP="009A330E">
      <w:pPr>
        <w:tabs>
          <w:tab w:val="center" w:pos="4535"/>
        </w:tabs>
        <w:spacing w:line="240" w:lineRule="auto"/>
        <w:rPr>
          <w:sz w:val="22"/>
          <w:szCs w:val="22"/>
        </w:rPr>
      </w:pPr>
    </w:p>
    <w:p w:rsidR="009A330E" w:rsidRPr="00DE09DC" w:rsidRDefault="002A0ABD" w:rsidP="009A330E">
      <w:pPr>
        <w:tabs>
          <w:tab w:val="center" w:pos="4535"/>
        </w:tabs>
        <w:spacing w:line="240" w:lineRule="auto"/>
        <w:rPr>
          <w:b/>
          <w:bCs/>
          <w:sz w:val="22"/>
          <w:szCs w:val="22"/>
        </w:rPr>
      </w:pPr>
      <w:r w:rsidRPr="00DE09DC">
        <w:rPr>
          <w:b/>
          <w:bCs/>
          <w:sz w:val="22"/>
          <w:szCs w:val="22"/>
        </w:rPr>
        <w:t xml:space="preserve">Regionálne pracovisko Sekcie ŠF EU </w:t>
      </w:r>
      <w:r w:rsidR="009A330E" w:rsidRPr="00DE09DC">
        <w:rPr>
          <w:b/>
          <w:bCs/>
          <w:sz w:val="22"/>
          <w:szCs w:val="22"/>
        </w:rPr>
        <w:t>Košice</w:t>
      </w:r>
    </w:p>
    <w:p w:rsidR="009A330E" w:rsidRPr="00DE09DC" w:rsidRDefault="009A330E" w:rsidP="009A330E">
      <w:pPr>
        <w:tabs>
          <w:tab w:val="center" w:pos="4535"/>
        </w:tabs>
        <w:spacing w:line="240" w:lineRule="auto"/>
        <w:rPr>
          <w:sz w:val="22"/>
          <w:szCs w:val="22"/>
        </w:rPr>
      </w:pPr>
      <w:r w:rsidRPr="00DE09DC">
        <w:rPr>
          <w:sz w:val="22"/>
          <w:szCs w:val="22"/>
        </w:rPr>
        <w:t>Slovenská inovačná a energetická agentúra</w:t>
      </w:r>
    </w:p>
    <w:p w:rsidR="009A330E" w:rsidRPr="00DE09DC" w:rsidRDefault="009A330E" w:rsidP="009A330E">
      <w:pPr>
        <w:tabs>
          <w:tab w:val="center" w:pos="4535"/>
        </w:tabs>
        <w:spacing w:line="240" w:lineRule="auto"/>
        <w:rPr>
          <w:sz w:val="22"/>
          <w:szCs w:val="22"/>
        </w:rPr>
      </w:pPr>
      <w:r w:rsidRPr="00DE09DC">
        <w:rPr>
          <w:sz w:val="22"/>
          <w:szCs w:val="22"/>
        </w:rPr>
        <w:t>regionáln</w:t>
      </w:r>
      <w:r w:rsidR="002A0ABD" w:rsidRPr="00DE09DC">
        <w:rPr>
          <w:sz w:val="22"/>
          <w:szCs w:val="22"/>
        </w:rPr>
        <w:t>e</w:t>
      </w:r>
      <w:r w:rsidRPr="00DE09DC">
        <w:rPr>
          <w:sz w:val="22"/>
          <w:szCs w:val="22"/>
        </w:rPr>
        <w:t xml:space="preserve"> p</w:t>
      </w:r>
      <w:r w:rsidR="002A0ABD" w:rsidRPr="00DE09DC">
        <w:rPr>
          <w:sz w:val="22"/>
          <w:szCs w:val="22"/>
        </w:rPr>
        <w:t>racovisko</w:t>
      </w:r>
      <w:r w:rsidRPr="00DE09DC">
        <w:rPr>
          <w:sz w:val="22"/>
          <w:szCs w:val="22"/>
        </w:rPr>
        <w:t xml:space="preserve"> Košice</w:t>
      </w:r>
    </w:p>
    <w:p w:rsidR="009A330E" w:rsidRPr="00DE09DC" w:rsidRDefault="009A330E" w:rsidP="009A330E">
      <w:pPr>
        <w:tabs>
          <w:tab w:val="center" w:pos="4535"/>
        </w:tabs>
        <w:spacing w:line="240" w:lineRule="auto"/>
        <w:rPr>
          <w:sz w:val="22"/>
          <w:szCs w:val="22"/>
        </w:rPr>
      </w:pPr>
      <w:r w:rsidRPr="00DE09DC">
        <w:rPr>
          <w:sz w:val="22"/>
          <w:szCs w:val="22"/>
        </w:rPr>
        <w:t>Krivá 18</w:t>
      </w:r>
    </w:p>
    <w:p w:rsidR="009A330E" w:rsidRPr="00DE09DC" w:rsidRDefault="009A330E" w:rsidP="009A330E">
      <w:pPr>
        <w:tabs>
          <w:tab w:val="center" w:pos="4535"/>
        </w:tabs>
        <w:spacing w:line="240" w:lineRule="auto"/>
        <w:rPr>
          <w:sz w:val="22"/>
          <w:szCs w:val="22"/>
        </w:rPr>
      </w:pPr>
      <w:r w:rsidRPr="00DE09DC">
        <w:rPr>
          <w:sz w:val="22"/>
          <w:szCs w:val="22"/>
        </w:rPr>
        <w:t>040 01 Košice</w:t>
      </w:r>
    </w:p>
    <w:p w:rsidR="009A330E" w:rsidRPr="00DE09DC" w:rsidRDefault="009A330E" w:rsidP="009A330E">
      <w:pPr>
        <w:tabs>
          <w:tab w:val="center" w:pos="4535"/>
        </w:tabs>
        <w:spacing w:line="240" w:lineRule="auto"/>
        <w:rPr>
          <w:sz w:val="22"/>
          <w:szCs w:val="22"/>
        </w:rPr>
      </w:pPr>
      <w:r w:rsidRPr="00DE09DC">
        <w:rPr>
          <w:sz w:val="22"/>
          <w:szCs w:val="22"/>
        </w:rPr>
        <w:t>tel.: 055/ 67 82 532 (3)</w:t>
      </w:r>
    </w:p>
    <w:p w:rsidR="009A330E" w:rsidRPr="00DE09DC" w:rsidRDefault="009A330E" w:rsidP="009A330E">
      <w:pPr>
        <w:tabs>
          <w:tab w:val="center" w:pos="4535"/>
        </w:tabs>
        <w:spacing w:line="240" w:lineRule="auto"/>
        <w:rPr>
          <w:sz w:val="22"/>
          <w:szCs w:val="22"/>
        </w:rPr>
      </w:pPr>
      <w:r w:rsidRPr="00DE09DC">
        <w:rPr>
          <w:sz w:val="22"/>
          <w:szCs w:val="22"/>
        </w:rPr>
        <w:t>fax: 055/ 67 86 411</w:t>
      </w:r>
    </w:p>
    <w:p w:rsidR="009A330E" w:rsidRPr="00DE09DC" w:rsidRDefault="009A330E" w:rsidP="009A330E">
      <w:pPr>
        <w:tabs>
          <w:tab w:val="center" w:pos="4535"/>
        </w:tabs>
        <w:spacing w:line="240" w:lineRule="auto"/>
        <w:rPr>
          <w:sz w:val="22"/>
          <w:szCs w:val="22"/>
        </w:rPr>
      </w:pPr>
    </w:p>
    <w:p w:rsidR="007310C6" w:rsidRPr="00354C3B" w:rsidRDefault="009A330E" w:rsidP="009A330E">
      <w:pPr>
        <w:tabs>
          <w:tab w:val="center" w:pos="4535"/>
        </w:tabs>
        <w:spacing w:line="240" w:lineRule="auto"/>
        <w:rPr>
          <w:sz w:val="22"/>
          <w:szCs w:val="22"/>
        </w:rPr>
      </w:pPr>
      <w:r w:rsidRPr="00DE09DC">
        <w:rPr>
          <w:sz w:val="22"/>
          <w:szCs w:val="22"/>
        </w:rPr>
        <w:t xml:space="preserve">internetová stránka: </w:t>
      </w:r>
      <w:hyperlink r:id="rId18" w:history="1">
        <w:r w:rsidRPr="00DE09DC">
          <w:rPr>
            <w:rStyle w:val="Hypertextovprepojenie"/>
            <w:color w:val="auto"/>
            <w:sz w:val="22"/>
            <w:szCs w:val="22"/>
            <w:u w:val="none"/>
          </w:rPr>
          <w:t>www.siea.gov.sk</w:t>
        </w:r>
      </w:hyperlink>
      <w:r w:rsidR="00F14747">
        <w:rPr>
          <w:color w:val="0000FF"/>
          <w:sz w:val="22"/>
          <w:szCs w:val="22"/>
          <w:u w:val="single"/>
        </w:rPr>
        <w:t xml:space="preserve"> </w:t>
      </w:r>
    </w:p>
    <w:p w:rsidR="007310C6" w:rsidRDefault="007310C6" w:rsidP="007310C6">
      <w:pPr>
        <w:spacing w:line="240" w:lineRule="auto"/>
        <w:rPr>
          <w:rStyle w:val="Siln"/>
          <w:color w:val="000000"/>
        </w:rPr>
      </w:pPr>
    </w:p>
    <w:p w:rsidR="00641CDC" w:rsidRPr="00B83A3D" w:rsidRDefault="00641CDC" w:rsidP="00641CDC">
      <w:pPr>
        <w:spacing w:line="240" w:lineRule="auto"/>
        <w:rPr>
          <w:sz w:val="22"/>
          <w:szCs w:val="22"/>
        </w:rPr>
      </w:pPr>
      <w:r w:rsidRPr="00B83A3D">
        <w:rPr>
          <w:sz w:val="22"/>
          <w:szCs w:val="22"/>
        </w:rPr>
        <w:t xml:space="preserve">Odpovede na otázky zaslané poštou, faxom alebo elektronicky budú žiadateľom zasielané </w:t>
      </w:r>
      <w:r>
        <w:rPr>
          <w:sz w:val="22"/>
          <w:szCs w:val="22"/>
        </w:rPr>
        <w:t>v </w:t>
      </w:r>
      <w:r w:rsidRPr="00B83A3D">
        <w:rPr>
          <w:sz w:val="22"/>
          <w:szCs w:val="22"/>
        </w:rPr>
        <w:t>zmysle zákona č. 211/2000 Z.</w:t>
      </w:r>
      <w:r>
        <w:rPr>
          <w:sz w:val="22"/>
          <w:szCs w:val="22"/>
        </w:rPr>
        <w:t xml:space="preserve"> </w:t>
      </w:r>
      <w:r w:rsidRPr="00B83A3D">
        <w:rPr>
          <w:sz w:val="22"/>
          <w:szCs w:val="22"/>
        </w:rPr>
        <w:t>z. o slobodnom prístupe k informáciám a o zmene a doplnení niektorých zákonov (zákon o slobode informácií</w:t>
      </w:r>
      <w:r w:rsidR="007D573D">
        <w:rPr>
          <w:sz w:val="22"/>
          <w:szCs w:val="22"/>
        </w:rPr>
        <w:t xml:space="preserve"> v znení neskorších predpisov</w:t>
      </w:r>
      <w:r w:rsidRPr="00B83A3D">
        <w:rPr>
          <w:sz w:val="22"/>
          <w:szCs w:val="22"/>
        </w:rPr>
        <w:t xml:space="preserve">). </w:t>
      </w:r>
    </w:p>
    <w:p w:rsidR="00641CDC" w:rsidRPr="00B83A3D" w:rsidRDefault="00641CDC" w:rsidP="00641CDC">
      <w:pPr>
        <w:spacing w:line="240" w:lineRule="auto"/>
        <w:rPr>
          <w:sz w:val="22"/>
          <w:szCs w:val="22"/>
        </w:rPr>
      </w:pPr>
      <w:r w:rsidRPr="00B83A3D">
        <w:rPr>
          <w:sz w:val="22"/>
          <w:szCs w:val="22"/>
        </w:rPr>
        <w:t xml:space="preserve">Otázky a odpovede, ktoré by mohli byť nápomocné aj pre iných žiadateľov, budú zverejnené na </w:t>
      </w:r>
      <w:r>
        <w:rPr>
          <w:sz w:val="22"/>
          <w:szCs w:val="22"/>
        </w:rPr>
        <w:lastRenderedPageBreak/>
        <w:t>internetových</w:t>
      </w:r>
      <w:r w:rsidRPr="00B83A3D">
        <w:rPr>
          <w:sz w:val="22"/>
          <w:szCs w:val="22"/>
        </w:rPr>
        <w:t xml:space="preserve"> stránkach vykonávateľa, resp. poskytovateľa vo forme „Často kladených otázok – FAQ (</w:t>
      </w:r>
      <w:proofErr w:type="spellStart"/>
      <w:r w:rsidRPr="00B83A3D">
        <w:rPr>
          <w:sz w:val="22"/>
          <w:szCs w:val="22"/>
        </w:rPr>
        <w:t>frequently</w:t>
      </w:r>
      <w:proofErr w:type="spellEnd"/>
      <w:r w:rsidRPr="00B83A3D">
        <w:rPr>
          <w:sz w:val="22"/>
          <w:szCs w:val="22"/>
        </w:rPr>
        <w:t xml:space="preserve"> </w:t>
      </w:r>
      <w:proofErr w:type="spellStart"/>
      <w:r w:rsidRPr="00B83A3D">
        <w:rPr>
          <w:sz w:val="22"/>
          <w:szCs w:val="22"/>
        </w:rPr>
        <w:t>asked</w:t>
      </w:r>
      <w:proofErr w:type="spellEnd"/>
      <w:r w:rsidRPr="00B83A3D">
        <w:rPr>
          <w:sz w:val="22"/>
          <w:szCs w:val="22"/>
        </w:rPr>
        <w:t xml:space="preserve"> </w:t>
      </w:r>
      <w:proofErr w:type="spellStart"/>
      <w:r w:rsidRPr="00B83A3D">
        <w:rPr>
          <w:sz w:val="22"/>
          <w:szCs w:val="22"/>
        </w:rPr>
        <w:t>questions</w:t>
      </w:r>
      <w:proofErr w:type="spellEnd"/>
      <w:r w:rsidRPr="00B83A3D">
        <w:rPr>
          <w:sz w:val="22"/>
          <w:szCs w:val="22"/>
        </w:rPr>
        <w:t>)“.</w:t>
      </w:r>
    </w:p>
    <w:p w:rsidR="00641CDC" w:rsidRPr="00C53C19" w:rsidRDefault="00641CDC" w:rsidP="00641CDC">
      <w:pPr>
        <w:pStyle w:val="Zkladntext2"/>
        <w:spacing w:line="240" w:lineRule="auto"/>
        <w:rPr>
          <w:b/>
          <w:sz w:val="22"/>
          <w:szCs w:val="22"/>
        </w:rPr>
      </w:pPr>
      <w:r w:rsidRPr="00FA6BA6">
        <w:rPr>
          <w:sz w:val="22"/>
          <w:szCs w:val="22"/>
        </w:rPr>
        <w:t xml:space="preserve">Odpovede na otázky zaslané </w:t>
      </w:r>
      <w:r>
        <w:rPr>
          <w:sz w:val="22"/>
          <w:szCs w:val="22"/>
        </w:rPr>
        <w:t xml:space="preserve">písomne, </w:t>
      </w:r>
      <w:r w:rsidRPr="00FA6BA6">
        <w:rPr>
          <w:sz w:val="22"/>
          <w:szCs w:val="22"/>
        </w:rPr>
        <w:t xml:space="preserve">elektronickou poštou alebo zverejnené v rámci FAQ je možné </w:t>
      </w:r>
      <w:r w:rsidRPr="00C53C19">
        <w:rPr>
          <w:sz w:val="22"/>
          <w:szCs w:val="22"/>
        </w:rPr>
        <w:t>považovať za záväzné a je možné sa na ne odvolávať. Odpovede na otázky poskytnuté telefonicky alebo ústne nie sú záväzné a nie je možné sa na ne v ďalšom procese odvolávať.</w:t>
      </w:r>
    </w:p>
    <w:p w:rsidR="00641CDC" w:rsidRPr="00C53C19" w:rsidRDefault="00641CDC" w:rsidP="00641CDC">
      <w:pPr>
        <w:pStyle w:val="Zkladntext2"/>
        <w:spacing w:line="240" w:lineRule="auto"/>
      </w:pPr>
    </w:p>
    <w:p w:rsidR="00641CDC" w:rsidRPr="000855CE" w:rsidRDefault="00641CDC" w:rsidP="00641CDC">
      <w:pPr>
        <w:keepLines/>
        <w:widowControl/>
        <w:pBdr>
          <w:top w:val="single" w:sz="24" w:space="1" w:color="auto"/>
          <w:left w:val="single" w:sz="24" w:space="4" w:color="auto"/>
          <w:bottom w:val="single" w:sz="24" w:space="1" w:color="auto"/>
          <w:right w:val="single" w:sz="24" w:space="4" w:color="auto"/>
        </w:pBdr>
        <w:autoSpaceDE w:val="0"/>
        <w:autoSpaceDN w:val="0"/>
        <w:spacing w:line="240" w:lineRule="auto"/>
        <w:rPr>
          <w:rFonts w:ascii="TimesNewRomanPS-BoldItalicMT" w:hAnsi="TimesNewRomanPS-BoldItalicMT" w:cs="TimesNewRomanPS-BoldItalicMT"/>
          <w:sz w:val="22"/>
          <w:szCs w:val="22"/>
        </w:rPr>
      </w:pPr>
      <w:r w:rsidRPr="00C53C19">
        <w:rPr>
          <w:rFonts w:ascii="TimesNewRomanPS-BoldItalicMT" w:hAnsi="TimesNewRomanPS-BoldItalicMT" w:cs="TimesNewRomanPS-BoldItalicMT"/>
          <w:b/>
          <w:bCs/>
          <w:iCs/>
          <w:sz w:val="22"/>
          <w:szCs w:val="22"/>
        </w:rPr>
        <w:t>Upozorňujeme žiadateľov, aby až</w:t>
      </w:r>
      <w:r w:rsidRPr="00FA6BA6">
        <w:rPr>
          <w:rFonts w:ascii="TimesNewRomanPS-BoldItalicMT" w:hAnsi="TimesNewRomanPS-BoldItalicMT" w:cs="TimesNewRomanPS-BoldItalicMT"/>
          <w:b/>
          <w:bCs/>
          <w:iCs/>
          <w:sz w:val="22"/>
          <w:szCs w:val="22"/>
        </w:rPr>
        <w:t xml:space="preserve"> do uzávierky výzvy</w:t>
      </w:r>
      <w:r>
        <w:rPr>
          <w:rFonts w:ascii="TimesNewRomanPS-BoldItalicMT" w:hAnsi="TimesNewRomanPS-BoldItalicMT" w:cs="TimesNewRomanPS-BoldItalicMT"/>
          <w:b/>
          <w:bCs/>
          <w:iCs/>
          <w:sz w:val="22"/>
          <w:szCs w:val="22"/>
        </w:rPr>
        <w:t xml:space="preserve"> na predkladanie </w:t>
      </w:r>
      <w:proofErr w:type="spellStart"/>
      <w:r>
        <w:rPr>
          <w:rFonts w:ascii="TimesNewRomanPS-BoldItalicMT" w:hAnsi="TimesNewRomanPS-BoldItalicMT" w:cs="TimesNewRomanPS-BoldItalicMT"/>
          <w:b/>
          <w:bCs/>
          <w:iCs/>
          <w:sz w:val="22"/>
          <w:szCs w:val="22"/>
        </w:rPr>
        <w:t>ŽoNFP</w:t>
      </w:r>
      <w:proofErr w:type="spellEnd"/>
      <w:r>
        <w:rPr>
          <w:rFonts w:ascii="TimesNewRomanPS-BoldItalicMT" w:hAnsi="TimesNewRomanPS-BoldItalicMT" w:cs="TimesNewRomanPS-BoldItalicMT"/>
          <w:b/>
          <w:bCs/>
          <w:iCs/>
          <w:sz w:val="22"/>
          <w:szCs w:val="22"/>
        </w:rPr>
        <w:t xml:space="preserve"> </w:t>
      </w:r>
      <w:r w:rsidRPr="00FA6BA6">
        <w:rPr>
          <w:rFonts w:ascii="TimesNewRomanPS-BoldItalicMT" w:hAnsi="TimesNewRomanPS-BoldItalicMT" w:cs="TimesNewRomanPS-BoldItalicMT"/>
          <w:b/>
          <w:bCs/>
          <w:iCs/>
          <w:sz w:val="22"/>
          <w:szCs w:val="22"/>
        </w:rPr>
        <w:t>sledovali</w:t>
      </w:r>
      <w:r w:rsidRPr="000855CE">
        <w:rPr>
          <w:rFonts w:ascii="TimesNewRomanPS-BoldItalicMT" w:hAnsi="TimesNewRomanPS-BoldItalicMT" w:cs="TimesNewRomanPS-BoldItalicMT"/>
          <w:b/>
          <w:bCs/>
          <w:iCs/>
          <w:sz w:val="22"/>
          <w:szCs w:val="22"/>
        </w:rPr>
        <w:t xml:space="preserve"> </w:t>
      </w:r>
      <w:r>
        <w:rPr>
          <w:rFonts w:ascii="TimesNewRomanPS-BoldItalicMT" w:hAnsi="TimesNewRomanPS-BoldItalicMT" w:cs="TimesNewRomanPS-BoldItalicMT"/>
          <w:b/>
          <w:bCs/>
          <w:iCs/>
          <w:sz w:val="22"/>
          <w:szCs w:val="22"/>
        </w:rPr>
        <w:t>internetové</w:t>
      </w:r>
      <w:r w:rsidRPr="000855CE">
        <w:rPr>
          <w:rFonts w:ascii="TimesNewRomanPS-BoldItalicMT" w:hAnsi="TimesNewRomanPS-BoldItalicMT" w:cs="TimesNewRomanPS-BoldItalicMT"/>
          <w:b/>
          <w:bCs/>
          <w:iCs/>
          <w:sz w:val="22"/>
          <w:szCs w:val="22"/>
        </w:rPr>
        <w:t xml:space="preserve"> stránky vykonávateľa a</w:t>
      </w:r>
      <w:r>
        <w:rPr>
          <w:rFonts w:ascii="TimesNewRomanPS-BoldItalicMT" w:hAnsi="TimesNewRomanPS-BoldItalicMT" w:cs="TimesNewRomanPS-BoldItalicMT"/>
          <w:b/>
          <w:bCs/>
          <w:iCs/>
          <w:sz w:val="22"/>
          <w:szCs w:val="22"/>
        </w:rPr>
        <w:t> </w:t>
      </w:r>
      <w:r w:rsidRPr="000855CE">
        <w:rPr>
          <w:rFonts w:ascii="TimesNewRomanPS-BoldItalicMT" w:hAnsi="TimesNewRomanPS-BoldItalicMT" w:cs="TimesNewRomanPS-BoldItalicMT"/>
          <w:b/>
          <w:bCs/>
          <w:iCs/>
          <w:sz w:val="22"/>
          <w:szCs w:val="22"/>
        </w:rPr>
        <w:t>poskytovateľa, kde budú v prípade potreby zverejňované aktuálne informácie</w:t>
      </w:r>
      <w:r>
        <w:rPr>
          <w:rFonts w:ascii="TimesNewRomanPS-BoldItalicMT" w:hAnsi="TimesNewRomanPS-BoldItalicMT" w:cs="TimesNewRomanPS-BoldItalicMT"/>
          <w:b/>
          <w:bCs/>
          <w:iCs/>
          <w:sz w:val="22"/>
          <w:szCs w:val="22"/>
        </w:rPr>
        <w:t>/usmernenia</w:t>
      </w:r>
      <w:r w:rsidRPr="000855CE">
        <w:rPr>
          <w:rFonts w:ascii="TimesNewRomanPS-BoldItalicMT" w:hAnsi="TimesNewRomanPS-BoldItalicMT" w:cs="TimesNewRomanPS-BoldItalicMT"/>
          <w:b/>
          <w:bCs/>
          <w:iCs/>
          <w:sz w:val="22"/>
          <w:szCs w:val="22"/>
        </w:rPr>
        <w:t xml:space="preserve"> súvisiace s</w:t>
      </w:r>
      <w:r>
        <w:rPr>
          <w:rFonts w:ascii="TimesNewRomanPS-BoldItalicMT" w:hAnsi="TimesNewRomanPS-BoldItalicMT" w:cs="TimesNewRomanPS-BoldItalicMT"/>
          <w:b/>
          <w:bCs/>
          <w:iCs/>
          <w:sz w:val="22"/>
          <w:szCs w:val="22"/>
        </w:rPr>
        <w:t> </w:t>
      </w:r>
      <w:r w:rsidRPr="000855CE">
        <w:rPr>
          <w:rFonts w:ascii="TimesNewRomanPS-BoldItalicMT" w:hAnsi="TimesNewRomanPS-BoldItalicMT" w:cs="TimesNewRomanPS-BoldItalicMT"/>
          <w:b/>
          <w:bCs/>
          <w:iCs/>
          <w:sz w:val="22"/>
          <w:szCs w:val="22"/>
        </w:rPr>
        <w:t>vyhlásenou výzvou</w:t>
      </w:r>
      <w:r>
        <w:rPr>
          <w:rFonts w:ascii="TimesNewRomanPS-BoldItalicMT" w:hAnsi="TimesNewRomanPS-BoldItalicMT" w:cs="TimesNewRomanPS-BoldItalicMT"/>
          <w:b/>
          <w:bCs/>
          <w:iCs/>
          <w:sz w:val="22"/>
          <w:szCs w:val="22"/>
        </w:rPr>
        <w:t xml:space="preserve"> na predkladanie </w:t>
      </w:r>
      <w:proofErr w:type="spellStart"/>
      <w:r>
        <w:rPr>
          <w:rFonts w:ascii="TimesNewRomanPS-BoldItalicMT" w:hAnsi="TimesNewRomanPS-BoldItalicMT" w:cs="TimesNewRomanPS-BoldItalicMT"/>
          <w:b/>
          <w:bCs/>
          <w:iCs/>
          <w:sz w:val="22"/>
          <w:szCs w:val="22"/>
        </w:rPr>
        <w:t>ŽoNFP</w:t>
      </w:r>
      <w:proofErr w:type="spellEnd"/>
      <w:r w:rsidRPr="000855CE">
        <w:rPr>
          <w:rFonts w:ascii="TimesNewRomanPS-BoldItalicMT" w:hAnsi="TimesNewRomanPS-BoldItalicMT" w:cs="TimesNewRomanPS-BoldItalicMT"/>
          <w:b/>
          <w:bCs/>
          <w:iCs/>
          <w:sz w:val="22"/>
          <w:szCs w:val="22"/>
        </w:rPr>
        <w:t>.</w:t>
      </w:r>
    </w:p>
    <w:p w:rsidR="00641CDC" w:rsidRDefault="00641CDC" w:rsidP="00641CDC">
      <w:pPr>
        <w:spacing w:line="240" w:lineRule="auto"/>
        <w:rPr>
          <w:strike/>
          <w:sz w:val="22"/>
          <w:szCs w:val="22"/>
        </w:rPr>
      </w:pPr>
    </w:p>
    <w:p w:rsidR="00272083" w:rsidRPr="009E60FE" w:rsidRDefault="00272083" w:rsidP="00641CDC">
      <w:pPr>
        <w:spacing w:line="240" w:lineRule="auto"/>
        <w:rPr>
          <w:strike/>
          <w:sz w:val="22"/>
          <w:szCs w:val="22"/>
        </w:rPr>
      </w:pPr>
    </w:p>
    <w:p w:rsidR="00641CDC" w:rsidRPr="000360E4" w:rsidRDefault="00641CDC" w:rsidP="00641CDC">
      <w:pPr>
        <w:pStyle w:val="Nadpis2"/>
        <w:rPr>
          <w:rFonts w:eastAsia="Arial Unicode MS"/>
        </w:rPr>
      </w:pPr>
      <w:bookmarkStart w:id="158" w:name="_Toc217467400"/>
      <w:bookmarkStart w:id="159" w:name="_Toc245692056"/>
      <w:r w:rsidRPr="000360E4">
        <w:rPr>
          <w:rFonts w:eastAsia="Arial Unicode MS"/>
        </w:rPr>
        <w:t>Prístup do verejnej časti ITMS</w:t>
      </w:r>
      <w:bookmarkEnd w:id="158"/>
      <w:bookmarkEnd w:id="159"/>
    </w:p>
    <w:p w:rsidR="00641CDC" w:rsidRPr="000855CE" w:rsidRDefault="00641CDC" w:rsidP="00641CDC">
      <w:pPr>
        <w:spacing w:line="240" w:lineRule="auto"/>
      </w:pPr>
    </w:p>
    <w:p w:rsidR="00641CDC" w:rsidRPr="000855CE" w:rsidRDefault="00641CDC" w:rsidP="00641CDC">
      <w:pPr>
        <w:spacing w:line="240" w:lineRule="auto"/>
        <w:rPr>
          <w:sz w:val="22"/>
          <w:szCs w:val="22"/>
        </w:rPr>
      </w:pPr>
      <w:r w:rsidRPr="000855CE">
        <w:rPr>
          <w:sz w:val="22"/>
          <w:szCs w:val="22"/>
        </w:rPr>
        <w:t xml:space="preserve">Verejná časť ITMS je prístupná cez adresu </w:t>
      </w:r>
      <w:hyperlink r:id="rId19" w:history="1">
        <w:r w:rsidRPr="002158F0">
          <w:rPr>
            <w:color w:val="0000FF"/>
            <w:sz w:val="22"/>
            <w:szCs w:val="22"/>
            <w:u w:val="single"/>
          </w:rPr>
          <w:t>http://www.itms.sk</w:t>
        </w:r>
      </w:hyperlink>
      <w:r w:rsidRPr="000855CE">
        <w:rPr>
          <w:sz w:val="22"/>
          <w:szCs w:val="22"/>
        </w:rPr>
        <w:t>. Prístup do verejnej časti môžu získať všetci žiadatelia pre programové obdobie 2007-2013.</w:t>
      </w:r>
    </w:p>
    <w:p w:rsidR="00641CDC" w:rsidRPr="000855CE" w:rsidRDefault="00641CDC" w:rsidP="00641CDC">
      <w:pPr>
        <w:spacing w:line="240" w:lineRule="auto"/>
      </w:pPr>
    </w:p>
    <w:p w:rsidR="00641CDC" w:rsidRPr="000855CE" w:rsidRDefault="00641CDC" w:rsidP="00641CDC">
      <w:pPr>
        <w:spacing w:line="240" w:lineRule="auto"/>
        <w:rPr>
          <w:b/>
          <w:i/>
        </w:rPr>
      </w:pPr>
      <w:r w:rsidRPr="000855CE">
        <w:rPr>
          <w:b/>
          <w:i/>
        </w:rPr>
        <w:t>Postup získavania prístupu do verejnej časti ITMS</w:t>
      </w:r>
    </w:p>
    <w:p w:rsidR="00641CDC" w:rsidRPr="000855CE" w:rsidRDefault="00641CDC" w:rsidP="00641CDC">
      <w:pPr>
        <w:widowControl/>
        <w:tabs>
          <w:tab w:val="num" w:pos="360"/>
        </w:tabs>
        <w:adjustRightInd/>
        <w:spacing w:line="240" w:lineRule="auto"/>
        <w:textAlignment w:val="auto"/>
        <w:rPr>
          <w:sz w:val="22"/>
          <w:szCs w:val="22"/>
        </w:rPr>
      </w:pPr>
      <w:r w:rsidRPr="000855CE">
        <w:rPr>
          <w:sz w:val="22"/>
          <w:szCs w:val="22"/>
        </w:rPr>
        <w:t xml:space="preserve">Jeden žiadateľ môže mať aj viac užívateľských kont na portáli ITMS. </w:t>
      </w:r>
      <w:r w:rsidRPr="00AC6D88">
        <w:rPr>
          <w:sz w:val="22"/>
          <w:szCs w:val="22"/>
        </w:rPr>
        <w:t>Užívatelia majú prístup ku všetkým evidenciám žiadateľa, ku ktorému patria. Žiadateľ vyplní a odošle elektronickú formu žiadosti o aktiváciu užívateľského konta</w:t>
      </w:r>
      <w:r>
        <w:rPr>
          <w:sz w:val="22"/>
          <w:szCs w:val="22"/>
        </w:rPr>
        <w:t xml:space="preserve"> (ďalej len „žiadosť“)</w:t>
      </w:r>
      <w:r w:rsidRPr="00AC6D88">
        <w:rPr>
          <w:sz w:val="22"/>
          <w:szCs w:val="22"/>
        </w:rPr>
        <w:t xml:space="preserve"> prostredníctvom Portálu ITMS (V</w:t>
      </w:r>
      <w:r>
        <w:rPr>
          <w:sz w:val="22"/>
          <w:szCs w:val="22"/>
        </w:rPr>
        <w:t> </w:t>
      </w:r>
      <w:r w:rsidRPr="00AC6D88">
        <w:rPr>
          <w:sz w:val="22"/>
          <w:szCs w:val="22"/>
        </w:rPr>
        <w:t xml:space="preserve">žiadosti definuje subjekt prijímateľa, užívateľské meno a heslo. Heslo musí vyhovovať bezpečnostným podmienkam pre heslo – musí obsahovať minimálne 7 znakov, z toho minimálne jedno veľké písmeno a jedno číslo.) Žiadateľ vytlačí, podpíše a zašle poštou žiadosť na adresu </w:t>
      </w:r>
      <w:r>
        <w:rPr>
          <w:sz w:val="22"/>
          <w:szCs w:val="22"/>
        </w:rPr>
        <w:t>Datacentra (</w:t>
      </w:r>
      <w:r w:rsidRPr="00CC6BCE">
        <w:rPr>
          <w:sz w:val="22"/>
          <w:szCs w:val="22"/>
        </w:rPr>
        <w:t>Cintorínska 5, 814 88 Bratislava</w:t>
      </w:r>
      <w:r>
        <w:rPr>
          <w:sz w:val="22"/>
          <w:szCs w:val="22"/>
        </w:rPr>
        <w:t>)</w:t>
      </w:r>
      <w:r w:rsidRPr="00AC6D88">
        <w:rPr>
          <w:sz w:val="22"/>
          <w:szCs w:val="22"/>
        </w:rPr>
        <w:t>,</w:t>
      </w:r>
      <w:r w:rsidRPr="000855CE">
        <w:rPr>
          <w:sz w:val="22"/>
          <w:szCs w:val="22"/>
        </w:rPr>
        <w:t xml:space="preserve"> Zamestnanec </w:t>
      </w:r>
      <w:r>
        <w:rPr>
          <w:sz w:val="22"/>
          <w:szCs w:val="22"/>
        </w:rPr>
        <w:t>Datacentra</w:t>
      </w:r>
      <w:r w:rsidRPr="000855CE">
        <w:rPr>
          <w:sz w:val="22"/>
          <w:szCs w:val="22"/>
        </w:rPr>
        <w:t xml:space="preserve"> na základe kontroly elektronickej a papierovej verzie žiadosti aktivuje konto </w:t>
      </w:r>
      <w:r w:rsidRPr="00AC6D88">
        <w:rPr>
          <w:sz w:val="22"/>
          <w:szCs w:val="22"/>
        </w:rPr>
        <w:t xml:space="preserve">žiadateľa, vytlačí a zašle poštou na adresu žiadateľa </w:t>
      </w:r>
      <w:proofErr w:type="spellStart"/>
      <w:r w:rsidRPr="00AC6D88">
        <w:rPr>
          <w:sz w:val="22"/>
          <w:szCs w:val="22"/>
        </w:rPr>
        <w:t>grid</w:t>
      </w:r>
      <w:proofErr w:type="spellEnd"/>
      <w:r w:rsidRPr="00AC6D88">
        <w:rPr>
          <w:sz w:val="22"/>
          <w:szCs w:val="22"/>
        </w:rPr>
        <w:t xml:space="preserve"> kartu do 1 dňa od </w:t>
      </w:r>
      <w:proofErr w:type="spellStart"/>
      <w:r w:rsidRPr="00AC6D88">
        <w:rPr>
          <w:sz w:val="22"/>
          <w:szCs w:val="22"/>
        </w:rPr>
        <w:t>obdržania</w:t>
      </w:r>
      <w:proofErr w:type="spellEnd"/>
      <w:r w:rsidRPr="00AC6D88">
        <w:rPr>
          <w:sz w:val="22"/>
          <w:szCs w:val="22"/>
        </w:rPr>
        <w:t xml:space="preserve"> papierovej formy žiadosti. Žiadateľ sa po </w:t>
      </w:r>
      <w:proofErr w:type="spellStart"/>
      <w:r w:rsidRPr="00AC6D88">
        <w:rPr>
          <w:sz w:val="22"/>
          <w:szCs w:val="22"/>
        </w:rPr>
        <w:t>obdržaní</w:t>
      </w:r>
      <w:proofErr w:type="spellEnd"/>
      <w:r w:rsidRPr="00AC6D88">
        <w:rPr>
          <w:sz w:val="22"/>
          <w:szCs w:val="22"/>
        </w:rPr>
        <w:t xml:space="preserve"> </w:t>
      </w:r>
      <w:proofErr w:type="spellStart"/>
      <w:r w:rsidRPr="00AC6D88">
        <w:rPr>
          <w:sz w:val="22"/>
          <w:szCs w:val="22"/>
        </w:rPr>
        <w:t>grid</w:t>
      </w:r>
      <w:proofErr w:type="spellEnd"/>
      <w:r w:rsidRPr="00AC6D88">
        <w:rPr>
          <w:sz w:val="22"/>
          <w:szCs w:val="22"/>
        </w:rPr>
        <w:t xml:space="preserve"> karty môže prihlásiť na portál ITMS a využívať všetky služby v rámci svojich projektov</w:t>
      </w:r>
      <w:r w:rsidRPr="000855CE">
        <w:rPr>
          <w:sz w:val="22"/>
          <w:szCs w:val="22"/>
        </w:rPr>
        <w:t>.</w:t>
      </w:r>
    </w:p>
    <w:p w:rsidR="00641CDC" w:rsidRDefault="00641CDC" w:rsidP="00641CDC">
      <w:pPr>
        <w:spacing w:line="240" w:lineRule="auto"/>
      </w:pPr>
    </w:p>
    <w:p w:rsidR="00641CDC" w:rsidRPr="000855CE" w:rsidRDefault="00641CDC" w:rsidP="00641CDC">
      <w:pPr>
        <w:spacing w:line="240" w:lineRule="auto"/>
        <w:rPr>
          <w:b/>
          <w:i/>
        </w:rPr>
      </w:pPr>
      <w:r w:rsidRPr="000855CE">
        <w:rPr>
          <w:b/>
          <w:i/>
        </w:rPr>
        <w:t>Autentifikácia prijímateľa ITMS</w:t>
      </w:r>
    </w:p>
    <w:p w:rsidR="00641CDC" w:rsidRPr="00AC6D88" w:rsidRDefault="00641CDC" w:rsidP="00641CDC">
      <w:pPr>
        <w:widowControl/>
        <w:adjustRightInd/>
        <w:spacing w:line="240" w:lineRule="auto"/>
        <w:textAlignment w:val="auto"/>
        <w:rPr>
          <w:strike/>
          <w:sz w:val="22"/>
          <w:szCs w:val="22"/>
        </w:rPr>
      </w:pPr>
      <w:r w:rsidRPr="00AC6D88">
        <w:rPr>
          <w:sz w:val="22"/>
          <w:szCs w:val="22"/>
        </w:rPr>
        <w:t xml:space="preserve">Žiadateľ sa do verejnej časti ITMS prihlasuje pomocou užívateľského mena, hesla a pomocou </w:t>
      </w:r>
      <w:proofErr w:type="spellStart"/>
      <w:r w:rsidRPr="00AC6D88">
        <w:rPr>
          <w:sz w:val="22"/>
          <w:szCs w:val="22"/>
        </w:rPr>
        <w:t>grid</w:t>
      </w:r>
      <w:proofErr w:type="spellEnd"/>
      <w:r w:rsidRPr="00AC6D88">
        <w:rPr>
          <w:sz w:val="22"/>
          <w:szCs w:val="22"/>
        </w:rPr>
        <w:t xml:space="preserve"> karty 7x7, ktorú dostane poštou od </w:t>
      </w:r>
      <w:r>
        <w:rPr>
          <w:sz w:val="22"/>
          <w:szCs w:val="22"/>
        </w:rPr>
        <w:t>Datacentra</w:t>
      </w:r>
      <w:r w:rsidRPr="000855CE">
        <w:rPr>
          <w:sz w:val="22"/>
          <w:szCs w:val="22"/>
        </w:rPr>
        <w:t xml:space="preserve"> </w:t>
      </w:r>
      <w:r w:rsidRPr="00AC6D88">
        <w:rPr>
          <w:sz w:val="22"/>
          <w:szCs w:val="22"/>
        </w:rPr>
        <w:t xml:space="preserve">. Heslo </w:t>
      </w:r>
      <w:r>
        <w:rPr>
          <w:sz w:val="22"/>
          <w:szCs w:val="22"/>
        </w:rPr>
        <w:t>j</w:t>
      </w:r>
      <w:r w:rsidRPr="00AC6D88">
        <w:rPr>
          <w:sz w:val="22"/>
          <w:szCs w:val="22"/>
        </w:rPr>
        <w:t>e možné meniť cez Portál ITMS.</w:t>
      </w:r>
    </w:p>
    <w:p w:rsidR="00641CDC" w:rsidRPr="000855CE" w:rsidRDefault="00641CDC" w:rsidP="00641CDC">
      <w:pPr>
        <w:pStyle w:val="propertyText"/>
        <w:ind w:left="0"/>
        <w:jc w:val="both"/>
        <w:rPr>
          <w:rFonts w:ascii="Times New Roman" w:hAnsi="Times New Roman"/>
          <w:sz w:val="22"/>
          <w:szCs w:val="22"/>
        </w:rPr>
      </w:pPr>
    </w:p>
    <w:p w:rsidR="00641CDC" w:rsidRDefault="00641CDC" w:rsidP="00641CDC">
      <w:pPr>
        <w:pStyle w:val="propertyText"/>
        <w:ind w:left="0"/>
        <w:jc w:val="both"/>
        <w:rPr>
          <w:rFonts w:ascii="Times New Roman" w:hAnsi="Times New Roman"/>
          <w:sz w:val="22"/>
          <w:szCs w:val="22"/>
        </w:rPr>
      </w:pPr>
      <w:r w:rsidRPr="000855CE">
        <w:rPr>
          <w:rFonts w:ascii="Times New Roman" w:hAnsi="Times New Roman"/>
          <w:sz w:val="22"/>
          <w:szCs w:val="22"/>
        </w:rPr>
        <w:t xml:space="preserve">V prípade zabudnutého </w:t>
      </w:r>
      <w:r w:rsidRPr="00AC6D88">
        <w:rPr>
          <w:rFonts w:ascii="Times New Roman" w:hAnsi="Times New Roman"/>
          <w:sz w:val="22"/>
          <w:szCs w:val="22"/>
        </w:rPr>
        <w:t>hesla žiadateľ zadá prihlasovacie meno a e-mail adresu. Po overení údajov sa žiadateľovi pridelí nové heslo na jedno použitie. Po nasledujúcom prihlásení bude musieť žiadateľ heslo zmeniť.</w:t>
      </w:r>
    </w:p>
    <w:p w:rsidR="00641CDC" w:rsidRDefault="00641CDC" w:rsidP="00641CDC">
      <w:pPr>
        <w:spacing w:line="240" w:lineRule="auto"/>
        <w:rPr>
          <w:sz w:val="22"/>
          <w:szCs w:val="22"/>
        </w:rPr>
      </w:pPr>
    </w:p>
    <w:p w:rsidR="00641CDC" w:rsidRPr="000855CE" w:rsidRDefault="00641CDC" w:rsidP="00641CDC">
      <w:pPr>
        <w:spacing w:line="240" w:lineRule="auto"/>
        <w:rPr>
          <w:sz w:val="22"/>
          <w:szCs w:val="22"/>
        </w:rPr>
      </w:pPr>
    </w:p>
    <w:p w:rsidR="00641CDC" w:rsidRPr="00D5377C" w:rsidRDefault="00641CDC" w:rsidP="00641CDC">
      <w:pPr>
        <w:pStyle w:val="tlNadpis118pt"/>
        <w:numPr>
          <w:ilvl w:val="0"/>
          <w:numId w:val="15"/>
        </w:numPr>
        <w:jc w:val="center"/>
      </w:pPr>
      <w:bookmarkStart w:id="160" w:name="_Toc245692057"/>
      <w:r w:rsidRPr="000855CE">
        <w:rPr>
          <w:rFonts w:eastAsia="Arial Unicode MS"/>
        </w:rPr>
        <w:t xml:space="preserve">Proces schvaľovania </w:t>
      </w:r>
      <w:proofErr w:type="spellStart"/>
      <w:r>
        <w:rPr>
          <w:rFonts w:eastAsia="Arial Unicode MS"/>
        </w:rPr>
        <w:t>Žo</w:t>
      </w:r>
      <w:r w:rsidRPr="000855CE">
        <w:rPr>
          <w:rFonts w:eastAsia="Arial Unicode MS"/>
        </w:rPr>
        <w:t>NFP</w:t>
      </w:r>
      <w:bookmarkEnd w:id="151"/>
      <w:bookmarkEnd w:id="160"/>
      <w:proofErr w:type="spellEnd"/>
    </w:p>
    <w:p w:rsidR="00641CDC" w:rsidRPr="000855CE" w:rsidRDefault="00641CDC" w:rsidP="00641CDC">
      <w:pPr>
        <w:rPr>
          <w:rFonts w:eastAsia="Arial Unicode MS"/>
        </w:rPr>
      </w:pPr>
    </w:p>
    <w:p w:rsidR="00641CDC" w:rsidRPr="005C22BB" w:rsidRDefault="00641CDC" w:rsidP="00641CDC">
      <w:pPr>
        <w:pStyle w:val="Nadpis2"/>
        <w:rPr>
          <w:rFonts w:eastAsia="Arial Unicode MS"/>
        </w:rPr>
      </w:pPr>
      <w:bookmarkStart w:id="161" w:name="_Toc217467402"/>
      <w:bookmarkStart w:id="162" w:name="_Toc245692058"/>
      <w:r w:rsidRPr="005C22BB">
        <w:rPr>
          <w:rFonts w:eastAsia="Arial Unicode MS"/>
        </w:rPr>
        <w:t xml:space="preserve">Registrácia a formálna kontrola </w:t>
      </w:r>
      <w:proofErr w:type="spellStart"/>
      <w:r w:rsidRPr="005C22BB">
        <w:rPr>
          <w:rFonts w:eastAsia="Arial Unicode MS"/>
        </w:rPr>
        <w:t>ŽoNFP</w:t>
      </w:r>
      <w:bookmarkEnd w:id="161"/>
      <w:bookmarkEnd w:id="162"/>
      <w:proofErr w:type="spellEnd"/>
    </w:p>
    <w:p w:rsidR="00641CDC" w:rsidRPr="009036C6" w:rsidRDefault="00641CDC" w:rsidP="00641CDC">
      <w:pPr>
        <w:rPr>
          <w:rFonts w:eastAsia="Arial Unicode MS"/>
          <w:b/>
          <w:smallCaps/>
        </w:rPr>
      </w:pPr>
      <w:r w:rsidRPr="009036C6">
        <w:rPr>
          <w:rFonts w:eastAsia="Arial Unicode MS"/>
          <w:b/>
          <w:smallCaps/>
        </w:rPr>
        <w:t>Registrácia</w:t>
      </w:r>
    </w:p>
    <w:p w:rsidR="00641CDC" w:rsidRPr="00AC6D88" w:rsidRDefault="00641CDC" w:rsidP="00641CDC">
      <w:pPr>
        <w:spacing w:line="240" w:lineRule="auto"/>
        <w:rPr>
          <w:b/>
          <w:sz w:val="22"/>
          <w:szCs w:val="22"/>
        </w:rPr>
      </w:pPr>
    </w:p>
    <w:p w:rsidR="00641CDC" w:rsidRDefault="00641CDC" w:rsidP="00641CDC">
      <w:pPr>
        <w:spacing w:line="240" w:lineRule="auto"/>
        <w:rPr>
          <w:sz w:val="22"/>
          <w:szCs w:val="22"/>
        </w:rPr>
      </w:pPr>
      <w:r w:rsidRPr="000477B1">
        <w:rPr>
          <w:sz w:val="22"/>
          <w:szCs w:val="22"/>
        </w:rPr>
        <w:t>Poverený</w:t>
      </w:r>
      <w:r w:rsidRPr="000477B1">
        <w:rPr>
          <w:b/>
          <w:sz w:val="22"/>
          <w:szCs w:val="22"/>
        </w:rPr>
        <w:t xml:space="preserve"> </w:t>
      </w:r>
      <w:r w:rsidRPr="000477B1">
        <w:rPr>
          <w:sz w:val="22"/>
          <w:szCs w:val="22"/>
        </w:rPr>
        <w:t xml:space="preserve">pracovník vykonávateľa zabezpečí registráciu </w:t>
      </w:r>
      <w:proofErr w:type="spellStart"/>
      <w:r w:rsidRPr="000477B1">
        <w:rPr>
          <w:sz w:val="22"/>
          <w:szCs w:val="22"/>
        </w:rPr>
        <w:t>ŽoNFP</w:t>
      </w:r>
      <w:proofErr w:type="spellEnd"/>
      <w:r w:rsidRPr="000477B1">
        <w:rPr>
          <w:sz w:val="22"/>
          <w:szCs w:val="22"/>
        </w:rPr>
        <w:t xml:space="preserve"> prostredníctvom neverejnej časti ITMS, v rámci ktorej </w:t>
      </w:r>
      <w:r w:rsidRPr="000477B1">
        <w:rPr>
          <w:b/>
          <w:sz w:val="22"/>
          <w:szCs w:val="22"/>
        </w:rPr>
        <w:t>ITMS vygeneruje kód</w:t>
      </w:r>
      <w:r>
        <w:rPr>
          <w:b/>
          <w:sz w:val="22"/>
          <w:szCs w:val="22"/>
        </w:rPr>
        <w:t>,</w:t>
      </w:r>
      <w:r w:rsidRPr="000477B1">
        <w:rPr>
          <w:b/>
          <w:sz w:val="22"/>
          <w:szCs w:val="22"/>
        </w:rPr>
        <w:t xml:space="preserve"> pod ktorým bude </w:t>
      </w:r>
      <w:proofErr w:type="spellStart"/>
      <w:r w:rsidRPr="000477B1">
        <w:rPr>
          <w:b/>
          <w:sz w:val="22"/>
          <w:szCs w:val="22"/>
        </w:rPr>
        <w:t>ŽoNFP</w:t>
      </w:r>
      <w:proofErr w:type="spellEnd"/>
      <w:r w:rsidRPr="000477B1">
        <w:rPr>
          <w:b/>
          <w:sz w:val="22"/>
          <w:szCs w:val="22"/>
        </w:rPr>
        <w:t xml:space="preserve"> následne jednoznačne identifikovateľná. </w:t>
      </w:r>
      <w:r>
        <w:rPr>
          <w:sz w:val="22"/>
          <w:szCs w:val="22"/>
        </w:rPr>
        <w:t>V</w:t>
      </w:r>
      <w:r w:rsidRPr="00B83A3D">
        <w:rPr>
          <w:sz w:val="22"/>
          <w:szCs w:val="22"/>
        </w:rPr>
        <w:t xml:space="preserve">ykonávateľ </w:t>
      </w:r>
      <w:r>
        <w:rPr>
          <w:sz w:val="22"/>
          <w:szCs w:val="22"/>
        </w:rPr>
        <w:t xml:space="preserve">vystaví a zašle žiadateľom </w:t>
      </w:r>
      <w:r w:rsidRPr="00B83A3D">
        <w:rPr>
          <w:sz w:val="22"/>
          <w:szCs w:val="22"/>
        </w:rPr>
        <w:t>po ukončení registrácie potvrdenie o</w:t>
      </w:r>
      <w:r>
        <w:rPr>
          <w:sz w:val="22"/>
          <w:szCs w:val="22"/>
        </w:rPr>
        <w:t> </w:t>
      </w:r>
      <w:r w:rsidRPr="00B83A3D">
        <w:rPr>
          <w:sz w:val="22"/>
          <w:szCs w:val="22"/>
        </w:rPr>
        <w:t>registrácii</w:t>
      </w:r>
      <w:r>
        <w:rPr>
          <w:sz w:val="22"/>
          <w:szCs w:val="22"/>
        </w:rPr>
        <w:t>, v ktorom sú uvedené najmä nasledovné údaje:</w:t>
      </w:r>
    </w:p>
    <w:p w:rsidR="00641CDC" w:rsidRDefault="00641CDC" w:rsidP="00641CDC">
      <w:pPr>
        <w:numPr>
          <w:ilvl w:val="0"/>
          <w:numId w:val="23"/>
        </w:numPr>
        <w:spacing w:line="240" w:lineRule="auto"/>
        <w:rPr>
          <w:sz w:val="22"/>
          <w:szCs w:val="22"/>
        </w:rPr>
      </w:pPr>
      <w:r>
        <w:rPr>
          <w:sz w:val="22"/>
          <w:szCs w:val="22"/>
        </w:rPr>
        <w:t>názov a sídlo žiadateľa</w:t>
      </w:r>
    </w:p>
    <w:p w:rsidR="00641CDC" w:rsidRDefault="00641CDC" w:rsidP="00641CDC">
      <w:pPr>
        <w:numPr>
          <w:ilvl w:val="0"/>
          <w:numId w:val="23"/>
        </w:numPr>
        <w:spacing w:line="240" w:lineRule="auto"/>
        <w:rPr>
          <w:sz w:val="22"/>
          <w:szCs w:val="22"/>
        </w:rPr>
      </w:pPr>
      <w:r>
        <w:rPr>
          <w:sz w:val="22"/>
          <w:szCs w:val="22"/>
        </w:rPr>
        <w:t>názov projektu</w:t>
      </w:r>
    </w:p>
    <w:p w:rsidR="00641CDC" w:rsidRDefault="00641CDC" w:rsidP="00641CDC">
      <w:pPr>
        <w:numPr>
          <w:ilvl w:val="0"/>
          <w:numId w:val="23"/>
        </w:numPr>
        <w:spacing w:line="240" w:lineRule="auto"/>
        <w:rPr>
          <w:sz w:val="22"/>
          <w:szCs w:val="22"/>
        </w:rPr>
      </w:pPr>
      <w:r>
        <w:rPr>
          <w:sz w:val="22"/>
          <w:szCs w:val="22"/>
        </w:rPr>
        <w:t>názov operačného programu, prioritnej osi, opatrenia (</w:t>
      </w:r>
      <w:proofErr w:type="spellStart"/>
      <w:r>
        <w:rPr>
          <w:sz w:val="22"/>
          <w:szCs w:val="22"/>
        </w:rPr>
        <w:t>podopatrenia</w:t>
      </w:r>
      <w:proofErr w:type="spellEnd"/>
      <w:r>
        <w:rPr>
          <w:sz w:val="22"/>
          <w:szCs w:val="22"/>
        </w:rPr>
        <w:t>)</w:t>
      </w:r>
    </w:p>
    <w:p w:rsidR="00641CDC" w:rsidRDefault="00641CDC" w:rsidP="00641CDC">
      <w:pPr>
        <w:numPr>
          <w:ilvl w:val="0"/>
          <w:numId w:val="23"/>
        </w:numPr>
        <w:spacing w:line="240" w:lineRule="auto"/>
        <w:rPr>
          <w:sz w:val="22"/>
          <w:szCs w:val="22"/>
        </w:rPr>
      </w:pPr>
      <w:r>
        <w:rPr>
          <w:sz w:val="22"/>
          <w:szCs w:val="22"/>
        </w:rPr>
        <w:t>kód výzvy</w:t>
      </w:r>
    </w:p>
    <w:p w:rsidR="00641CDC" w:rsidRDefault="00641CDC" w:rsidP="00641CDC">
      <w:pPr>
        <w:numPr>
          <w:ilvl w:val="0"/>
          <w:numId w:val="23"/>
        </w:numPr>
        <w:spacing w:line="240" w:lineRule="auto"/>
        <w:rPr>
          <w:sz w:val="22"/>
          <w:szCs w:val="22"/>
        </w:rPr>
      </w:pPr>
      <w:r>
        <w:rPr>
          <w:sz w:val="22"/>
          <w:szCs w:val="22"/>
        </w:rPr>
        <w:t>dátum vyhlásenia v</w:t>
      </w:r>
      <w:r w:rsidR="00CF281B">
        <w:rPr>
          <w:sz w:val="22"/>
          <w:szCs w:val="22"/>
        </w:rPr>
        <w:t>ý</w:t>
      </w:r>
      <w:r>
        <w:rPr>
          <w:sz w:val="22"/>
          <w:szCs w:val="22"/>
        </w:rPr>
        <w:t>zvy</w:t>
      </w:r>
    </w:p>
    <w:p w:rsidR="00641CDC" w:rsidRDefault="00641CDC" w:rsidP="00641CDC">
      <w:pPr>
        <w:numPr>
          <w:ilvl w:val="0"/>
          <w:numId w:val="23"/>
        </w:numPr>
        <w:spacing w:line="240" w:lineRule="auto"/>
        <w:rPr>
          <w:sz w:val="22"/>
          <w:szCs w:val="22"/>
        </w:rPr>
      </w:pPr>
      <w:r>
        <w:rPr>
          <w:sz w:val="22"/>
          <w:szCs w:val="22"/>
        </w:rPr>
        <w:lastRenderedPageBreak/>
        <w:t xml:space="preserve">dátum prijatia (písomnej verzie) </w:t>
      </w:r>
      <w:proofErr w:type="spellStart"/>
      <w:r>
        <w:rPr>
          <w:sz w:val="22"/>
          <w:szCs w:val="22"/>
        </w:rPr>
        <w:t>ŽoNFP</w:t>
      </w:r>
      <w:proofErr w:type="spellEnd"/>
      <w:r>
        <w:rPr>
          <w:sz w:val="22"/>
          <w:szCs w:val="22"/>
        </w:rPr>
        <w:t xml:space="preserve"> u vykonávateľa</w:t>
      </w:r>
    </w:p>
    <w:p w:rsidR="00641CDC" w:rsidRDefault="00641CDC" w:rsidP="00641CDC">
      <w:pPr>
        <w:numPr>
          <w:ilvl w:val="0"/>
          <w:numId w:val="23"/>
        </w:numPr>
        <w:spacing w:line="240" w:lineRule="auto"/>
        <w:rPr>
          <w:sz w:val="22"/>
          <w:szCs w:val="22"/>
        </w:rPr>
      </w:pPr>
      <w:r>
        <w:rPr>
          <w:sz w:val="22"/>
          <w:szCs w:val="22"/>
        </w:rPr>
        <w:t xml:space="preserve">dátum registrácie </w:t>
      </w:r>
      <w:proofErr w:type="spellStart"/>
      <w:r>
        <w:rPr>
          <w:sz w:val="22"/>
          <w:szCs w:val="22"/>
        </w:rPr>
        <w:t>ŽoNFP</w:t>
      </w:r>
      <w:proofErr w:type="spellEnd"/>
    </w:p>
    <w:p w:rsidR="00641CDC" w:rsidRPr="000A5E0B" w:rsidRDefault="00641CDC" w:rsidP="00641CDC">
      <w:pPr>
        <w:numPr>
          <w:ilvl w:val="0"/>
          <w:numId w:val="23"/>
        </w:numPr>
        <w:spacing w:line="240" w:lineRule="auto"/>
        <w:rPr>
          <w:sz w:val="22"/>
          <w:szCs w:val="22"/>
        </w:rPr>
      </w:pPr>
      <w:r>
        <w:rPr>
          <w:sz w:val="22"/>
          <w:szCs w:val="22"/>
        </w:rPr>
        <w:t xml:space="preserve">a kód </w:t>
      </w:r>
      <w:proofErr w:type="spellStart"/>
      <w:r>
        <w:rPr>
          <w:sz w:val="22"/>
          <w:szCs w:val="22"/>
        </w:rPr>
        <w:t>ŽoNFP</w:t>
      </w:r>
      <w:proofErr w:type="spellEnd"/>
      <w:r>
        <w:rPr>
          <w:sz w:val="22"/>
          <w:szCs w:val="22"/>
        </w:rPr>
        <w:t xml:space="preserve"> prostredníctvom ktorého bude </w:t>
      </w:r>
      <w:proofErr w:type="spellStart"/>
      <w:r>
        <w:rPr>
          <w:sz w:val="22"/>
          <w:szCs w:val="22"/>
        </w:rPr>
        <w:t>ŽoNFP</w:t>
      </w:r>
      <w:proofErr w:type="spellEnd"/>
      <w:r>
        <w:rPr>
          <w:sz w:val="22"/>
          <w:szCs w:val="22"/>
        </w:rPr>
        <w:t xml:space="preserve"> jednoznačne identifikovaná počas konania o žiadosti</w:t>
      </w:r>
      <w:r w:rsidRPr="000A5E0B">
        <w:rPr>
          <w:sz w:val="22"/>
          <w:szCs w:val="22"/>
        </w:rPr>
        <w:t>.</w:t>
      </w:r>
    </w:p>
    <w:p w:rsidR="00641CDC" w:rsidRPr="000A5E0B" w:rsidRDefault="00641CDC" w:rsidP="00641CDC">
      <w:pPr>
        <w:rPr>
          <w:rFonts w:eastAsia="Arial Unicode MS"/>
          <w:b/>
          <w:smallCaps/>
          <w:sz w:val="22"/>
          <w:szCs w:val="22"/>
        </w:rPr>
      </w:pPr>
    </w:p>
    <w:p w:rsidR="00641CDC" w:rsidRPr="00632F61" w:rsidRDefault="00641CDC" w:rsidP="00641CDC">
      <w:pPr>
        <w:rPr>
          <w:rFonts w:eastAsia="Arial Unicode MS"/>
        </w:rPr>
      </w:pPr>
      <w:r w:rsidRPr="009036C6">
        <w:rPr>
          <w:rFonts w:eastAsia="Arial Unicode MS"/>
          <w:b/>
          <w:smallCaps/>
        </w:rPr>
        <w:t xml:space="preserve">Kontrola formálnej správnosti </w:t>
      </w:r>
      <w:proofErr w:type="spellStart"/>
      <w:r w:rsidRPr="009036C6">
        <w:rPr>
          <w:rFonts w:eastAsia="Arial Unicode MS"/>
          <w:b/>
          <w:smallCaps/>
        </w:rPr>
        <w:t>ŽoNFP</w:t>
      </w:r>
      <w:proofErr w:type="spellEnd"/>
    </w:p>
    <w:p w:rsidR="00641CDC" w:rsidRPr="00052906" w:rsidRDefault="00641CDC" w:rsidP="00641CDC">
      <w:pPr>
        <w:spacing w:line="240" w:lineRule="auto"/>
        <w:ind w:firstLine="709"/>
        <w:rPr>
          <w:sz w:val="22"/>
          <w:szCs w:val="22"/>
        </w:rPr>
      </w:pPr>
    </w:p>
    <w:p w:rsidR="00641CDC" w:rsidRDefault="00641CDC" w:rsidP="00641CDC">
      <w:pPr>
        <w:widowControl/>
        <w:adjustRightInd/>
        <w:spacing w:line="240" w:lineRule="auto"/>
        <w:textAlignment w:val="auto"/>
        <w:rPr>
          <w:sz w:val="22"/>
          <w:szCs w:val="22"/>
        </w:rPr>
      </w:pPr>
      <w:r>
        <w:rPr>
          <w:sz w:val="22"/>
          <w:szCs w:val="22"/>
        </w:rPr>
        <w:t>K</w:t>
      </w:r>
      <w:r w:rsidRPr="00052906">
        <w:rPr>
          <w:sz w:val="22"/>
          <w:szCs w:val="22"/>
        </w:rPr>
        <w:t>ontrolu</w:t>
      </w:r>
      <w:r w:rsidRPr="008739F7">
        <w:rPr>
          <w:rFonts w:eastAsia="Arial Unicode MS"/>
        </w:rPr>
        <w:t xml:space="preserve"> </w:t>
      </w:r>
      <w:r w:rsidRPr="004D3003">
        <w:rPr>
          <w:sz w:val="22"/>
          <w:szCs w:val="22"/>
        </w:rPr>
        <w:t xml:space="preserve">formálnej správnosti </w:t>
      </w:r>
      <w:proofErr w:type="spellStart"/>
      <w:r w:rsidRPr="004D3003">
        <w:rPr>
          <w:sz w:val="22"/>
          <w:szCs w:val="22"/>
        </w:rPr>
        <w:t>ŽoNFP</w:t>
      </w:r>
      <w:proofErr w:type="spellEnd"/>
      <w:r w:rsidRPr="00052906">
        <w:rPr>
          <w:sz w:val="22"/>
          <w:szCs w:val="22"/>
        </w:rPr>
        <w:t xml:space="preserve"> vykonajú nezávisle </w:t>
      </w:r>
      <w:r>
        <w:rPr>
          <w:sz w:val="22"/>
          <w:szCs w:val="22"/>
        </w:rPr>
        <w:t xml:space="preserve">minimálne </w:t>
      </w:r>
      <w:r w:rsidRPr="00052906">
        <w:rPr>
          <w:sz w:val="22"/>
          <w:szCs w:val="22"/>
        </w:rPr>
        <w:t xml:space="preserve">dvaja zamestnanci vykonávateľa vyplnením </w:t>
      </w:r>
      <w:r>
        <w:rPr>
          <w:sz w:val="22"/>
          <w:szCs w:val="22"/>
        </w:rPr>
        <w:t>K</w:t>
      </w:r>
      <w:r w:rsidRPr="00052906">
        <w:rPr>
          <w:sz w:val="22"/>
          <w:szCs w:val="22"/>
        </w:rPr>
        <w:t xml:space="preserve">ontrolného </w:t>
      </w:r>
      <w:r>
        <w:rPr>
          <w:sz w:val="22"/>
          <w:szCs w:val="22"/>
        </w:rPr>
        <w:t xml:space="preserve">zoznamu pre kontrolu formálnej správnosti </w:t>
      </w:r>
      <w:proofErr w:type="spellStart"/>
      <w:r>
        <w:rPr>
          <w:sz w:val="22"/>
          <w:szCs w:val="22"/>
        </w:rPr>
        <w:t>ŽoNFP</w:t>
      </w:r>
      <w:proofErr w:type="spellEnd"/>
      <w:r w:rsidRPr="00052906">
        <w:rPr>
          <w:sz w:val="22"/>
          <w:szCs w:val="22"/>
        </w:rPr>
        <w:t>.</w:t>
      </w:r>
      <w:r>
        <w:rPr>
          <w:sz w:val="22"/>
          <w:szCs w:val="22"/>
        </w:rPr>
        <w:t xml:space="preserve"> </w:t>
      </w:r>
    </w:p>
    <w:p w:rsidR="00641CDC" w:rsidRPr="00BB4E2C" w:rsidRDefault="00641CDC" w:rsidP="00641CDC">
      <w:pPr>
        <w:widowControl/>
        <w:adjustRightInd/>
        <w:spacing w:line="240" w:lineRule="auto"/>
        <w:textAlignment w:val="auto"/>
        <w:rPr>
          <w:strike/>
          <w:sz w:val="22"/>
          <w:szCs w:val="22"/>
        </w:rPr>
      </w:pPr>
      <w:r>
        <w:rPr>
          <w:sz w:val="22"/>
          <w:szCs w:val="22"/>
        </w:rPr>
        <w:t>Predmetom k</w:t>
      </w:r>
      <w:r w:rsidRPr="00052906">
        <w:rPr>
          <w:sz w:val="22"/>
          <w:szCs w:val="22"/>
        </w:rPr>
        <w:t>ontrol</w:t>
      </w:r>
      <w:r>
        <w:rPr>
          <w:sz w:val="22"/>
          <w:szCs w:val="22"/>
        </w:rPr>
        <w:t>y</w:t>
      </w:r>
      <w:r w:rsidRPr="00052906">
        <w:rPr>
          <w:sz w:val="22"/>
          <w:szCs w:val="22"/>
        </w:rPr>
        <w:t xml:space="preserve"> </w:t>
      </w:r>
      <w:r>
        <w:rPr>
          <w:sz w:val="22"/>
          <w:szCs w:val="22"/>
        </w:rPr>
        <w:t>f</w:t>
      </w:r>
      <w:r w:rsidRPr="00052906">
        <w:rPr>
          <w:sz w:val="22"/>
          <w:szCs w:val="22"/>
        </w:rPr>
        <w:t>ormáln</w:t>
      </w:r>
      <w:r>
        <w:rPr>
          <w:sz w:val="22"/>
          <w:szCs w:val="22"/>
        </w:rPr>
        <w:t xml:space="preserve">ej správnosti </w:t>
      </w:r>
      <w:proofErr w:type="spellStart"/>
      <w:r>
        <w:rPr>
          <w:sz w:val="22"/>
          <w:szCs w:val="22"/>
        </w:rPr>
        <w:t>ŽoNFP</w:t>
      </w:r>
      <w:proofErr w:type="spellEnd"/>
      <w:r>
        <w:rPr>
          <w:sz w:val="22"/>
          <w:szCs w:val="22"/>
        </w:rPr>
        <w:t xml:space="preserve"> </w:t>
      </w:r>
      <w:r w:rsidRPr="00052906">
        <w:rPr>
          <w:sz w:val="22"/>
          <w:szCs w:val="22"/>
        </w:rPr>
        <w:t xml:space="preserve">je </w:t>
      </w:r>
      <w:r>
        <w:rPr>
          <w:sz w:val="22"/>
          <w:szCs w:val="22"/>
        </w:rPr>
        <w:t xml:space="preserve">overenie: </w:t>
      </w:r>
    </w:p>
    <w:p w:rsidR="00641CDC" w:rsidRPr="00052906" w:rsidRDefault="00641CDC" w:rsidP="00641CDC">
      <w:pPr>
        <w:widowControl/>
        <w:numPr>
          <w:ilvl w:val="0"/>
          <w:numId w:val="10"/>
        </w:numPr>
        <w:adjustRightInd/>
        <w:spacing w:line="240" w:lineRule="auto"/>
        <w:textAlignment w:val="auto"/>
        <w:rPr>
          <w:sz w:val="22"/>
          <w:szCs w:val="22"/>
        </w:rPr>
      </w:pPr>
      <w:r>
        <w:rPr>
          <w:sz w:val="22"/>
          <w:szCs w:val="22"/>
        </w:rPr>
        <w:t xml:space="preserve">splnenia kritérií </w:t>
      </w:r>
      <w:r w:rsidRPr="00052906">
        <w:rPr>
          <w:sz w:val="22"/>
          <w:szCs w:val="22"/>
        </w:rPr>
        <w:t xml:space="preserve">úplnosti </w:t>
      </w:r>
      <w:r>
        <w:rPr>
          <w:sz w:val="22"/>
          <w:szCs w:val="22"/>
        </w:rPr>
        <w:t xml:space="preserve">zaregistrovaných </w:t>
      </w:r>
      <w:proofErr w:type="spellStart"/>
      <w:r>
        <w:rPr>
          <w:sz w:val="22"/>
          <w:szCs w:val="22"/>
        </w:rPr>
        <w:t>Žo</w:t>
      </w:r>
      <w:r w:rsidRPr="00052906">
        <w:rPr>
          <w:sz w:val="22"/>
          <w:szCs w:val="22"/>
        </w:rPr>
        <w:t>NFP</w:t>
      </w:r>
      <w:proofErr w:type="spellEnd"/>
    </w:p>
    <w:p w:rsidR="00641CDC" w:rsidRPr="00FA0E20" w:rsidRDefault="00641CDC" w:rsidP="00641CDC">
      <w:pPr>
        <w:widowControl/>
        <w:numPr>
          <w:ilvl w:val="0"/>
          <w:numId w:val="10"/>
        </w:numPr>
        <w:adjustRightInd/>
        <w:spacing w:line="240" w:lineRule="auto"/>
        <w:textAlignment w:val="auto"/>
        <w:rPr>
          <w:b/>
          <w:color w:val="000000"/>
          <w:sz w:val="22"/>
          <w:szCs w:val="22"/>
        </w:rPr>
      </w:pPr>
      <w:r w:rsidRPr="00FA0E20">
        <w:rPr>
          <w:color w:val="000000"/>
          <w:sz w:val="22"/>
          <w:szCs w:val="22"/>
        </w:rPr>
        <w:t xml:space="preserve">splnenia kritérií oprávnenosti zaregistrovaných </w:t>
      </w:r>
      <w:proofErr w:type="spellStart"/>
      <w:r w:rsidRPr="00FA0E20">
        <w:rPr>
          <w:color w:val="000000"/>
          <w:sz w:val="22"/>
          <w:szCs w:val="22"/>
        </w:rPr>
        <w:t>ŽoNFP</w:t>
      </w:r>
      <w:proofErr w:type="spellEnd"/>
      <w:r w:rsidRPr="00FA0E20">
        <w:rPr>
          <w:color w:val="000000"/>
          <w:sz w:val="22"/>
          <w:szCs w:val="22"/>
        </w:rPr>
        <w:t xml:space="preserve"> </w:t>
      </w:r>
    </w:p>
    <w:p w:rsidR="00641CDC" w:rsidRPr="00052906" w:rsidRDefault="00641CDC" w:rsidP="00641CDC">
      <w:pPr>
        <w:widowControl/>
        <w:adjustRightInd/>
        <w:spacing w:line="240" w:lineRule="auto"/>
        <w:textAlignment w:val="auto"/>
        <w:rPr>
          <w:sz w:val="22"/>
          <w:szCs w:val="22"/>
        </w:rPr>
      </w:pPr>
    </w:p>
    <w:p w:rsidR="00641CDC" w:rsidRDefault="00641CDC" w:rsidP="00641CDC">
      <w:pPr>
        <w:widowControl/>
        <w:numPr>
          <w:ilvl w:val="0"/>
          <w:numId w:val="11"/>
        </w:numPr>
        <w:tabs>
          <w:tab w:val="clear" w:pos="720"/>
          <w:tab w:val="num" w:pos="360"/>
        </w:tabs>
        <w:adjustRightInd/>
        <w:spacing w:line="240" w:lineRule="auto"/>
        <w:ind w:left="360"/>
        <w:textAlignment w:val="auto"/>
        <w:rPr>
          <w:sz w:val="22"/>
          <w:szCs w:val="22"/>
        </w:rPr>
      </w:pPr>
      <w:r w:rsidRPr="00052906">
        <w:rPr>
          <w:sz w:val="22"/>
          <w:szCs w:val="22"/>
        </w:rPr>
        <w:t xml:space="preserve">Overenie </w:t>
      </w:r>
      <w:r>
        <w:rPr>
          <w:sz w:val="22"/>
          <w:szCs w:val="22"/>
        </w:rPr>
        <w:t xml:space="preserve">splnenia kritérií </w:t>
      </w:r>
      <w:r w:rsidRPr="00052906">
        <w:rPr>
          <w:sz w:val="22"/>
          <w:szCs w:val="22"/>
        </w:rPr>
        <w:t xml:space="preserve">úplnosti </w:t>
      </w:r>
      <w:r>
        <w:rPr>
          <w:sz w:val="22"/>
          <w:szCs w:val="22"/>
        </w:rPr>
        <w:t xml:space="preserve">zaregistrovaných </w:t>
      </w:r>
      <w:proofErr w:type="spellStart"/>
      <w:r>
        <w:rPr>
          <w:sz w:val="22"/>
          <w:szCs w:val="22"/>
        </w:rPr>
        <w:t>Žo</w:t>
      </w:r>
      <w:r w:rsidRPr="00052906">
        <w:rPr>
          <w:sz w:val="22"/>
          <w:szCs w:val="22"/>
        </w:rPr>
        <w:t>NFP</w:t>
      </w:r>
      <w:proofErr w:type="spellEnd"/>
      <w:r w:rsidRPr="00052906">
        <w:rPr>
          <w:sz w:val="22"/>
          <w:szCs w:val="22"/>
        </w:rPr>
        <w:t xml:space="preserve"> </w:t>
      </w:r>
    </w:p>
    <w:p w:rsidR="00641CDC" w:rsidRPr="00B23554" w:rsidRDefault="00641CDC" w:rsidP="00641CDC">
      <w:pPr>
        <w:widowControl/>
        <w:adjustRightInd/>
        <w:spacing w:line="240" w:lineRule="auto"/>
        <w:ind w:left="360"/>
        <w:textAlignment w:val="auto"/>
        <w:rPr>
          <w:bCs/>
          <w:sz w:val="22"/>
          <w:szCs w:val="22"/>
        </w:rPr>
      </w:pPr>
      <w:r w:rsidRPr="00052906">
        <w:rPr>
          <w:sz w:val="22"/>
          <w:szCs w:val="22"/>
        </w:rPr>
        <w:t xml:space="preserve">V prípade, ak </w:t>
      </w:r>
      <w:proofErr w:type="spellStart"/>
      <w:r>
        <w:rPr>
          <w:sz w:val="22"/>
          <w:szCs w:val="22"/>
        </w:rPr>
        <w:t>ŽoNFP</w:t>
      </w:r>
      <w:proofErr w:type="spellEnd"/>
      <w:r w:rsidRPr="00052906">
        <w:rPr>
          <w:sz w:val="22"/>
          <w:szCs w:val="22"/>
        </w:rPr>
        <w:t xml:space="preserve"> nespĺňa požadované formálne náležitosti, je vykonávateľ povinný vyzvať žiadateľa na doplnenie chýbajúcich náležitostí</w:t>
      </w:r>
      <w:r>
        <w:rPr>
          <w:sz w:val="22"/>
          <w:szCs w:val="22"/>
        </w:rPr>
        <w:t>,</w:t>
      </w:r>
      <w:r w:rsidRPr="00052906">
        <w:rPr>
          <w:rFonts w:ascii="Arial" w:hAnsi="Arial" w:cs="Arial"/>
          <w:sz w:val="20"/>
          <w:szCs w:val="20"/>
        </w:rPr>
        <w:t xml:space="preserve"> </w:t>
      </w:r>
      <w:r w:rsidRPr="00052906">
        <w:rPr>
          <w:sz w:val="22"/>
          <w:szCs w:val="22"/>
        </w:rPr>
        <w:t xml:space="preserve">a to zaslaním písomnej Výzvy na doplnenie </w:t>
      </w:r>
      <w:r w:rsidRPr="00436AC4">
        <w:rPr>
          <w:sz w:val="22"/>
          <w:szCs w:val="22"/>
        </w:rPr>
        <w:t xml:space="preserve">chýbajúcich náležitostí </w:t>
      </w:r>
      <w:proofErr w:type="spellStart"/>
      <w:r w:rsidRPr="00436AC4">
        <w:rPr>
          <w:sz w:val="22"/>
          <w:szCs w:val="22"/>
        </w:rPr>
        <w:t>ŽoNFP</w:t>
      </w:r>
      <w:proofErr w:type="spellEnd"/>
      <w:r w:rsidRPr="00436AC4">
        <w:rPr>
          <w:sz w:val="22"/>
          <w:szCs w:val="22"/>
        </w:rPr>
        <w:t xml:space="preserve">. </w:t>
      </w:r>
      <w:r w:rsidRPr="00436AC4">
        <w:rPr>
          <w:b/>
          <w:sz w:val="22"/>
          <w:szCs w:val="22"/>
        </w:rPr>
        <w:t>Umožnenie nápravy sa vzťahuje</w:t>
      </w:r>
      <w:r w:rsidRPr="009E531E">
        <w:rPr>
          <w:b/>
          <w:sz w:val="22"/>
          <w:szCs w:val="22"/>
        </w:rPr>
        <w:t xml:space="preserve"> výlučne na formálne náležitosti, ktorých overenie je predmetom overenia kritérií úplnosti </w:t>
      </w:r>
      <w:proofErr w:type="spellStart"/>
      <w:r w:rsidRPr="009E531E">
        <w:rPr>
          <w:b/>
          <w:sz w:val="22"/>
          <w:szCs w:val="22"/>
        </w:rPr>
        <w:t>ŽoNFP</w:t>
      </w:r>
      <w:proofErr w:type="spellEnd"/>
      <w:r w:rsidRPr="00B23554">
        <w:rPr>
          <w:sz w:val="22"/>
          <w:szCs w:val="22"/>
        </w:rPr>
        <w:t xml:space="preserve">. </w:t>
      </w:r>
      <w:r w:rsidRPr="00B23554">
        <w:rPr>
          <w:bCs/>
          <w:sz w:val="22"/>
          <w:szCs w:val="22"/>
        </w:rPr>
        <w:t>Možnosť doplnenia chýbajúcich náležitostí</w:t>
      </w:r>
      <w:r w:rsidRPr="00B23554">
        <w:rPr>
          <w:sz w:val="22"/>
          <w:szCs w:val="22"/>
        </w:rPr>
        <w:t xml:space="preserve"> </w:t>
      </w:r>
      <w:r w:rsidRPr="00B23554">
        <w:rPr>
          <w:bCs/>
          <w:sz w:val="22"/>
          <w:szCs w:val="22"/>
        </w:rPr>
        <w:t>musí byť použitá pre všetkých žiadateľov rovnako.</w:t>
      </w:r>
    </w:p>
    <w:p w:rsidR="00641CDC" w:rsidRPr="00616EFA" w:rsidRDefault="00641CDC" w:rsidP="00641CDC">
      <w:pPr>
        <w:widowControl/>
        <w:adjustRightInd/>
        <w:spacing w:line="240" w:lineRule="auto"/>
        <w:ind w:left="360"/>
        <w:textAlignment w:val="auto"/>
        <w:rPr>
          <w:sz w:val="22"/>
          <w:szCs w:val="22"/>
        </w:rPr>
      </w:pPr>
      <w:r w:rsidRPr="005E3FC4">
        <w:rPr>
          <w:b/>
          <w:sz w:val="22"/>
          <w:szCs w:val="22"/>
        </w:rPr>
        <w:t xml:space="preserve">Možnosť doplnenia formálnych náležitostí sa netýka </w:t>
      </w:r>
      <w:r w:rsidR="002620D9">
        <w:rPr>
          <w:b/>
          <w:sz w:val="22"/>
          <w:szCs w:val="22"/>
        </w:rPr>
        <w:t xml:space="preserve">údajov uvedených vo </w:t>
      </w:r>
      <w:r w:rsidR="003A5C38" w:rsidRPr="005E3FC4">
        <w:rPr>
          <w:b/>
          <w:sz w:val="22"/>
          <w:szCs w:val="22"/>
        </w:rPr>
        <w:t>formulár</w:t>
      </w:r>
      <w:r w:rsidR="002620D9">
        <w:rPr>
          <w:b/>
          <w:sz w:val="22"/>
          <w:szCs w:val="22"/>
        </w:rPr>
        <w:t>i</w:t>
      </w:r>
      <w:r w:rsidR="003A5C38" w:rsidRPr="005E3FC4">
        <w:rPr>
          <w:b/>
          <w:sz w:val="22"/>
          <w:szCs w:val="22"/>
        </w:rPr>
        <w:t xml:space="preserve"> žiadosti o NFP, ako aj </w:t>
      </w:r>
      <w:r w:rsidRPr="005E3FC4">
        <w:rPr>
          <w:b/>
          <w:sz w:val="22"/>
          <w:szCs w:val="22"/>
        </w:rPr>
        <w:t xml:space="preserve">povinnej prílohy </w:t>
      </w:r>
      <w:proofErr w:type="spellStart"/>
      <w:r w:rsidRPr="005E3FC4">
        <w:rPr>
          <w:b/>
          <w:sz w:val="22"/>
          <w:szCs w:val="22"/>
        </w:rPr>
        <w:t>ŽoNFP</w:t>
      </w:r>
      <w:proofErr w:type="spellEnd"/>
      <w:r w:rsidR="00EF3297" w:rsidRPr="005E3FC4">
        <w:rPr>
          <w:b/>
          <w:sz w:val="22"/>
          <w:szCs w:val="22"/>
        </w:rPr>
        <w:t xml:space="preserve"> č. 1, </w:t>
      </w:r>
      <w:r w:rsidR="003A5C38" w:rsidRPr="005E3FC4">
        <w:rPr>
          <w:b/>
          <w:sz w:val="22"/>
          <w:szCs w:val="22"/>
        </w:rPr>
        <w:t xml:space="preserve">č. 2, </w:t>
      </w:r>
      <w:r w:rsidR="00EF3297" w:rsidRPr="005E3FC4">
        <w:rPr>
          <w:b/>
          <w:sz w:val="22"/>
          <w:szCs w:val="22"/>
        </w:rPr>
        <w:t>č. </w:t>
      </w:r>
      <w:r w:rsidR="00566751" w:rsidRPr="005E3FC4">
        <w:rPr>
          <w:b/>
          <w:sz w:val="22"/>
          <w:szCs w:val="22"/>
        </w:rPr>
        <w:t>4</w:t>
      </w:r>
      <w:r w:rsidR="00C75797" w:rsidRPr="005E3FC4">
        <w:rPr>
          <w:b/>
          <w:sz w:val="22"/>
          <w:szCs w:val="22"/>
        </w:rPr>
        <w:t xml:space="preserve">, </w:t>
      </w:r>
      <w:r w:rsidR="00EF3297" w:rsidRPr="005E3FC4">
        <w:rPr>
          <w:b/>
          <w:sz w:val="22"/>
          <w:szCs w:val="22"/>
        </w:rPr>
        <w:t xml:space="preserve">č. </w:t>
      </w:r>
      <w:r w:rsidR="00566751" w:rsidRPr="005E3FC4">
        <w:rPr>
          <w:b/>
          <w:sz w:val="22"/>
          <w:szCs w:val="22"/>
        </w:rPr>
        <w:t>5</w:t>
      </w:r>
      <w:r w:rsidR="00E625ED">
        <w:rPr>
          <w:b/>
          <w:sz w:val="22"/>
          <w:szCs w:val="22"/>
        </w:rPr>
        <w:t>,</w:t>
      </w:r>
      <w:r w:rsidR="00C75797" w:rsidRPr="005E3FC4">
        <w:rPr>
          <w:b/>
          <w:sz w:val="22"/>
          <w:szCs w:val="22"/>
        </w:rPr>
        <w:t xml:space="preserve"> č.</w:t>
      </w:r>
      <w:r w:rsidR="00E625ED">
        <w:rPr>
          <w:b/>
          <w:sz w:val="22"/>
          <w:szCs w:val="22"/>
        </w:rPr>
        <w:t xml:space="preserve"> </w:t>
      </w:r>
      <w:r w:rsidR="00566751" w:rsidRPr="005E3FC4">
        <w:rPr>
          <w:b/>
          <w:sz w:val="22"/>
          <w:szCs w:val="22"/>
        </w:rPr>
        <w:t>6</w:t>
      </w:r>
      <w:r w:rsidR="00EF3297" w:rsidRPr="005E3FC4">
        <w:rPr>
          <w:b/>
          <w:sz w:val="22"/>
          <w:szCs w:val="22"/>
        </w:rPr>
        <w:t>.</w:t>
      </w:r>
      <w:r w:rsidR="00EF3297">
        <w:rPr>
          <w:sz w:val="22"/>
          <w:szCs w:val="22"/>
        </w:rPr>
        <w:t xml:space="preserve"> </w:t>
      </w:r>
      <w:r w:rsidRPr="000B750F">
        <w:rPr>
          <w:sz w:val="22"/>
          <w:szCs w:val="22"/>
        </w:rPr>
        <w:t xml:space="preserve">V prípade využitia možnosti doplnenia chýbajúcich formálnych náležitostí musia byť všetky prílohy, kde bola táto možnosť využitá, vystavené najneskôr do dátumu predloženia </w:t>
      </w:r>
      <w:proofErr w:type="spellStart"/>
      <w:r w:rsidRPr="000B750F">
        <w:rPr>
          <w:sz w:val="22"/>
          <w:szCs w:val="22"/>
        </w:rPr>
        <w:t>ŽoNFP</w:t>
      </w:r>
      <w:proofErr w:type="spellEnd"/>
      <w:r w:rsidRPr="000B750F">
        <w:rPr>
          <w:sz w:val="22"/>
          <w:szCs w:val="22"/>
        </w:rPr>
        <w:t>.</w:t>
      </w:r>
    </w:p>
    <w:p w:rsidR="00641CDC" w:rsidRDefault="006C430E" w:rsidP="00641CDC">
      <w:pPr>
        <w:widowControl/>
        <w:adjustRightInd/>
        <w:spacing w:line="240" w:lineRule="auto"/>
        <w:ind w:left="360"/>
        <w:textAlignment w:val="auto"/>
        <w:rPr>
          <w:sz w:val="22"/>
          <w:szCs w:val="22"/>
        </w:rPr>
      </w:pPr>
      <w:r w:rsidRPr="009A5924">
        <w:rPr>
          <w:bCs/>
          <w:sz w:val="22"/>
          <w:szCs w:val="22"/>
        </w:rPr>
        <w:t xml:space="preserve">Chýbajúce náležitosti </w:t>
      </w:r>
      <w:proofErr w:type="spellStart"/>
      <w:r>
        <w:rPr>
          <w:bCs/>
          <w:sz w:val="22"/>
          <w:szCs w:val="22"/>
        </w:rPr>
        <w:t>Žo</w:t>
      </w:r>
      <w:r w:rsidRPr="009A5924">
        <w:rPr>
          <w:bCs/>
          <w:sz w:val="22"/>
          <w:szCs w:val="22"/>
        </w:rPr>
        <w:t>NFP</w:t>
      </w:r>
      <w:proofErr w:type="spellEnd"/>
      <w:r w:rsidRPr="009A5924">
        <w:rPr>
          <w:bCs/>
          <w:sz w:val="22"/>
          <w:szCs w:val="22"/>
        </w:rPr>
        <w:t xml:space="preserve"> je možné </w:t>
      </w:r>
      <w:r w:rsidRPr="005E3FC4">
        <w:rPr>
          <w:b/>
          <w:bCs/>
          <w:sz w:val="22"/>
          <w:szCs w:val="22"/>
        </w:rPr>
        <w:t>doplniť v termíne do 8 dní od doručenia výzvy na doplnenie</w:t>
      </w:r>
      <w:r w:rsidRPr="009A5924">
        <w:rPr>
          <w:bCs/>
          <w:sz w:val="22"/>
          <w:szCs w:val="22"/>
        </w:rPr>
        <w:t xml:space="preserve"> chýbajúcich náležitostí žiadosti o NFP. V prípade osobného doručenia je rozhodujúci termín fyzického doručenia, v prípade zasielania poštou alebo kuriérom je rozhodujúci termín odoslania chýbajúcich náležitostí na takúto prepravu.</w:t>
      </w:r>
      <w:r>
        <w:rPr>
          <w:bCs/>
          <w:sz w:val="22"/>
          <w:szCs w:val="22"/>
        </w:rPr>
        <w:t xml:space="preserve"> </w:t>
      </w:r>
      <w:r w:rsidRPr="00B83A3D">
        <w:rPr>
          <w:sz w:val="22"/>
          <w:szCs w:val="22"/>
        </w:rPr>
        <w:t>V prípade, že žiadateľ v</w:t>
      </w:r>
      <w:r>
        <w:rPr>
          <w:sz w:val="22"/>
          <w:szCs w:val="22"/>
        </w:rPr>
        <w:t> </w:t>
      </w:r>
      <w:r w:rsidRPr="00B83A3D">
        <w:rPr>
          <w:sz w:val="22"/>
          <w:szCs w:val="22"/>
        </w:rPr>
        <w:t xml:space="preserve">stanovenej lehote taxatívne určené chýbajúce náležitosti nedoplní, je </w:t>
      </w:r>
      <w:proofErr w:type="spellStart"/>
      <w:r>
        <w:rPr>
          <w:sz w:val="22"/>
          <w:szCs w:val="22"/>
        </w:rPr>
        <w:t>ŽoNFP</w:t>
      </w:r>
      <w:proofErr w:type="spellEnd"/>
      <w:r w:rsidRPr="00B83A3D">
        <w:rPr>
          <w:sz w:val="22"/>
          <w:szCs w:val="22"/>
        </w:rPr>
        <w:t xml:space="preserve"> z ďalšieho procesu hodnotenia </w:t>
      </w:r>
      <w:r w:rsidRPr="009A5924">
        <w:rPr>
          <w:b/>
          <w:sz w:val="22"/>
          <w:szCs w:val="22"/>
        </w:rPr>
        <w:t>vylúčená</w:t>
      </w:r>
      <w:r w:rsidRPr="00B83A3D">
        <w:rPr>
          <w:sz w:val="22"/>
          <w:szCs w:val="22"/>
        </w:rPr>
        <w:t xml:space="preserve"> z dôvodu nesplnenia výzvou stanovených formálnych náležitostí</w:t>
      </w:r>
      <w:r w:rsidR="00641CDC" w:rsidRPr="00B83A3D">
        <w:rPr>
          <w:sz w:val="22"/>
          <w:szCs w:val="22"/>
        </w:rPr>
        <w:t>.</w:t>
      </w:r>
      <w:r>
        <w:rPr>
          <w:sz w:val="22"/>
          <w:szCs w:val="22"/>
        </w:rPr>
        <w:t xml:space="preserve"> </w:t>
      </w:r>
    </w:p>
    <w:p w:rsidR="00641CDC" w:rsidRDefault="00641CDC" w:rsidP="00641CDC">
      <w:pPr>
        <w:widowControl/>
        <w:adjustRightInd/>
        <w:spacing w:line="240" w:lineRule="auto"/>
        <w:ind w:left="360"/>
        <w:textAlignment w:val="auto"/>
        <w:rPr>
          <w:sz w:val="22"/>
          <w:szCs w:val="22"/>
        </w:rPr>
      </w:pPr>
    </w:p>
    <w:p w:rsidR="00641CDC" w:rsidRPr="00052906" w:rsidRDefault="00641CDC" w:rsidP="00641CDC">
      <w:pPr>
        <w:widowControl/>
        <w:numPr>
          <w:ilvl w:val="0"/>
          <w:numId w:val="11"/>
        </w:numPr>
        <w:tabs>
          <w:tab w:val="clear" w:pos="720"/>
          <w:tab w:val="num" w:pos="360"/>
        </w:tabs>
        <w:adjustRightInd/>
        <w:spacing w:line="240" w:lineRule="auto"/>
        <w:ind w:left="360"/>
        <w:textAlignment w:val="auto"/>
        <w:rPr>
          <w:sz w:val="22"/>
          <w:szCs w:val="22"/>
        </w:rPr>
      </w:pPr>
      <w:r w:rsidRPr="00052906">
        <w:rPr>
          <w:sz w:val="22"/>
          <w:szCs w:val="22"/>
        </w:rPr>
        <w:t>Kontrola splnenia kritérií oprávnenosti</w:t>
      </w:r>
      <w:r>
        <w:rPr>
          <w:sz w:val="22"/>
          <w:szCs w:val="22"/>
        </w:rPr>
        <w:t xml:space="preserve"> zaregistrovaných </w:t>
      </w:r>
      <w:proofErr w:type="spellStart"/>
      <w:r>
        <w:rPr>
          <w:sz w:val="22"/>
          <w:szCs w:val="22"/>
        </w:rPr>
        <w:t>ŽoNFP</w:t>
      </w:r>
      <w:proofErr w:type="spellEnd"/>
      <w:r>
        <w:rPr>
          <w:sz w:val="22"/>
          <w:szCs w:val="22"/>
        </w:rPr>
        <w:t>:</w:t>
      </w:r>
    </w:p>
    <w:p w:rsidR="00641CDC" w:rsidRPr="00052906" w:rsidRDefault="00641CDC" w:rsidP="00641CDC">
      <w:pPr>
        <w:widowControl/>
        <w:adjustRightInd/>
        <w:spacing w:line="240" w:lineRule="auto"/>
        <w:ind w:left="360"/>
        <w:textAlignment w:val="auto"/>
        <w:rPr>
          <w:sz w:val="22"/>
          <w:szCs w:val="22"/>
        </w:rPr>
      </w:pPr>
      <w:r w:rsidRPr="00052906">
        <w:rPr>
          <w:sz w:val="22"/>
          <w:szCs w:val="22"/>
        </w:rPr>
        <w:t xml:space="preserve">V prípade, ak </w:t>
      </w:r>
      <w:proofErr w:type="spellStart"/>
      <w:r>
        <w:rPr>
          <w:sz w:val="22"/>
          <w:szCs w:val="22"/>
        </w:rPr>
        <w:t>ŽoNFP</w:t>
      </w:r>
      <w:proofErr w:type="spellEnd"/>
      <w:r w:rsidRPr="00052906">
        <w:rPr>
          <w:sz w:val="22"/>
          <w:szCs w:val="22"/>
        </w:rPr>
        <w:t xml:space="preserve"> nespĺňa minimálne jedno z kritérií </w:t>
      </w:r>
      <w:r w:rsidRPr="00C53C19">
        <w:rPr>
          <w:sz w:val="22"/>
          <w:szCs w:val="22"/>
        </w:rPr>
        <w:t>oprávnenosti (oprávnené právne formy žiadateľov, miesta realizácie, maximálne trvanie projektu, maximálna</w:t>
      </w:r>
      <w:r>
        <w:rPr>
          <w:sz w:val="22"/>
          <w:szCs w:val="22"/>
        </w:rPr>
        <w:t xml:space="preserve"> a </w:t>
      </w:r>
      <w:r w:rsidRPr="00C53C19">
        <w:rPr>
          <w:sz w:val="22"/>
          <w:szCs w:val="22"/>
        </w:rPr>
        <w:t xml:space="preserve">minimálna suma </w:t>
      </w:r>
      <w:proofErr w:type="spellStart"/>
      <w:r w:rsidRPr="00C53C19">
        <w:rPr>
          <w:sz w:val="22"/>
          <w:szCs w:val="22"/>
        </w:rPr>
        <w:t>ŽoNFP</w:t>
      </w:r>
      <w:proofErr w:type="spellEnd"/>
      <w:r w:rsidRPr="00C53C19">
        <w:rPr>
          <w:sz w:val="22"/>
          <w:szCs w:val="22"/>
        </w:rPr>
        <w:t>, miera spolufinancovania</w:t>
      </w:r>
      <w:r>
        <w:rPr>
          <w:sz w:val="22"/>
          <w:szCs w:val="22"/>
        </w:rPr>
        <w:t>)</w:t>
      </w:r>
      <w:r w:rsidRPr="00C53C19">
        <w:rPr>
          <w:sz w:val="22"/>
          <w:szCs w:val="22"/>
        </w:rPr>
        <w:t>, je z ďalšieho procesu schvaľovania</w:t>
      </w:r>
      <w:r w:rsidRPr="00052906">
        <w:rPr>
          <w:sz w:val="22"/>
          <w:szCs w:val="22"/>
        </w:rPr>
        <w:t xml:space="preserve"> vylúčená</w:t>
      </w:r>
    </w:p>
    <w:p w:rsidR="00641CDC" w:rsidRPr="00052906" w:rsidRDefault="00641CDC" w:rsidP="00641CDC">
      <w:pPr>
        <w:widowControl/>
        <w:adjustRightInd/>
        <w:spacing w:line="240" w:lineRule="auto"/>
        <w:ind w:left="360"/>
        <w:textAlignment w:val="auto"/>
        <w:rPr>
          <w:sz w:val="22"/>
          <w:szCs w:val="22"/>
        </w:rPr>
      </w:pPr>
    </w:p>
    <w:p w:rsidR="0095279E" w:rsidRDefault="009C4914">
      <w:pPr>
        <w:widowControl/>
        <w:adjustRightInd/>
        <w:spacing w:line="240" w:lineRule="auto"/>
        <w:textAlignment w:val="auto"/>
        <w:rPr>
          <w:sz w:val="22"/>
          <w:szCs w:val="22"/>
        </w:rPr>
      </w:pPr>
      <w:r>
        <w:rPr>
          <w:sz w:val="22"/>
          <w:szCs w:val="22"/>
        </w:rPr>
        <w:t xml:space="preserve">Vykonávateľ zabezpečí evidenciu výsledkov kontroly formálnej správnosti v ITMS, prostredníctvom ktorého si žiadateľ môže overiť aktuálny stav </w:t>
      </w:r>
      <w:proofErr w:type="spellStart"/>
      <w:r>
        <w:rPr>
          <w:sz w:val="22"/>
          <w:szCs w:val="22"/>
        </w:rPr>
        <w:t>ŽoNFP</w:t>
      </w:r>
      <w:proofErr w:type="spellEnd"/>
      <w:r>
        <w:rPr>
          <w:sz w:val="22"/>
          <w:szCs w:val="22"/>
        </w:rPr>
        <w:t xml:space="preserve">. </w:t>
      </w:r>
    </w:p>
    <w:p w:rsidR="0095279E" w:rsidRDefault="0095279E">
      <w:pPr>
        <w:widowControl/>
        <w:adjustRightInd/>
        <w:spacing w:line="240" w:lineRule="auto"/>
        <w:textAlignment w:val="auto"/>
        <w:rPr>
          <w:sz w:val="22"/>
          <w:szCs w:val="22"/>
        </w:rPr>
      </w:pPr>
    </w:p>
    <w:p w:rsidR="0095279E" w:rsidRDefault="003052BE">
      <w:pPr>
        <w:widowControl/>
        <w:adjustRightInd/>
        <w:spacing w:line="240" w:lineRule="auto"/>
        <w:textAlignment w:val="auto"/>
        <w:rPr>
          <w:sz w:val="22"/>
          <w:szCs w:val="22"/>
        </w:rPr>
      </w:pPr>
      <w:r>
        <w:rPr>
          <w:sz w:val="22"/>
          <w:szCs w:val="22"/>
        </w:rPr>
        <w:t xml:space="preserve">Vykonávateľ </w:t>
      </w:r>
      <w:r w:rsidR="009C4914">
        <w:rPr>
          <w:sz w:val="22"/>
          <w:szCs w:val="22"/>
        </w:rPr>
        <w:t xml:space="preserve">zároveň </w:t>
      </w:r>
      <w:r w:rsidR="00926FD8">
        <w:rPr>
          <w:sz w:val="22"/>
          <w:szCs w:val="22"/>
        </w:rPr>
        <w:t xml:space="preserve">po ukončení kontroly formálnej správnosti </w:t>
      </w:r>
      <w:r w:rsidR="009C4914">
        <w:rPr>
          <w:sz w:val="22"/>
          <w:szCs w:val="22"/>
        </w:rPr>
        <w:t xml:space="preserve">zasiela </w:t>
      </w:r>
      <w:r w:rsidR="00926FD8">
        <w:rPr>
          <w:sz w:val="22"/>
          <w:szCs w:val="22"/>
        </w:rPr>
        <w:t>žiadateľo</w:t>
      </w:r>
      <w:r w:rsidR="009C4914">
        <w:rPr>
          <w:sz w:val="22"/>
          <w:szCs w:val="22"/>
        </w:rPr>
        <w:t xml:space="preserve">m, ktorých </w:t>
      </w:r>
      <w:proofErr w:type="spellStart"/>
      <w:r w:rsidR="009C4914">
        <w:rPr>
          <w:sz w:val="22"/>
          <w:szCs w:val="22"/>
        </w:rPr>
        <w:t>ŽoNFP</w:t>
      </w:r>
      <w:proofErr w:type="spellEnd"/>
      <w:r w:rsidR="009C4914">
        <w:rPr>
          <w:sz w:val="22"/>
          <w:szCs w:val="22"/>
        </w:rPr>
        <w:t xml:space="preserve"> nevyhoveli kritériám formálnej správnosti </w:t>
      </w:r>
      <w:proofErr w:type="spellStart"/>
      <w:r w:rsidR="009C4914">
        <w:rPr>
          <w:sz w:val="22"/>
          <w:szCs w:val="22"/>
        </w:rPr>
        <w:t>ŽoNFP</w:t>
      </w:r>
      <w:proofErr w:type="spellEnd"/>
      <w:r w:rsidR="009C4914">
        <w:rPr>
          <w:sz w:val="22"/>
          <w:szCs w:val="22"/>
        </w:rPr>
        <w:t xml:space="preserve"> </w:t>
      </w:r>
      <w:r w:rsidR="00926FD8">
        <w:rPr>
          <w:sz w:val="22"/>
          <w:szCs w:val="22"/>
        </w:rPr>
        <w:t xml:space="preserve">rozhodnutia o neschválení </w:t>
      </w:r>
      <w:proofErr w:type="spellStart"/>
      <w:r w:rsidR="007A4560" w:rsidRPr="007A4560">
        <w:rPr>
          <w:sz w:val="22"/>
          <w:szCs w:val="22"/>
        </w:rPr>
        <w:t>ŽoNFP</w:t>
      </w:r>
      <w:proofErr w:type="spellEnd"/>
      <w:r w:rsidR="007A4560" w:rsidRPr="007A4560">
        <w:rPr>
          <w:sz w:val="22"/>
          <w:szCs w:val="22"/>
        </w:rPr>
        <w:t xml:space="preserve"> </w:t>
      </w:r>
      <w:r w:rsidR="00926FD8">
        <w:rPr>
          <w:sz w:val="22"/>
          <w:szCs w:val="22"/>
        </w:rPr>
        <w:t>(vrátane dôvodo</w:t>
      </w:r>
      <w:r w:rsidR="009C4914">
        <w:rPr>
          <w:sz w:val="22"/>
          <w:szCs w:val="22"/>
        </w:rPr>
        <w:t>v).</w:t>
      </w:r>
    </w:p>
    <w:p w:rsidR="0095279E" w:rsidRDefault="0095279E">
      <w:pPr>
        <w:widowControl/>
        <w:adjustRightInd/>
        <w:spacing w:line="240" w:lineRule="auto"/>
        <w:textAlignment w:val="auto"/>
        <w:rPr>
          <w:sz w:val="22"/>
          <w:szCs w:val="22"/>
        </w:rPr>
      </w:pPr>
    </w:p>
    <w:p w:rsidR="002620D9" w:rsidRDefault="002620D9" w:rsidP="00641CDC">
      <w:pPr>
        <w:widowControl/>
        <w:adjustRightInd/>
        <w:spacing w:line="240" w:lineRule="auto"/>
        <w:textAlignment w:val="auto"/>
        <w:rPr>
          <w:sz w:val="22"/>
          <w:szCs w:val="22"/>
        </w:rPr>
      </w:pPr>
    </w:p>
    <w:p w:rsidR="00641CDC" w:rsidRPr="005C22BB" w:rsidRDefault="00641CDC" w:rsidP="00641CDC">
      <w:pPr>
        <w:pStyle w:val="Nadpis2"/>
        <w:rPr>
          <w:rFonts w:eastAsia="Arial Unicode MS"/>
        </w:rPr>
      </w:pPr>
      <w:bookmarkStart w:id="163" w:name="_Toc217467403"/>
      <w:bookmarkStart w:id="164" w:name="_Toc245692059"/>
      <w:r w:rsidRPr="005C22BB">
        <w:rPr>
          <w:rFonts w:eastAsia="Arial Unicode MS"/>
        </w:rPr>
        <w:t xml:space="preserve">Odborné hodnotenie </w:t>
      </w:r>
      <w:proofErr w:type="spellStart"/>
      <w:r w:rsidRPr="005C22BB">
        <w:rPr>
          <w:rFonts w:eastAsia="Arial Unicode MS"/>
        </w:rPr>
        <w:t>ŽoNFP</w:t>
      </w:r>
      <w:bookmarkEnd w:id="163"/>
      <w:bookmarkEnd w:id="164"/>
      <w:proofErr w:type="spellEnd"/>
    </w:p>
    <w:p w:rsidR="00641CDC" w:rsidRPr="000855CE" w:rsidRDefault="00641CDC" w:rsidP="00641CDC">
      <w:pPr>
        <w:widowControl/>
        <w:tabs>
          <w:tab w:val="num" w:pos="360"/>
        </w:tabs>
        <w:adjustRightInd/>
        <w:spacing w:line="240" w:lineRule="auto"/>
        <w:textAlignment w:val="auto"/>
        <w:rPr>
          <w:sz w:val="20"/>
          <w:szCs w:val="20"/>
        </w:rPr>
      </w:pPr>
    </w:p>
    <w:p w:rsidR="00641CDC" w:rsidRPr="000855CE" w:rsidRDefault="0026605F" w:rsidP="00641CDC">
      <w:pPr>
        <w:widowControl/>
        <w:adjustRightInd/>
        <w:spacing w:line="240" w:lineRule="auto"/>
        <w:textAlignment w:val="auto"/>
        <w:rPr>
          <w:sz w:val="22"/>
          <w:szCs w:val="22"/>
        </w:rPr>
      </w:pPr>
      <w:r w:rsidRPr="000855CE">
        <w:rPr>
          <w:sz w:val="22"/>
          <w:szCs w:val="22"/>
        </w:rPr>
        <w:t xml:space="preserve">Po ukončení kontroly formálnej </w:t>
      </w:r>
      <w:r>
        <w:rPr>
          <w:sz w:val="22"/>
          <w:szCs w:val="22"/>
        </w:rPr>
        <w:t xml:space="preserve">správnosti </w:t>
      </w:r>
      <w:proofErr w:type="spellStart"/>
      <w:r>
        <w:rPr>
          <w:sz w:val="22"/>
          <w:szCs w:val="22"/>
        </w:rPr>
        <w:t>Žo</w:t>
      </w:r>
      <w:r w:rsidRPr="000855CE">
        <w:rPr>
          <w:sz w:val="22"/>
          <w:szCs w:val="22"/>
        </w:rPr>
        <w:t>NFP</w:t>
      </w:r>
      <w:proofErr w:type="spellEnd"/>
      <w:r w:rsidRPr="000855CE">
        <w:rPr>
          <w:sz w:val="22"/>
          <w:szCs w:val="22"/>
        </w:rPr>
        <w:t xml:space="preserve"> vykonávateľ zabezpečí </w:t>
      </w:r>
      <w:r>
        <w:rPr>
          <w:sz w:val="22"/>
          <w:szCs w:val="22"/>
        </w:rPr>
        <w:t xml:space="preserve">odborné hodnotenie </w:t>
      </w:r>
      <w:proofErr w:type="spellStart"/>
      <w:r>
        <w:rPr>
          <w:sz w:val="22"/>
          <w:szCs w:val="22"/>
        </w:rPr>
        <w:t>ŽoNFP</w:t>
      </w:r>
      <w:proofErr w:type="spellEnd"/>
      <w:r>
        <w:rPr>
          <w:sz w:val="22"/>
          <w:szCs w:val="22"/>
        </w:rPr>
        <w:t xml:space="preserve"> </w:t>
      </w:r>
      <w:r w:rsidRPr="000855CE">
        <w:rPr>
          <w:sz w:val="22"/>
          <w:szCs w:val="22"/>
        </w:rPr>
        <w:t>a ich povinných príloh prostredníctvom interných a externých hodnotiteľov. Výber interných hodnotiteľov sa uskutočňuje z odborných útvarov poskytovateľa a vykonávateľa. Výber externých hodnotiteľov sa uskutočňuje na základe výberového konania</w:t>
      </w:r>
      <w:r w:rsidR="00641CDC" w:rsidRPr="000855CE">
        <w:rPr>
          <w:sz w:val="22"/>
          <w:szCs w:val="22"/>
        </w:rPr>
        <w:t>.</w:t>
      </w:r>
    </w:p>
    <w:p w:rsidR="00641CDC" w:rsidRPr="000855CE" w:rsidRDefault="00641CDC" w:rsidP="00641CDC">
      <w:pPr>
        <w:widowControl/>
        <w:adjustRightInd/>
        <w:spacing w:line="240" w:lineRule="auto"/>
        <w:textAlignment w:val="auto"/>
        <w:rPr>
          <w:sz w:val="22"/>
          <w:szCs w:val="22"/>
        </w:rPr>
      </w:pPr>
    </w:p>
    <w:p w:rsidR="00641CDC" w:rsidRPr="000855CE" w:rsidRDefault="0026605F" w:rsidP="00641CDC">
      <w:pPr>
        <w:widowControl/>
        <w:adjustRightInd/>
        <w:spacing w:line="240" w:lineRule="auto"/>
        <w:textAlignment w:val="auto"/>
        <w:rPr>
          <w:sz w:val="22"/>
          <w:szCs w:val="22"/>
        </w:rPr>
      </w:pPr>
      <w:r w:rsidRPr="000855CE">
        <w:rPr>
          <w:sz w:val="22"/>
          <w:szCs w:val="22"/>
        </w:rPr>
        <w:t>Vykonávateľ v čo najkratšom možnom termíne od ukončenia kontroly</w:t>
      </w:r>
      <w:r>
        <w:rPr>
          <w:sz w:val="22"/>
          <w:szCs w:val="22"/>
        </w:rPr>
        <w:t xml:space="preserve"> </w:t>
      </w:r>
      <w:r w:rsidRPr="000855CE">
        <w:rPr>
          <w:sz w:val="22"/>
          <w:szCs w:val="22"/>
        </w:rPr>
        <w:t>formálne</w:t>
      </w:r>
      <w:r>
        <w:rPr>
          <w:sz w:val="22"/>
          <w:szCs w:val="22"/>
        </w:rPr>
        <w:t xml:space="preserve">j správnosti </w:t>
      </w:r>
      <w:proofErr w:type="spellStart"/>
      <w:r>
        <w:rPr>
          <w:sz w:val="22"/>
          <w:szCs w:val="22"/>
        </w:rPr>
        <w:t>Žo</w:t>
      </w:r>
      <w:r w:rsidRPr="000855CE">
        <w:rPr>
          <w:sz w:val="22"/>
          <w:szCs w:val="22"/>
        </w:rPr>
        <w:t>NFP</w:t>
      </w:r>
      <w:proofErr w:type="spellEnd"/>
      <w:r w:rsidRPr="000855CE">
        <w:rPr>
          <w:sz w:val="22"/>
          <w:szCs w:val="22"/>
        </w:rPr>
        <w:t xml:space="preserve"> zvolá zasadnutie </w:t>
      </w:r>
      <w:r w:rsidRPr="000558BB">
        <w:rPr>
          <w:sz w:val="22"/>
          <w:szCs w:val="22"/>
        </w:rPr>
        <w:t xml:space="preserve">Komisie pre </w:t>
      </w:r>
      <w:r>
        <w:rPr>
          <w:sz w:val="22"/>
          <w:szCs w:val="22"/>
        </w:rPr>
        <w:t xml:space="preserve">prideľovanie </w:t>
      </w:r>
      <w:proofErr w:type="spellStart"/>
      <w:r>
        <w:rPr>
          <w:sz w:val="22"/>
          <w:szCs w:val="22"/>
        </w:rPr>
        <w:t>ŽoNFP</w:t>
      </w:r>
      <w:proofErr w:type="spellEnd"/>
      <w:r>
        <w:rPr>
          <w:sz w:val="22"/>
          <w:szCs w:val="22"/>
        </w:rPr>
        <w:t xml:space="preserve"> interným a externým hodnotiteľom </w:t>
      </w:r>
      <w:r w:rsidRPr="000558BB">
        <w:rPr>
          <w:sz w:val="22"/>
          <w:szCs w:val="22"/>
        </w:rPr>
        <w:t>pre jednotlivé opatrenia</w:t>
      </w:r>
      <w:r>
        <w:rPr>
          <w:sz w:val="22"/>
          <w:szCs w:val="22"/>
        </w:rPr>
        <w:t xml:space="preserve">, resp. </w:t>
      </w:r>
      <w:proofErr w:type="spellStart"/>
      <w:r>
        <w:rPr>
          <w:sz w:val="22"/>
          <w:szCs w:val="22"/>
        </w:rPr>
        <w:t>podopatrenia</w:t>
      </w:r>
      <w:proofErr w:type="spellEnd"/>
      <w:r w:rsidRPr="000558BB">
        <w:rPr>
          <w:sz w:val="22"/>
          <w:szCs w:val="22"/>
        </w:rPr>
        <w:t xml:space="preserve"> OP </w:t>
      </w:r>
      <w:proofErr w:type="spellStart"/>
      <w:r w:rsidRPr="000558BB">
        <w:rPr>
          <w:sz w:val="22"/>
          <w:szCs w:val="22"/>
        </w:rPr>
        <w:t>KaHR</w:t>
      </w:r>
      <w:proofErr w:type="spellEnd"/>
      <w:r w:rsidRPr="000558BB">
        <w:rPr>
          <w:sz w:val="22"/>
          <w:szCs w:val="22"/>
        </w:rPr>
        <w:t xml:space="preserve">. Komisia formou náhodného výberu pridelí </w:t>
      </w:r>
      <w:proofErr w:type="spellStart"/>
      <w:r>
        <w:rPr>
          <w:sz w:val="22"/>
          <w:szCs w:val="22"/>
        </w:rPr>
        <w:t>ŽoNFP</w:t>
      </w:r>
      <w:proofErr w:type="spellEnd"/>
      <w:r w:rsidRPr="000558BB">
        <w:rPr>
          <w:sz w:val="22"/>
          <w:szCs w:val="22"/>
        </w:rPr>
        <w:t xml:space="preserve"> dvojiciam </w:t>
      </w:r>
      <w:r w:rsidRPr="000558BB">
        <w:rPr>
          <w:sz w:val="22"/>
          <w:szCs w:val="22"/>
        </w:rPr>
        <w:lastRenderedPageBreak/>
        <w:t>hodnotiteľov</w:t>
      </w:r>
      <w:r>
        <w:rPr>
          <w:sz w:val="22"/>
          <w:szCs w:val="22"/>
        </w:rPr>
        <w:t>.</w:t>
      </w:r>
      <w:r w:rsidRPr="000855CE">
        <w:rPr>
          <w:sz w:val="22"/>
          <w:szCs w:val="22"/>
        </w:rPr>
        <w:t xml:space="preserve"> Po uskutočnení náhodného výberu, vykonávateľ vybraným dvojiciam odovzdá na posúdenie kópie </w:t>
      </w:r>
      <w:proofErr w:type="spellStart"/>
      <w:r>
        <w:rPr>
          <w:sz w:val="22"/>
          <w:szCs w:val="22"/>
        </w:rPr>
        <w:t>Žo</w:t>
      </w:r>
      <w:r w:rsidRPr="000855CE">
        <w:rPr>
          <w:sz w:val="22"/>
          <w:szCs w:val="22"/>
        </w:rPr>
        <w:t>NFP</w:t>
      </w:r>
      <w:proofErr w:type="spellEnd"/>
      <w:r w:rsidRPr="000855CE">
        <w:rPr>
          <w:sz w:val="22"/>
          <w:szCs w:val="22"/>
        </w:rPr>
        <w:t xml:space="preserve"> vrátane príloh</w:t>
      </w:r>
      <w:r w:rsidR="00641CDC" w:rsidRPr="000855CE">
        <w:rPr>
          <w:sz w:val="22"/>
          <w:szCs w:val="22"/>
        </w:rPr>
        <w:t>.</w:t>
      </w:r>
    </w:p>
    <w:p w:rsidR="00641CDC" w:rsidRPr="000855CE" w:rsidRDefault="00641CDC" w:rsidP="00641CDC">
      <w:pPr>
        <w:widowControl/>
        <w:adjustRightInd/>
        <w:spacing w:line="240" w:lineRule="auto"/>
        <w:textAlignment w:val="auto"/>
        <w:rPr>
          <w:sz w:val="22"/>
          <w:szCs w:val="22"/>
        </w:rPr>
      </w:pPr>
    </w:p>
    <w:p w:rsidR="00641CDC" w:rsidRDefault="0026605F" w:rsidP="00641CDC">
      <w:pPr>
        <w:widowControl/>
        <w:adjustRightInd/>
        <w:spacing w:line="240" w:lineRule="auto"/>
        <w:textAlignment w:val="auto"/>
        <w:rPr>
          <w:iCs/>
        </w:rPr>
      </w:pPr>
      <w:r>
        <w:rPr>
          <w:sz w:val="22"/>
          <w:szCs w:val="22"/>
        </w:rPr>
        <w:t>H</w:t>
      </w:r>
      <w:r w:rsidRPr="000855CE">
        <w:rPr>
          <w:sz w:val="22"/>
          <w:szCs w:val="22"/>
        </w:rPr>
        <w:t xml:space="preserve">odnotitelia nezávisle hodnotia </w:t>
      </w:r>
      <w:r>
        <w:rPr>
          <w:sz w:val="22"/>
          <w:szCs w:val="22"/>
        </w:rPr>
        <w:t xml:space="preserve">súlad </w:t>
      </w:r>
      <w:proofErr w:type="spellStart"/>
      <w:r>
        <w:rPr>
          <w:sz w:val="22"/>
          <w:szCs w:val="22"/>
        </w:rPr>
        <w:t>ŽoNFP</w:t>
      </w:r>
      <w:proofErr w:type="spellEnd"/>
      <w:r>
        <w:rPr>
          <w:sz w:val="22"/>
          <w:szCs w:val="22"/>
        </w:rPr>
        <w:t xml:space="preserve"> s hodnotiacimi kritériami schválenými Monitorovacím výborom pre vedomostnú ekonomiku (ďalej len „MVVE“). Hodnotiace hárky, prostredníctvom ktorých vykonávajú hodnotitelia odborné hodnotenie </w:t>
      </w:r>
      <w:proofErr w:type="spellStart"/>
      <w:r>
        <w:rPr>
          <w:sz w:val="22"/>
          <w:szCs w:val="22"/>
        </w:rPr>
        <w:t>ŽoNFP</w:t>
      </w:r>
      <w:proofErr w:type="spellEnd"/>
      <w:r>
        <w:rPr>
          <w:sz w:val="22"/>
          <w:szCs w:val="22"/>
        </w:rPr>
        <w:t xml:space="preserve"> tvoria prílohu výzvy. </w:t>
      </w:r>
      <w:r w:rsidRPr="000855CE">
        <w:rPr>
          <w:sz w:val="22"/>
          <w:szCs w:val="22"/>
        </w:rPr>
        <w:t xml:space="preserve">Na základe </w:t>
      </w:r>
      <w:r>
        <w:rPr>
          <w:sz w:val="22"/>
          <w:szCs w:val="22"/>
        </w:rPr>
        <w:t>H</w:t>
      </w:r>
      <w:r w:rsidRPr="000855CE">
        <w:rPr>
          <w:sz w:val="22"/>
          <w:szCs w:val="22"/>
        </w:rPr>
        <w:t>odnotiacich hárkov</w:t>
      </w:r>
      <w:r w:rsidRPr="00743707">
        <w:rPr>
          <w:i/>
          <w:sz w:val="22"/>
          <w:szCs w:val="22"/>
        </w:rPr>
        <w:t xml:space="preserve"> </w:t>
      </w:r>
      <w:r w:rsidRPr="00743707">
        <w:rPr>
          <w:sz w:val="22"/>
          <w:szCs w:val="22"/>
        </w:rPr>
        <w:t xml:space="preserve">odborného hodnotenia </w:t>
      </w:r>
      <w:proofErr w:type="spellStart"/>
      <w:r>
        <w:rPr>
          <w:sz w:val="22"/>
          <w:szCs w:val="22"/>
        </w:rPr>
        <w:t>ŽoN</w:t>
      </w:r>
      <w:r w:rsidRPr="00743707">
        <w:rPr>
          <w:sz w:val="22"/>
          <w:szCs w:val="22"/>
        </w:rPr>
        <w:t>FP</w:t>
      </w:r>
      <w:proofErr w:type="spellEnd"/>
      <w:r w:rsidRPr="000855CE">
        <w:rPr>
          <w:sz w:val="22"/>
          <w:szCs w:val="22"/>
        </w:rPr>
        <w:t xml:space="preserve"> vypracujú </w:t>
      </w:r>
      <w:r>
        <w:rPr>
          <w:sz w:val="22"/>
          <w:szCs w:val="22"/>
        </w:rPr>
        <w:t>dvojice</w:t>
      </w:r>
      <w:r w:rsidRPr="000855CE">
        <w:rPr>
          <w:sz w:val="22"/>
          <w:szCs w:val="22"/>
        </w:rPr>
        <w:t xml:space="preserve"> hodnotite</w:t>
      </w:r>
      <w:r>
        <w:rPr>
          <w:sz w:val="22"/>
          <w:szCs w:val="22"/>
        </w:rPr>
        <w:t>ľov</w:t>
      </w:r>
      <w:r w:rsidRPr="000855CE">
        <w:rPr>
          <w:sz w:val="22"/>
          <w:szCs w:val="22"/>
        </w:rPr>
        <w:t xml:space="preserve"> spoločný odborný hodnotiaci posudok, ktorý</w:t>
      </w:r>
      <w:r>
        <w:rPr>
          <w:sz w:val="22"/>
          <w:szCs w:val="22"/>
        </w:rPr>
        <w:t xml:space="preserve"> obsahuje </w:t>
      </w:r>
      <w:r w:rsidRPr="004934B8">
        <w:rPr>
          <w:iCs/>
        </w:rPr>
        <w:t>najmä</w:t>
      </w:r>
      <w:r w:rsidR="00641CDC">
        <w:rPr>
          <w:iCs/>
        </w:rPr>
        <w:t>:</w:t>
      </w:r>
    </w:p>
    <w:p w:rsidR="00641CDC" w:rsidRDefault="00641CDC" w:rsidP="00641CDC">
      <w:pPr>
        <w:widowControl/>
        <w:numPr>
          <w:ilvl w:val="0"/>
          <w:numId w:val="23"/>
        </w:numPr>
        <w:adjustRightInd/>
        <w:spacing w:line="240" w:lineRule="auto"/>
        <w:textAlignment w:val="auto"/>
        <w:rPr>
          <w:iCs/>
        </w:rPr>
      </w:pPr>
      <w:r w:rsidRPr="004934B8">
        <w:rPr>
          <w:iCs/>
        </w:rPr>
        <w:t>celkové</w:t>
      </w:r>
      <w:r w:rsidRPr="00443F1E">
        <w:rPr>
          <w:iCs/>
        </w:rPr>
        <w:t xml:space="preserve"> dosiahnuté bodové hodnotenie </w:t>
      </w:r>
      <w:proofErr w:type="spellStart"/>
      <w:r w:rsidRPr="00443F1E">
        <w:rPr>
          <w:iCs/>
        </w:rPr>
        <w:t>ŽoNFP</w:t>
      </w:r>
      <w:proofErr w:type="spellEnd"/>
      <w:r w:rsidRPr="00443F1E">
        <w:rPr>
          <w:iCs/>
        </w:rPr>
        <w:t xml:space="preserve">, </w:t>
      </w:r>
    </w:p>
    <w:p w:rsidR="00641CDC" w:rsidRPr="00B66A05" w:rsidRDefault="00641CDC" w:rsidP="00641CDC">
      <w:pPr>
        <w:widowControl/>
        <w:numPr>
          <w:ilvl w:val="0"/>
          <w:numId w:val="23"/>
        </w:numPr>
        <w:adjustRightInd/>
        <w:spacing w:line="240" w:lineRule="auto"/>
        <w:textAlignment w:val="auto"/>
        <w:rPr>
          <w:sz w:val="22"/>
          <w:szCs w:val="22"/>
        </w:rPr>
      </w:pPr>
      <w:r w:rsidRPr="00443F1E">
        <w:rPr>
          <w:iCs/>
        </w:rPr>
        <w:t xml:space="preserve">bodové hodnotenie jednotlivých hodnotiteľov </w:t>
      </w:r>
    </w:p>
    <w:p w:rsidR="00641CDC" w:rsidRDefault="00641CDC" w:rsidP="00641CDC">
      <w:pPr>
        <w:widowControl/>
        <w:numPr>
          <w:ilvl w:val="0"/>
          <w:numId w:val="23"/>
        </w:numPr>
        <w:adjustRightInd/>
        <w:spacing w:line="240" w:lineRule="auto"/>
        <w:textAlignment w:val="auto"/>
        <w:rPr>
          <w:sz w:val="22"/>
          <w:szCs w:val="22"/>
        </w:rPr>
      </w:pPr>
      <w:r w:rsidRPr="00443F1E">
        <w:rPr>
          <w:iCs/>
        </w:rPr>
        <w:t xml:space="preserve">a celkové stanovisko k </w:t>
      </w:r>
      <w:proofErr w:type="spellStart"/>
      <w:r w:rsidRPr="00443F1E">
        <w:rPr>
          <w:iCs/>
        </w:rPr>
        <w:t>ŽoNFP</w:t>
      </w:r>
      <w:proofErr w:type="spellEnd"/>
      <w:r w:rsidRPr="000855CE">
        <w:rPr>
          <w:sz w:val="22"/>
          <w:szCs w:val="22"/>
        </w:rPr>
        <w:t xml:space="preserve">. </w:t>
      </w:r>
    </w:p>
    <w:p w:rsidR="00641CDC" w:rsidRDefault="00641CDC" w:rsidP="00641CDC">
      <w:pPr>
        <w:widowControl/>
        <w:adjustRightInd/>
        <w:spacing w:line="240" w:lineRule="auto"/>
        <w:textAlignment w:val="auto"/>
        <w:rPr>
          <w:sz w:val="22"/>
          <w:szCs w:val="22"/>
        </w:rPr>
      </w:pPr>
    </w:p>
    <w:p w:rsidR="00641CDC" w:rsidRDefault="00641CDC" w:rsidP="00641CDC">
      <w:pPr>
        <w:widowControl/>
        <w:adjustRightInd/>
        <w:spacing w:line="240" w:lineRule="auto"/>
        <w:textAlignment w:val="auto"/>
        <w:rPr>
          <w:sz w:val="22"/>
          <w:szCs w:val="22"/>
        </w:rPr>
      </w:pPr>
      <w:r>
        <w:rPr>
          <w:sz w:val="22"/>
          <w:szCs w:val="22"/>
        </w:rPr>
        <w:t xml:space="preserve">Odporúčané na schválenie môžu byť len tie </w:t>
      </w:r>
      <w:proofErr w:type="spellStart"/>
      <w:r>
        <w:rPr>
          <w:sz w:val="22"/>
          <w:szCs w:val="22"/>
        </w:rPr>
        <w:t>ŽoNFP</w:t>
      </w:r>
      <w:proofErr w:type="spellEnd"/>
      <w:r>
        <w:rPr>
          <w:sz w:val="22"/>
          <w:szCs w:val="22"/>
        </w:rPr>
        <w:t>, ktoré</w:t>
      </w:r>
    </w:p>
    <w:p w:rsidR="00641CDC" w:rsidRDefault="00641CDC" w:rsidP="00641CDC">
      <w:pPr>
        <w:widowControl/>
        <w:numPr>
          <w:ilvl w:val="1"/>
          <w:numId w:val="10"/>
        </w:numPr>
        <w:tabs>
          <w:tab w:val="clear" w:pos="1440"/>
          <w:tab w:val="num" w:pos="720"/>
        </w:tabs>
        <w:adjustRightInd/>
        <w:spacing w:line="240" w:lineRule="auto"/>
        <w:ind w:left="720"/>
        <w:textAlignment w:val="auto"/>
        <w:rPr>
          <w:sz w:val="22"/>
          <w:szCs w:val="22"/>
        </w:rPr>
      </w:pPr>
      <w:r>
        <w:rPr>
          <w:sz w:val="22"/>
          <w:szCs w:val="22"/>
        </w:rPr>
        <w:t xml:space="preserve">získali aspoň </w:t>
      </w:r>
      <w:r w:rsidR="009E531E">
        <w:rPr>
          <w:sz w:val="22"/>
          <w:szCs w:val="22"/>
        </w:rPr>
        <w:t>50%</w:t>
      </w:r>
      <w:r>
        <w:rPr>
          <w:sz w:val="22"/>
          <w:szCs w:val="22"/>
        </w:rPr>
        <w:t xml:space="preserve"> bodov v </w:t>
      </w:r>
      <w:r w:rsidR="009E531E">
        <w:rPr>
          <w:sz w:val="22"/>
          <w:szCs w:val="22"/>
        </w:rPr>
        <w:t>každej zo</w:t>
      </w:r>
      <w:r>
        <w:rPr>
          <w:sz w:val="22"/>
          <w:szCs w:val="22"/>
        </w:rPr>
        <w:t xml:space="preserve"> skup</w:t>
      </w:r>
      <w:r w:rsidR="009E531E">
        <w:rPr>
          <w:sz w:val="22"/>
          <w:szCs w:val="22"/>
        </w:rPr>
        <w:t>í</w:t>
      </w:r>
      <w:r>
        <w:rPr>
          <w:sz w:val="22"/>
          <w:szCs w:val="22"/>
        </w:rPr>
        <w:t>n kritérií u oboch hodnotiteľov</w:t>
      </w:r>
    </w:p>
    <w:p w:rsidR="00641CDC" w:rsidRDefault="00641CDC" w:rsidP="00641CDC">
      <w:pPr>
        <w:widowControl/>
        <w:numPr>
          <w:ilvl w:val="1"/>
          <w:numId w:val="10"/>
        </w:numPr>
        <w:tabs>
          <w:tab w:val="clear" w:pos="1440"/>
          <w:tab w:val="num" w:pos="720"/>
        </w:tabs>
        <w:adjustRightInd/>
        <w:spacing w:line="240" w:lineRule="auto"/>
        <w:ind w:left="720"/>
        <w:textAlignment w:val="auto"/>
        <w:rPr>
          <w:sz w:val="22"/>
          <w:szCs w:val="22"/>
        </w:rPr>
      </w:pPr>
      <w:r>
        <w:rPr>
          <w:sz w:val="22"/>
          <w:szCs w:val="22"/>
        </w:rPr>
        <w:t>získali aspoň minimálny celkový počet bodov (v zmysle hodnotiaceho hárku) u oboch hodnotiteľov</w:t>
      </w:r>
    </w:p>
    <w:p w:rsidR="00641CDC" w:rsidRDefault="00641CDC" w:rsidP="00641CDC">
      <w:pPr>
        <w:widowControl/>
        <w:adjustRightInd/>
        <w:spacing w:line="240" w:lineRule="auto"/>
        <w:textAlignment w:val="auto"/>
        <w:rPr>
          <w:sz w:val="22"/>
          <w:szCs w:val="22"/>
        </w:rPr>
      </w:pPr>
    </w:p>
    <w:p w:rsidR="00FE6722" w:rsidRDefault="00FE6722" w:rsidP="00641CDC">
      <w:pPr>
        <w:widowControl/>
        <w:adjustRightInd/>
        <w:spacing w:line="240" w:lineRule="auto"/>
        <w:textAlignment w:val="auto"/>
        <w:rPr>
          <w:sz w:val="22"/>
          <w:szCs w:val="22"/>
        </w:rPr>
      </w:pPr>
    </w:p>
    <w:p w:rsidR="00641CDC" w:rsidRPr="00632F61" w:rsidRDefault="00641CDC" w:rsidP="00641CDC">
      <w:pPr>
        <w:rPr>
          <w:rFonts w:eastAsia="Arial Unicode MS"/>
        </w:rPr>
      </w:pPr>
      <w:r w:rsidRPr="009036C6">
        <w:rPr>
          <w:rFonts w:eastAsia="Arial Unicode MS"/>
          <w:b/>
          <w:smallCaps/>
        </w:rPr>
        <w:t>Vysvetlenie ku skupinám hodnotiacich kritérií</w:t>
      </w:r>
    </w:p>
    <w:p w:rsidR="00641CDC" w:rsidRDefault="00641CDC" w:rsidP="00641CDC">
      <w:pPr>
        <w:widowControl/>
        <w:adjustRightInd/>
        <w:spacing w:line="240" w:lineRule="auto"/>
        <w:textAlignment w:val="auto"/>
        <w:rPr>
          <w:sz w:val="22"/>
          <w:szCs w:val="22"/>
        </w:rPr>
      </w:pPr>
    </w:p>
    <w:p w:rsidR="00641CDC" w:rsidRDefault="00641CDC" w:rsidP="00641CDC">
      <w:pPr>
        <w:widowControl/>
        <w:adjustRightInd/>
        <w:spacing w:line="240" w:lineRule="auto"/>
        <w:textAlignment w:val="auto"/>
        <w:rPr>
          <w:sz w:val="22"/>
          <w:szCs w:val="22"/>
        </w:rPr>
      </w:pPr>
      <w:r w:rsidRPr="00CE04F6">
        <w:rPr>
          <w:sz w:val="22"/>
          <w:szCs w:val="22"/>
        </w:rPr>
        <w:t xml:space="preserve">Hodnotiaci hárok </w:t>
      </w:r>
      <w:r>
        <w:rPr>
          <w:sz w:val="22"/>
          <w:szCs w:val="22"/>
        </w:rPr>
        <w:t xml:space="preserve">odborného hodnotenia </w:t>
      </w:r>
      <w:proofErr w:type="spellStart"/>
      <w:r>
        <w:rPr>
          <w:sz w:val="22"/>
          <w:szCs w:val="22"/>
        </w:rPr>
        <w:t>ŽoNFP</w:t>
      </w:r>
      <w:proofErr w:type="spellEnd"/>
      <w:r>
        <w:rPr>
          <w:sz w:val="22"/>
          <w:szCs w:val="22"/>
        </w:rPr>
        <w:t xml:space="preserve"> obsahuje skupiny hodnotiacich kritérií, na základe ktorých hodnotitelia vyhodnotia každú predloženú </w:t>
      </w:r>
      <w:proofErr w:type="spellStart"/>
      <w:r>
        <w:rPr>
          <w:sz w:val="22"/>
          <w:szCs w:val="22"/>
        </w:rPr>
        <w:t>ŽoNFP</w:t>
      </w:r>
      <w:proofErr w:type="spellEnd"/>
      <w:r>
        <w:rPr>
          <w:sz w:val="22"/>
          <w:szCs w:val="22"/>
        </w:rPr>
        <w:t>, ktorá vyhovela v procese formálnej kontroly. Hodnotiace kritériá vychádzajú z overiteľných informácií uvedených v </w:t>
      </w:r>
      <w:proofErr w:type="spellStart"/>
      <w:r>
        <w:rPr>
          <w:sz w:val="22"/>
          <w:szCs w:val="22"/>
        </w:rPr>
        <w:t>ŽoNFP</w:t>
      </w:r>
      <w:proofErr w:type="spellEnd"/>
      <w:r>
        <w:rPr>
          <w:sz w:val="22"/>
          <w:szCs w:val="22"/>
        </w:rPr>
        <w:t xml:space="preserve"> a jej povinných prílohách. Hodnotiace kritériá tvoria prílohu k výzve na predkladanie </w:t>
      </w:r>
      <w:proofErr w:type="spellStart"/>
      <w:r>
        <w:rPr>
          <w:sz w:val="22"/>
          <w:szCs w:val="22"/>
        </w:rPr>
        <w:t>ŽoNFP</w:t>
      </w:r>
      <w:proofErr w:type="spellEnd"/>
      <w:r>
        <w:rPr>
          <w:sz w:val="22"/>
          <w:szCs w:val="22"/>
        </w:rPr>
        <w:t xml:space="preserve"> s cieľom oboznámiť žiadateľov s procesom hodnotenia ich </w:t>
      </w:r>
      <w:proofErr w:type="spellStart"/>
      <w:r>
        <w:rPr>
          <w:sz w:val="22"/>
          <w:szCs w:val="22"/>
        </w:rPr>
        <w:t>ŽoNFP</w:t>
      </w:r>
      <w:proofErr w:type="spellEnd"/>
      <w:r>
        <w:rPr>
          <w:sz w:val="22"/>
          <w:szCs w:val="22"/>
        </w:rPr>
        <w:t xml:space="preserve"> a umožniť im tak vypracovať kvalitné projekty. Jednotlivé kritériá sú vážené (majú odlišnú dôležitosť pre konkrétnu výzvu na predkladanie </w:t>
      </w:r>
      <w:proofErr w:type="spellStart"/>
      <w:r>
        <w:rPr>
          <w:sz w:val="22"/>
          <w:szCs w:val="22"/>
        </w:rPr>
        <w:t>ŽoNFP</w:t>
      </w:r>
      <w:proofErr w:type="spellEnd"/>
      <w:r>
        <w:rPr>
          <w:sz w:val="22"/>
          <w:szCs w:val="22"/>
        </w:rPr>
        <w:t xml:space="preserve">) a každá </w:t>
      </w:r>
      <w:proofErr w:type="spellStart"/>
      <w:r>
        <w:rPr>
          <w:sz w:val="22"/>
          <w:szCs w:val="22"/>
        </w:rPr>
        <w:t>ŽoNFP</w:t>
      </w:r>
      <w:proofErr w:type="spellEnd"/>
      <w:r>
        <w:rPr>
          <w:sz w:val="22"/>
          <w:szCs w:val="22"/>
        </w:rPr>
        <w:t xml:space="preserve"> musí získať v každej skupine hodnotiacich kritérií minimálny počet bodov. Na záver bodového hodnotenia vypracuje hodnotiteľ Celkové bodové hodnotenie, v ktorom zosumarizuje výsledky hodnotenia skupín hodnotiacich kritérií. Pravidlom je, že ak v akejkoľvek skupine hodnotiacich kritérií, okrem Základných kritérií, nedosiahne projekt minimálne 50% z maximálneho dosiahnuteľného počtu bodov, hodnotiteľ nenavrhne </w:t>
      </w:r>
      <w:proofErr w:type="spellStart"/>
      <w:r>
        <w:rPr>
          <w:sz w:val="22"/>
          <w:szCs w:val="22"/>
        </w:rPr>
        <w:t>ŽoNFP</w:t>
      </w:r>
      <w:proofErr w:type="spellEnd"/>
      <w:r>
        <w:rPr>
          <w:sz w:val="22"/>
          <w:szCs w:val="22"/>
        </w:rPr>
        <w:t xml:space="preserve"> schváliť. To však neznamená, že hodnotenie predmetnej </w:t>
      </w:r>
      <w:proofErr w:type="spellStart"/>
      <w:r>
        <w:rPr>
          <w:sz w:val="22"/>
          <w:szCs w:val="22"/>
        </w:rPr>
        <w:t>ŽoNFP</w:t>
      </w:r>
      <w:proofErr w:type="spellEnd"/>
      <w:r>
        <w:rPr>
          <w:sz w:val="22"/>
          <w:szCs w:val="22"/>
        </w:rPr>
        <w:t xml:space="preserve"> ukončí. Na lepšie pochopenie hodnotenia v rámci každej skupiny kritérií hodnotiteľ svoje hodnotenie aj náležitým spôsobom slovne zdôvodní. </w:t>
      </w:r>
    </w:p>
    <w:p w:rsidR="00641CDC" w:rsidRDefault="00641CDC" w:rsidP="00641CDC">
      <w:pPr>
        <w:widowControl/>
        <w:adjustRightInd/>
        <w:spacing w:line="240" w:lineRule="auto"/>
        <w:textAlignment w:val="auto"/>
        <w:rPr>
          <w:sz w:val="22"/>
          <w:szCs w:val="22"/>
        </w:rPr>
      </w:pPr>
      <w:r>
        <w:rPr>
          <w:sz w:val="22"/>
          <w:szCs w:val="22"/>
        </w:rPr>
        <w:t>V rámci tejto výzvy obsahuje Hodnotiaci há</w:t>
      </w:r>
      <w:r w:rsidR="00E71338">
        <w:rPr>
          <w:sz w:val="22"/>
          <w:szCs w:val="22"/>
        </w:rPr>
        <w:t xml:space="preserve">rok odborného hodnotenia </w:t>
      </w:r>
      <w:proofErr w:type="spellStart"/>
      <w:r w:rsidR="00E71338">
        <w:rPr>
          <w:sz w:val="22"/>
          <w:szCs w:val="22"/>
        </w:rPr>
        <w:t>ŽoNFP</w:t>
      </w:r>
      <w:proofErr w:type="spellEnd"/>
      <w:r w:rsidR="00E71338">
        <w:rPr>
          <w:sz w:val="22"/>
          <w:szCs w:val="22"/>
        </w:rPr>
        <w:t xml:space="preserve"> 5</w:t>
      </w:r>
      <w:r>
        <w:rPr>
          <w:sz w:val="22"/>
          <w:szCs w:val="22"/>
        </w:rPr>
        <w:t xml:space="preserve"> skupín hodnotiacich kritérií:</w:t>
      </w:r>
    </w:p>
    <w:p w:rsidR="00641CDC" w:rsidRDefault="00641CDC" w:rsidP="00641CDC">
      <w:pPr>
        <w:widowControl/>
        <w:adjustRightInd/>
        <w:spacing w:line="240" w:lineRule="auto"/>
        <w:textAlignment w:val="auto"/>
        <w:rPr>
          <w:sz w:val="22"/>
          <w:szCs w:val="22"/>
        </w:rPr>
      </w:pPr>
    </w:p>
    <w:p w:rsidR="00641CDC" w:rsidRPr="005A2648" w:rsidRDefault="00641CDC" w:rsidP="00641CDC">
      <w:pPr>
        <w:widowControl/>
        <w:adjustRightInd/>
        <w:spacing w:line="240" w:lineRule="auto"/>
        <w:textAlignment w:val="auto"/>
        <w:rPr>
          <w:b/>
          <w:sz w:val="22"/>
          <w:szCs w:val="22"/>
        </w:rPr>
      </w:pPr>
      <w:r w:rsidRPr="005A2648">
        <w:rPr>
          <w:b/>
          <w:sz w:val="22"/>
          <w:szCs w:val="22"/>
        </w:rPr>
        <w:t>Vhodnosť a účelnosť projektu</w:t>
      </w:r>
    </w:p>
    <w:p w:rsidR="00641CDC" w:rsidRDefault="00641CDC" w:rsidP="00641CDC">
      <w:pPr>
        <w:widowControl/>
        <w:adjustRightInd/>
        <w:spacing w:line="240" w:lineRule="auto"/>
        <w:textAlignment w:val="auto"/>
        <w:rPr>
          <w:sz w:val="22"/>
          <w:szCs w:val="22"/>
        </w:rPr>
      </w:pPr>
      <w:r>
        <w:rPr>
          <w:sz w:val="22"/>
          <w:szCs w:val="22"/>
        </w:rPr>
        <w:t xml:space="preserve">Táto skupina kritérií definuje vzťah predloženej </w:t>
      </w:r>
      <w:proofErr w:type="spellStart"/>
      <w:r>
        <w:rPr>
          <w:sz w:val="22"/>
          <w:szCs w:val="22"/>
        </w:rPr>
        <w:t>ŽoNFP</w:t>
      </w:r>
      <w:proofErr w:type="spellEnd"/>
      <w:r>
        <w:rPr>
          <w:sz w:val="22"/>
          <w:szCs w:val="22"/>
        </w:rPr>
        <w:t xml:space="preserve"> k prioritám a cieľom NSRR, OP </w:t>
      </w:r>
      <w:proofErr w:type="spellStart"/>
      <w:r>
        <w:rPr>
          <w:sz w:val="22"/>
          <w:szCs w:val="22"/>
        </w:rPr>
        <w:t>KaHR</w:t>
      </w:r>
      <w:proofErr w:type="spellEnd"/>
      <w:r>
        <w:rPr>
          <w:sz w:val="22"/>
          <w:szCs w:val="22"/>
        </w:rPr>
        <w:t xml:space="preserve"> a schéme pomoci, zvýšeniu konkurencieschopnosti žiadateľa, znižovaniu regionálnych rozdielov, napĺňaniu cieľov horizontálnych priorít a pod. Každé hodnotiace kritérium je možné zhodnotiť počtom bodov 0 – 4, pričom 0 bodov znamená najnižšie hodnotenie. V tejto a nasledujúcich skupinách hodnotiacich kritérií je už každé kritérium aj „vážené“, má teda rôznu dôležitosť pre túto výzvu.</w:t>
      </w:r>
    </w:p>
    <w:p w:rsidR="00641CDC" w:rsidRDefault="00641CDC" w:rsidP="00641CDC">
      <w:pPr>
        <w:widowControl/>
        <w:adjustRightInd/>
        <w:spacing w:line="240" w:lineRule="auto"/>
        <w:textAlignment w:val="auto"/>
        <w:rPr>
          <w:sz w:val="22"/>
          <w:szCs w:val="22"/>
        </w:rPr>
      </w:pPr>
    </w:p>
    <w:p w:rsidR="00641CDC" w:rsidRPr="009753D8" w:rsidRDefault="00641CDC" w:rsidP="00641CDC">
      <w:pPr>
        <w:widowControl/>
        <w:adjustRightInd/>
        <w:spacing w:line="240" w:lineRule="auto"/>
        <w:textAlignment w:val="auto"/>
        <w:rPr>
          <w:b/>
          <w:sz w:val="22"/>
          <w:szCs w:val="22"/>
        </w:rPr>
      </w:pPr>
      <w:r w:rsidRPr="009753D8">
        <w:rPr>
          <w:b/>
          <w:sz w:val="22"/>
          <w:szCs w:val="22"/>
        </w:rPr>
        <w:t>Spôsob realizácie projektu</w:t>
      </w:r>
    </w:p>
    <w:p w:rsidR="00641CDC" w:rsidRDefault="00641CDC" w:rsidP="00641CDC">
      <w:pPr>
        <w:widowControl/>
        <w:adjustRightInd/>
        <w:spacing w:line="240" w:lineRule="auto"/>
        <w:textAlignment w:val="auto"/>
        <w:rPr>
          <w:sz w:val="22"/>
          <w:szCs w:val="22"/>
        </w:rPr>
      </w:pPr>
      <w:r>
        <w:rPr>
          <w:sz w:val="22"/>
          <w:szCs w:val="22"/>
        </w:rPr>
        <w:t xml:space="preserve">Skupina kritérií „Spôsob realizácie projektu“ má za cieľ zhodnotiť kvalitu vypracovania </w:t>
      </w:r>
      <w:proofErr w:type="spellStart"/>
      <w:r>
        <w:rPr>
          <w:sz w:val="22"/>
          <w:szCs w:val="22"/>
        </w:rPr>
        <w:t>ŽoNFP</w:t>
      </w:r>
      <w:proofErr w:type="spellEnd"/>
      <w:r>
        <w:rPr>
          <w:sz w:val="22"/>
          <w:szCs w:val="22"/>
        </w:rPr>
        <w:t xml:space="preserve">, t.j. vnútornú previazanosť cieľov projektu, aktivít projektu, ukazovateľov realizácie projektu a pod. Taktiež je hodnotené identifikovanie vonkajších faktorov realizácie projektu, ktoré žiadateľ, v prípade schválenia </w:t>
      </w:r>
      <w:proofErr w:type="spellStart"/>
      <w:r>
        <w:rPr>
          <w:sz w:val="22"/>
          <w:szCs w:val="22"/>
        </w:rPr>
        <w:t>ŽoNFP</w:t>
      </w:r>
      <w:proofErr w:type="spellEnd"/>
      <w:r>
        <w:rPr>
          <w:sz w:val="22"/>
          <w:szCs w:val="22"/>
        </w:rPr>
        <w:t>, musí brať do úvahy. Ide o súčasné riziká realizácie projektu, v protiklade s budúcimi rizikami, ktoré budú zhodnotené v rámci inej skupiny kritérií.</w:t>
      </w:r>
    </w:p>
    <w:p w:rsidR="00641CDC" w:rsidRDefault="00641CDC" w:rsidP="00641CDC">
      <w:pPr>
        <w:widowControl/>
        <w:adjustRightInd/>
        <w:spacing w:line="240" w:lineRule="auto"/>
        <w:textAlignment w:val="auto"/>
        <w:rPr>
          <w:sz w:val="22"/>
          <w:szCs w:val="22"/>
        </w:rPr>
      </w:pPr>
    </w:p>
    <w:p w:rsidR="00641CDC" w:rsidRPr="00FF722B" w:rsidRDefault="00641CDC" w:rsidP="00641CDC">
      <w:pPr>
        <w:widowControl/>
        <w:adjustRightInd/>
        <w:spacing w:line="240" w:lineRule="auto"/>
        <w:textAlignment w:val="auto"/>
        <w:rPr>
          <w:b/>
          <w:sz w:val="22"/>
          <w:szCs w:val="22"/>
        </w:rPr>
      </w:pPr>
      <w:r w:rsidRPr="00FF722B">
        <w:rPr>
          <w:b/>
          <w:sz w:val="22"/>
          <w:szCs w:val="22"/>
        </w:rPr>
        <w:t>Rozpočet a efektívnosť nákladov</w:t>
      </w:r>
    </w:p>
    <w:p w:rsidR="00641CDC" w:rsidRDefault="00641CDC" w:rsidP="00641CDC">
      <w:pPr>
        <w:widowControl/>
        <w:adjustRightInd/>
        <w:spacing w:line="240" w:lineRule="auto"/>
        <w:textAlignment w:val="auto"/>
        <w:rPr>
          <w:sz w:val="22"/>
          <w:szCs w:val="22"/>
        </w:rPr>
      </w:pPr>
      <w:r>
        <w:rPr>
          <w:sz w:val="22"/>
          <w:szCs w:val="22"/>
        </w:rPr>
        <w:t xml:space="preserve">V tejto skupine kritérií hodnotí hodnotiteľ kvalitu a štruktúru predloženého rozpočtu, jeho časovú previazanosť s aktivitami, pomer medzi predpokladanými výdavkami projektu a prínosmi projektu ako aj nevyhnutnosť NFP pre realizáciu celého projektu. V prípade, že hodnotiteľ identifikuje, podľa jeho </w:t>
      </w:r>
      <w:r>
        <w:rPr>
          <w:sz w:val="22"/>
          <w:szCs w:val="22"/>
        </w:rPr>
        <w:lastRenderedPageBreak/>
        <w:t>názoru, neoprávnené výdavky, o sumu týchto výdavkov zníži výšku oprávnených výdavkov projektu a v nadväznosti na to aj výšku navrhovaného NFP.</w:t>
      </w:r>
    </w:p>
    <w:p w:rsidR="00641CDC" w:rsidRDefault="00641CDC" w:rsidP="00641CDC">
      <w:pPr>
        <w:widowControl/>
        <w:adjustRightInd/>
        <w:spacing w:line="240" w:lineRule="auto"/>
        <w:textAlignment w:val="auto"/>
        <w:rPr>
          <w:sz w:val="22"/>
          <w:szCs w:val="22"/>
        </w:rPr>
      </w:pPr>
    </w:p>
    <w:p w:rsidR="00641CDC" w:rsidRPr="009651C0" w:rsidRDefault="00641CDC" w:rsidP="00641CDC">
      <w:pPr>
        <w:widowControl/>
        <w:adjustRightInd/>
        <w:spacing w:line="240" w:lineRule="auto"/>
        <w:textAlignment w:val="auto"/>
        <w:rPr>
          <w:b/>
          <w:sz w:val="22"/>
          <w:szCs w:val="22"/>
        </w:rPr>
      </w:pPr>
      <w:r w:rsidRPr="009651C0">
        <w:rPr>
          <w:b/>
          <w:sz w:val="22"/>
          <w:szCs w:val="22"/>
        </w:rPr>
        <w:t>Administratívna, odborná a technická kapacita žiadateľa</w:t>
      </w:r>
    </w:p>
    <w:p w:rsidR="00641CDC" w:rsidRDefault="00641CDC" w:rsidP="00641CDC">
      <w:pPr>
        <w:widowControl/>
        <w:adjustRightInd/>
        <w:spacing w:line="240" w:lineRule="auto"/>
        <w:textAlignment w:val="auto"/>
        <w:rPr>
          <w:sz w:val="22"/>
          <w:szCs w:val="22"/>
        </w:rPr>
      </w:pPr>
      <w:r>
        <w:rPr>
          <w:sz w:val="22"/>
          <w:szCs w:val="22"/>
        </w:rPr>
        <w:t xml:space="preserve">V tejto skupine kritérií hodnotí hodnotiteľ skúsenosti žiadateľa s realizáciou podobných projektov, avšak netýka sa to len projektov štrukturálnych fondov alebo projektov predvstupovej pomoci EÚ. Cieľom tejto výzvy nie je totiž len podporiť žiadateľov, ktorí už v minulosti získali zdroje na spolufinancovanie svojich projektov z rôznych verejných zdrojov. Žiadateľ by mal dokázať, že v minulosti už úspešne zrealizoval projekty podobného charakteru, resp. že má medzi svojimi zamestnancami pracovníkov, ktorí sú spôsobilí projekt úspešne dokončiť, majú s takýmito </w:t>
      </w:r>
      <w:proofErr w:type="spellStart"/>
      <w:r>
        <w:rPr>
          <w:sz w:val="22"/>
          <w:szCs w:val="22"/>
        </w:rPr>
        <w:t>projektami</w:t>
      </w:r>
      <w:proofErr w:type="spellEnd"/>
      <w:r>
        <w:rPr>
          <w:sz w:val="22"/>
          <w:szCs w:val="22"/>
        </w:rPr>
        <w:t xml:space="preserve"> skúsenosti, príp. sú odborne spôsobilí na podnikanie v predmetnom odvetví. Výhodou pre žiadateľov je existencia zavedeného a certifikovaného systému manažérstva kvality, resp. kontinuálne vzdelávanie zamestnancov v danom odbore, na ktorý sa viaže predložená </w:t>
      </w:r>
      <w:proofErr w:type="spellStart"/>
      <w:r>
        <w:rPr>
          <w:sz w:val="22"/>
          <w:szCs w:val="22"/>
        </w:rPr>
        <w:t>ŽoNFP</w:t>
      </w:r>
      <w:proofErr w:type="spellEnd"/>
      <w:r>
        <w:rPr>
          <w:sz w:val="22"/>
          <w:szCs w:val="22"/>
        </w:rPr>
        <w:t>.</w:t>
      </w:r>
    </w:p>
    <w:p w:rsidR="00641CDC" w:rsidRDefault="00641CDC" w:rsidP="00641CDC">
      <w:pPr>
        <w:widowControl/>
        <w:adjustRightInd/>
        <w:spacing w:line="240" w:lineRule="auto"/>
        <w:textAlignment w:val="auto"/>
        <w:rPr>
          <w:sz w:val="22"/>
          <w:szCs w:val="22"/>
        </w:rPr>
      </w:pPr>
    </w:p>
    <w:p w:rsidR="00641CDC" w:rsidRPr="00093EA6" w:rsidRDefault="00641CDC" w:rsidP="00641CDC">
      <w:pPr>
        <w:widowControl/>
        <w:adjustRightInd/>
        <w:spacing w:line="240" w:lineRule="auto"/>
        <w:textAlignment w:val="auto"/>
        <w:rPr>
          <w:b/>
          <w:sz w:val="22"/>
          <w:szCs w:val="22"/>
        </w:rPr>
      </w:pPr>
      <w:r w:rsidRPr="00093EA6">
        <w:rPr>
          <w:b/>
          <w:sz w:val="22"/>
          <w:szCs w:val="22"/>
        </w:rPr>
        <w:t>Udržateľnosť projektu</w:t>
      </w:r>
    </w:p>
    <w:p w:rsidR="00641CDC" w:rsidRDefault="00641CDC" w:rsidP="00641CDC">
      <w:pPr>
        <w:widowControl/>
        <w:adjustRightInd/>
        <w:spacing w:line="240" w:lineRule="auto"/>
        <w:textAlignment w:val="auto"/>
        <w:rPr>
          <w:sz w:val="22"/>
          <w:szCs w:val="22"/>
        </w:rPr>
      </w:pPr>
      <w:r>
        <w:rPr>
          <w:sz w:val="22"/>
          <w:szCs w:val="22"/>
        </w:rPr>
        <w:t>V poslednej skupine kritérií hodnotí hodnotiteľ budúcnosť projektu po ukončení spolufinancovania zo štrukturálnych fondov a štátneho rozpočtu. Hodnotiteľ zhodnotí udržateľnosť projektu z finančnej stránky, t.j. či prijímateľ po ukončení projektu nebude nútený výsledky projektu predať, zabezpečenie odbytu produkcie, pokračovanie v realizácii aktivít, dopad na životné prostredie a pod. Taktiež zhodnotí budúce riziká projektu, t.j. možné riziká z nezabezpečenia odbytu, zmeny legislatívy, nenapĺňania navrhovaných indikátorov atď. Dôležité je s rizikami nielen počítať, ale určiť si aj stratégiu na ich elimináciu pred ich vznikom, prípadne elimináciu dopadu rizík.</w:t>
      </w:r>
    </w:p>
    <w:p w:rsidR="00641CDC" w:rsidRDefault="00641CDC" w:rsidP="00641CDC">
      <w:pPr>
        <w:widowControl/>
        <w:adjustRightInd/>
        <w:spacing w:line="240" w:lineRule="auto"/>
        <w:textAlignment w:val="auto"/>
        <w:rPr>
          <w:sz w:val="22"/>
          <w:szCs w:val="22"/>
        </w:rPr>
      </w:pPr>
    </w:p>
    <w:p w:rsidR="009C4914" w:rsidRDefault="009C4914" w:rsidP="009C4914">
      <w:pPr>
        <w:widowControl/>
        <w:adjustRightInd/>
        <w:spacing w:line="240" w:lineRule="auto"/>
        <w:textAlignment w:val="auto"/>
        <w:rPr>
          <w:sz w:val="22"/>
          <w:szCs w:val="22"/>
        </w:rPr>
      </w:pPr>
      <w:r>
        <w:rPr>
          <w:sz w:val="22"/>
          <w:szCs w:val="22"/>
        </w:rPr>
        <w:t xml:space="preserve">Vykonávateľ zabezpečí evidenciu výsledkov odborného hodnotenia v ITMS, prostredníctvom ktorého si žiadateľ môže overiť aktuálny stav </w:t>
      </w:r>
      <w:proofErr w:type="spellStart"/>
      <w:r>
        <w:rPr>
          <w:sz w:val="22"/>
          <w:szCs w:val="22"/>
        </w:rPr>
        <w:t>ŽoNFP</w:t>
      </w:r>
      <w:proofErr w:type="spellEnd"/>
      <w:r>
        <w:rPr>
          <w:sz w:val="22"/>
          <w:szCs w:val="22"/>
        </w:rPr>
        <w:t xml:space="preserve">. </w:t>
      </w:r>
    </w:p>
    <w:p w:rsidR="009C4914" w:rsidRDefault="009C4914" w:rsidP="009C4914">
      <w:pPr>
        <w:widowControl/>
        <w:adjustRightInd/>
        <w:spacing w:line="240" w:lineRule="auto"/>
        <w:textAlignment w:val="auto"/>
        <w:rPr>
          <w:sz w:val="22"/>
          <w:szCs w:val="22"/>
        </w:rPr>
      </w:pPr>
    </w:p>
    <w:p w:rsidR="009C4914" w:rsidRDefault="009C4914" w:rsidP="009C4914">
      <w:pPr>
        <w:widowControl/>
        <w:adjustRightInd/>
        <w:spacing w:line="240" w:lineRule="auto"/>
        <w:textAlignment w:val="auto"/>
        <w:rPr>
          <w:sz w:val="22"/>
          <w:szCs w:val="22"/>
        </w:rPr>
      </w:pPr>
      <w:r>
        <w:rPr>
          <w:sz w:val="22"/>
          <w:szCs w:val="22"/>
        </w:rPr>
        <w:t xml:space="preserve">Vykonávateľ zároveň po ukončení odborného hodnotenia zasiela žiadateľom, ktorých </w:t>
      </w:r>
      <w:proofErr w:type="spellStart"/>
      <w:r>
        <w:rPr>
          <w:sz w:val="22"/>
          <w:szCs w:val="22"/>
        </w:rPr>
        <w:t>ŽoNFP</w:t>
      </w:r>
      <w:proofErr w:type="spellEnd"/>
      <w:r>
        <w:rPr>
          <w:sz w:val="22"/>
          <w:szCs w:val="22"/>
        </w:rPr>
        <w:t xml:space="preserve"> nevyhoveli kritériám odborného hodnotenia rozhodnutia o neschválení </w:t>
      </w:r>
      <w:proofErr w:type="spellStart"/>
      <w:r w:rsidRPr="007A4560">
        <w:rPr>
          <w:sz w:val="22"/>
          <w:szCs w:val="22"/>
        </w:rPr>
        <w:t>ŽoNFP</w:t>
      </w:r>
      <w:proofErr w:type="spellEnd"/>
      <w:r w:rsidRPr="007A4560">
        <w:rPr>
          <w:sz w:val="22"/>
          <w:szCs w:val="22"/>
        </w:rPr>
        <w:t xml:space="preserve"> </w:t>
      </w:r>
      <w:r>
        <w:rPr>
          <w:sz w:val="22"/>
          <w:szCs w:val="22"/>
        </w:rPr>
        <w:t>(vrátane dôvodov).</w:t>
      </w:r>
    </w:p>
    <w:p w:rsidR="009C4914" w:rsidRDefault="009C4914" w:rsidP="00A72F26">
      <w:pPr>
        <w:widowControl/>
        <w:adjustRightInd/>
        <w:spacing w:line="240" w:lineRule="auto"/>
        <w:textAlignment w:val="auto"/>
        <w:rPr>
          <w:sz w:val="22"/>
          <w:szCs w:val="22"/>
        </w:rPr>
      </w:pPr>
    </w:p>
    <w:p w:rsidR="00F8499D" w:rsidRDefault="00F8499D" w:rsidP="00641CDC">
      <w:pPr>
        <w:widowControl/>
        <w:adjustRightInd/>
        <w:spacing w:line="240" w:lineRule="auto"/>
        <w:textAlignment w:val="auto"/>
        <w:rPr>
          <w:sz w:val="22"/>
          <w:szCs w:val="22"/>
        </w:rPr>
      </w:pPr>
    </w:p>
    <w:p w:rsidR="00641CDC" w:rsidRPr="00087B88" w:rsidRDefault="00641CDC" w:rsidP="00641CDC">
      <w:pPr>
        <w:pStyle w:val="Nadpis2"/>
        <w:rPr>
          <w:rFonts w:eastAsia="Arial Unicode MS"/>
        </w:rPr>
      </w:pPr>
      <w:bookmarkStart w:id="165" w:name="_Toc245692060"/>
      <w:r w:rsidRPr="00087B88">
        <w:rPr>
          <w:rFonts w:eastAsia="Arial Unicode MS"/>
        </w:rPr>
        <w:t>Overovanie splnenia podmienok poskytnutia pomoci</w:t>
      </w:r>
      <w:bookmarkEnd w:id="165"/>
    </w:p>
    <w:p w:rsidR="00641CDC" w:rsidRPr="00307100" w:rsidRDefault="00641CDC" w:rsidP="00641CDC">
      <w:pPr>
        <w:widowControl/>
        <w:adjustRightInd/>
        <w:spacing w:line="240" w:lineRule="auto"/>
        <w:textAlignment w:val="auto"/>
        <w:rPr>
          <w:sz w:val="22"/>
          <w:szCs w:val="22"/>
        </w:rPr>
      </w:pPr>
    </w:p>
    <w:p w:rsidR="008E24F3" w:rsidRPr="00307100" w:rsidRDefault="008E24F3" w:rsidP="008E24F3">
      <w:pPr>
        <w:widowControl/>
        <w:adjustRightInd/>
        <w:spacing w:line="240" w:lineRule="auto"/>
        <w:textAlignment w:val="auto"/>
        <w:rPr>
          <w:sz w:val="22"/>
          <w:szCs w:val="22"/>
        </w:rPr>
      </w:pPr>
      <w:r w:rsidRPr="00307100">
        <w:rPr>
          <w:sz w:val="22"/>
          <w:szCs w:val="22"/>
        </w:rPr>
        <w:t>V prípade, že boli v rámci príloh k </w:t>
      </w:r>
      <w:proofErr w:type="spellStart"/>
      <w:r w:rsidRPr="00307100">
        <w:rPr>
          <w:sz w:val="22"/>
          <w:szCs w:val="22"/>
        </w:rPr>
        <w:t>ŽoNFP</w:t>
      </w:r>
      <w:proofErr w:type="spellEnd"/>
      <w:r w:rsidRPr="00307100">
        <w:rPr>
          <w:sz w:val="22"/>
          <w:szCs w:val="22"/>
        </w:rPr>
        <w:t xml:space="preserve"> predkladané čestné vyhlásenia žiadateľa </w:t>
      </w:r>
      <w:r w:rsidR="009F0296">
        <w:rPr>
          <w:sz w:val="22"/>
          <w:szCs w:val="22"/>
        </w:rPr>
        <w:t xml:space="preserve">(resp. doklady neboli súčasťou príloh </w:t>
      </w:r>
      <w:proofErr w:type="spellStart"/>
      <w:r w:rsidR="009F0296">
        <w:rPr>
          <w:sz w:val="22"/>
          <w:szCs w:val="22"/>
        </w:rPr>
        <w:t>ŽoNFP</w:t>
      </w:r>
      <w:proofErr w:type="spellEnd"/>
      <w:r w:rsidR="009F0296">
        <w:rPr>
          <w:sz w:val="22"/>
          <w:szCs w:val="22"/>
        </w:rPr>
        <w:t xml:space="preserve">) </w:t>
      </w:r>
      <w:r w:rsidRPr="00307100">
        <w:rPr>
          <w:sz w:val="22"/>
          <w:szCs w:val="22"/>
        </w:rPr>
        <w:t xml:space="preserve">pre potreby overenia splnenia podmienok poskytnutia pomoci, </w:t>
      </w:r>
      <w:r>
        <w:rPr>
          <w:sz w:val="22"/>
          <w:szCs w:val="22"/>
        </w:rPr>
        <w:t>vykonávateľ</w:t>
      </w:r>
      <w:r w:rsidRPr="00307100">
        <w:rPr>
          <w:sz w:val="22"/>
          <w:szCs w:val="22"/>
        </w:rPr>
        <w:t xml:space="preserve"> vyzve žiadateľov, ktorých </w:t>
      </w:r>
      <w:proofErr w:type="spellStart"/>
      <w:r w:rsidRPr="00307100">
        <w:rPr>
          <w:sz w:val="22"/>
          <w:szCs w:val="22"/>
        </w:rPr>
        <w:t>ŽoNFP</w:t>
      </w:r>
      <w:proofErr w:type="spellEnd"/>
      <w:r w:rsidRPr="00307100">
        <w:rPr>
          <w:sz w:val="22"/>
          <w:szCs w:val="22"/>
        </w:rPr>
        <w:t xml:space="preserve"> splnili kritériá odborného hodnotenia na predloženie dokladov na overenie podmienok poskytnutia pomoci. </w:t>
      </w:r>
    </w:p>
    <w:p w:rsidR="008E24F3" w:rsidRPr="00307100" w:rsidRDefault="008E24F3" w:rsidP="008E24F3">
      <w:pPr>
        <w:widowControl/>
        <w:adjustRightInd/>
        <w:spacing w:line="240" w:lineRule="auto"/>
        <w:textAlignment w:val="auto"/>
        <w:rPr>
          <w:sz w:val="22"/>
          <w:szCs w:val="22"/>
        </w:rPr>
      </w:pPr>
    </w:p>
    <w:p w:rsidR="009F0296" w:rsidRDefault="008E24F3" w:rsidP="008E24F3">
      <w:pPr>
        <w:widowControl/>
        <w:adjustRightInd/>
        <w:spacing w:line="240" w:lineRule="auto"/>
        <w:textAlignment w:val="auto"/>
        <w:rPr>
          <w:sz w:val="22"/>
          <w:szCs w:val="22"/>
        </w:rPr>
      </w:pPr>
      <w:r w:rsidRPr="00307100">
        <w:rPr>
          <w:sz w:val="22"/>
          <w:szCs w:val="22"/>
        </w:rPr>
        <w:t>V tejto fáze prebieha overovanie</w:t>
      </w:r>
      <w:r w:rsidR="009F0296">
        <w:rPr>
          <w:sz w:val="22"/>
          <w:szCs w:val="22"/>
        </w:rPr>
        <w:t>:</w:t>
      </w:r>
    </w:p>
    <w:p w:rsidR="0095279E" w:rsidRDefault="008E24F3">
      <w:pPr>
        <w:widowControl/>
        <w:numPr>
          <w:ilvl w:val="0"/>
          <w:numId w:val="52"/>
        </w:numPr>
        <w:tabs>
          <w:tab w:val="left" w:pos="709"/>
          <w:tab w:val="left" w:pos="851"/>
        </w:tabs>
        <w:adjustRightInd/>
        <w:spacing w:line="240" w:lineRule="auto"/>
        <w:textAlignment w:val="auto"/>
        <w:rPr>
          <w:sz w:val="22"/>
          <w:szCs w:val="22"/>
        </w:rPr>
      </w:pPr>
      <w:r w:rsidRPr="00F055C5">
        <w:rPr>
          <w:sz w:val="22"/>
          <w:szCs w:val="22"/>
        </w:rPr>
        <w:t>výkonu OVS</w:t>
      </w:r>
      <w:r w:rsidR="00F055C5">
        <w:rPr>
          <w:sz w:val="22"/>
          <w:szCs w:val="22"/>
        </w:rPr>
        <w:t>;</w:t>
      </w:r>
    </w:p>
    <w:p w:rsidR="0095279E" w:rsidRDefault="009F0296">
      <w:pPr>
        <w:widowControl/>
        <w:numPr>
          <w:ilvl w:val="0"/>
          <w:numId w:val="52"/>
        </w:numPr>
        <w:tabs>
          <w:tab w:val="left" w:pos="709"/>
          <w:tab w:val="left" w:pos="851"/>
        </w:tabs>
        <w:adjustRightInd/>
        <w:spacing w:line="240" w:lineRule="auto"/>
        <w:textAlignment w:val="auto"/>
        <w:rPr>
          <w:sz w:val="22"/>
          <w:szCs w:val="22"/>
        </w:rPr>
      </w:pPr>
      <w:r w:rsidRPr="00F055C5">
        <w:rPr>
          <w:sz w:val="22"/>
          <w:szCs w:val="22"/>
        </w:rPr>
        <w:t>ekonomickej situácie žiadateľa v zmysle definície podniku v</w:t>
      </w:r>
      <w:r w:rsidR="00F055C5" w:rsidRPr="00F055C5">
        <w:rPr>
          <w:sz w:val="22"/>
          <w:szCs w:val="22"/>
        </w:rPr>
        <w:t> </w:t>
      </w:r>
      <w:r w:rsidRPr="00F055C5">
        <w:rPr>
          <w:sz w:val="22"/>
          <w:szCs w:val="22"/>
        </w:rPr>
        <w:t>ťažkostiach</w:t>
      </w:r>
      <w:r w:rsidR="00F055C5" w:rsidRPr="00F055C5">
        <w:rPr>
          <w:sz w:val="22"/>
          <w:szCs w:val="22"/>
        </w:rPr>
        <w:t>;</w:t>
      </w:r>
    </w:p>
    <w:p w:rsidR="0095279E" w:rsidRDefault="00F055C5">
      <w:pPr>
        <w:widowControl/>
        <w:numPr>
          <w:ilvl w:val="0"/>
          <w:numId w:val="52"/>
        </w:numPr>
        <w:tabs>
          <w:tab w:val="left" w:pos="709"/>
          <w:tab w:val="left" w:pos="851"/>
        </w:tabs>
        <w:adjustRightInd/>
        <w:spacing w:line="240" w:lineRule="auto"/>
        <w:textAlignment w:val="auto"/>
        <w:rPr>
          <w:sz w:val="22"/>
          <w:szCs w:val="22"/>
        </w:rPr>
      </w:pPr>
      <w:r>
        <w:rPr>
          <w:sz w:val="22"/>
          <w:szCs w:val="22"/>
        </w:rPr>
        <w:t xml:space="preserve">či miestne príslušná Správa finančnej kontroly nevedie voči </w:t>
      </w:r>
      <w:r w:rsidR="009357F5" w:rsidRPr="009357F5">
        <w:rPr>
          <w:sz w:val="22"/>
          <w:szCs w:val="22"/>
        </w:rPr>
        <w:t>žiadateľovi správne konanie</w:t>
      </w:r>
      <w:r>
        <w:rPr>
          <w:sz w:val="22"/>
          <w:szCs w:val="22"/>
        </w:rPr>
        <w:t>;</w:t>
      </w:r>
    </w:p>
    <w:p w:rsidR="0095279E" w:rsidRDefault="009F0296">
      <w:pPr>
        <w:widowControl/>
        <w:numPr>
          <w:ilvl w:val="0"/>
          <w:numId w:val="52"/>
        </w:numPr>
        <w:tabs>
          <w:tab w:val="left" w:pos="709"/>
          <w:tab w:val="left" w:pos="851"/>
        </w:tabs>
        <w:adjustRightInd/>
        <w:spacing w:line="240" w:lineRule="auto"/>
        <w:ind w:left="851" w:hanging="433"/>
        <w:textAlignment w:val="auto"/>
        <w:rPr>
          <w:sz w:val="22"/>
          <w:szCs w:val="22"/>
        </w:rPr>
      </w:pPr>
      <w:r>
        <w:rPr>
          <w:sz w:val="22"/>
          <w:szCs w:val="22"/>
        </w:rPr>
        <w:t xml:space="preserve">ďalších </w:t>
      </w:r>
      <w:r w:rsidR="008E24F3" w:rsidRPr="00307100">
        <w:rPr>
          <w:sz w:val="22"/>
          <w:szCs w:val="22"/>
        </w:rPr>
        <w:t>podmienok poskytnutia pomoci v</w:t>
      </w:r>
      <w:r>
        <w:rPr>
          <w:sz w:val="22"/>
          <w:szCs w:val="22"/>
        </w:rPr>
        <w:t xml:space="preserve">yplývajúcich z legislatívy EU a SR ako aj </w:t>
      </w:r>
      <w:r w:rsidR="008E24F3" w:rsidRPr="00307100">
        <w:rPr>
          <w:sz w:val="22"/>
          <w:szCs w:val="22"/>
        </w:rPr>
        <w:t xml:space="preserve">podmienok stanovených v príslušnej schéme pomoci a výzve. </w:t>
      </w:r>
    </w:p>
    <w:p w:rsidR="008E24F3" w:rsidRDefault="008E24F3" w:rsidP="008E24F3">
      <w:pPr>
        <w:widowControl/>
        <w:adjustRightInd/>
        <w:spacing w:line="240" w:lineRule="auto"/>
        <w:textAlignment w:val="auto"/>
        <w:rPr>
          <w:sz w:val="22"/>
          <w:szCs w:val="22"/>
        </w:rPr>
      </w:pPr>
    </w:p>
    <w:p w:rsidR="009F0296" w:rsidRDefault="00F055C5" w:rsidP="008E24F3">
      <w:pPr>
        <w:widowControl/>
        <w:adjustRightInd/>
        <w:spacing w:line="240" w:lineRule="auto"/>
        <w:textAlignment w:val="auto"/>
        <w:rPr>
          <w:sz w:val="22"/>
          <w:szCs w:val="22"/>
        </w:rPr>
      </w:pPr>
      <w:r>
        <w:rPr>
          <w:sz w:val="22"/>
          <w:szCs w:val="22"/>
        </w:rPr>
        <w:t>V</w:t>
      </w:r>
      <w:r w:rsidR="009F0296">
        <w:rPr>
          <w:sz w:val="22"/>
          <w:szCs w:val="22"/>
        </w:rPr>
        <w:t xml:space="preserve"> prípade, že v čase od predloženia </w:t>
      </w:r>
      <w:proofErr w:type="spellStart"/>
      <w:r w:rsidR="009F0296">
        <w:rPr>
          <w:sz w:val="22"/>
          <w:szCs w:val="22"/>
        </w:rPr>
        <w:t>ŽoNFP</w:t>
      </w:r>
      <w:proofErr w:type="spellEnd"/>
      <w:r w:rsidR="009F0296">
        <w:rPr>
          <w:sz w:val="22"/>
          <w:szCs w:val="22"/>
        </w:rPr>
        <w:t xml:space="preserve"> do dátumu overovania podmienok poskytnutia pomoci došlo k prechodu cez rok</w:t>
      </w:r>
      <w:r>
        <w:rPr>
          <w:sz w:val="22"/>
          <w:szCs w:val="22"/>
        </w:rPr>
        <w:t xml:space="preserve"> bude SIEA vyžadovať aj novú účtovnú závierku (rozsah definuje kapitola 7.9).</w:t>
      </w:r>
    </w:p>
    <w:p w:rsidR="009F0296" w:rsidRPr="00307100" w:rsidRDefault="009F0296" w:rsidP="008E24F3">
      <w:pPr>
        <w:widowControl/>
        <w:adjustRightInd/>
        <w:spacing w:line="240" w:lineRule="auto"/>
        <w:textAlignment w:val="auto"/>
        <w:rPr>
          <w:sz w:val="22"/>
          <w:szCs w:val="22"/>
        </w:rPr>
      </w:pPr>
    </w:p>
    <w:p w:rsidR="00641CDC" w:rsidRPr="00307100" w:rsidRDefault="008E24F3" w:rsidP="008E24F3">
      <w:pPr>
        <w:widowControl/>
        <w:adjustRightInd/>
        <w:spacing w:line="240" w:lineRule="auto"/>
        <w:textAlignment w:val="auto"/>
        <w:rPr>
          <w:sz w:val="22"/>
          <w:szCs w:val="22"/>
        </w:rPr>
      </w:pPr>
      <w:r w:rsidRPr="00307100">
        <w:rPr>
          <w:sz w:val="22"/>
          <w:szCs w:val="22"/>
        </w:rPr>
        <w:t xml:space="preserve">V prípade, že žiadateľ v lehote stanovenej na predloženie dokumentov, nepredloží požadované dokumenty, resp. </w:t>
      </w:r>
      <w:r>
        <w:rPr>
          <w:sz w:val="22"/>
          <w:szCs w:val="22"/>
        </w:rPr>
        <w:t>vykonávateľ</w:t>
      </w:r>
      <w:r w:rsidRPr="00307100">
        <w:rPr>
          <w:sz w:val="22"/>
          <w:szCs w:val="22"/>
        </w:rPr>
        <w:t xml:space="preserve"> na ich základe zistí nedodržanie niektorej z podmienok poskytnutia pomoci, bude takáto </w:t>
      </w:r>
      <w:proofErr w:type="spellStart"/>
      <w:r w:rsidRPr="00307100">
        <w:rPr>
          <w:sz w:val="22"/>
          <w:szCs w:val="22"/>
        </w:rPr>
        <w:t>ŽoNFP</w:t>
      </w:r>
      <w:proofErr w:type="spellEnd"/>
      <w:r w:rsidRPr="00307100">
        <w:rPr>
          <w:sz w:val="22"/>
          <w:szCs w:val="22"/>
        </w:rPr>
        <w:t xml:space="preserve"> z ďalšieho procesu schvaľovania vylúčená. Lehota potrebná na doplnenie dokladov a overenie podmienok poskytnutia pomoci sa nezapočítava do lehoty na informovanie žiadateľa o výsledku konania o žiadosti o NFP</w:t>
      </w:r>
      <w:r w:rsidR="00641CDC" w:rsidRPr="00307100">
        <w:rPr>
          <w:sz w:val="22"/>
          <w:szCs w:val="22"/>
        </w:rPr>
        <w:t>.</w:t>
      </w:r>
      <w:r>
        <w:rPr>
          <w:sz w:val="22"/>
          <w:szCs w:val="22"/>
        </w:rPr>
        <w:t xml:space="preserve"> </w:t>
      </w:r>
    </w:p>
    <w:p w:rsidR="00641CDC" w:rsidRDefault="00641CDC" w:rsidP="00641CDC">
      <w:pPr>
        <w:widowControl/>
        <w:adjustRightInd/>
        <w:spacing w:line="240" w:lineRule="auto"/>
        <w:textAlignment w:val="auto"/>
        <w:rPr>
          <w:sz w:val="22"/>
          <w:szCs w:val="22"/>
        </w:rPr>
      </w:pPr>
    </w:p>
    <w:p w:rsidR="00774D6A" w:rsidRDefault="00774D6A" w:rsidP="00774D6A">
      <w:pPr>
        <w:widowControl/>
        <w:adjustRightInd/>
        <w:spacing w:line="240" w:lineRule="auto"/>
        <w:textAlignment w:val="auto"/>
        <w:rPr>
          <w:sz w:val="22"/>
          <w:szCs w:val="22"/>
        </w:rPr>
      </w:pPr>
      <w:r>
        <w:rPr>
          <w:sz w:val="22"/>
          <w:szCs w:val="22"/>
        </w:rPr>
        <w:lastRenderedPageBreak/>
        <w:t xml:space="preserve">Vykonávateľ zabezpečí evidenciu výsledkov overovania podmienok poskytnutia pomoci v ITMS, prostredníctvom ktorého si žiadateľ môže overiť aktuálny stav </w:t>
      </w:r>
      <w:proofErr w:type="spellStart"/>
      <w:r>
        <w:rPr>
          <w:sz w:val="22"/>
          <w:szCs w:val="22"/>
        </w:rPr>
        <w:t>ŽoNFP</w:t>
      </w:r>
      <w:proofErr w:type="spellEnd"/>
      <w:r>
        <w:rPr>
          <w:sz w:val="22"/>
          <w:szCs w:val="22"/>
        </w:rPr>
        <w:t xml:space="preserve">. </w:t>
      </w:r>
    </w:p>
    <w:p w:rsidR="00774D6A" w:rsidRDefault="00774D6A" w:rsidP="00774D6A">
      <w:pPr>
        <w:widowControl/>
        <w:adjustRightInd/>
        <w:spacing w:line="240" w:lineRule="auto"/>
        <w:textAlignment w:val="auto"/>
        <w:rPr>
          <w:sz w:val="22"/>
          <w:szCs w:val="22"/>
        </w:rPr>
      </w:pPr>
    </w:p>
    <w:p w:rsidR="00774D6A" w:rsidRDefault="00774D6A" w:rsidP="00774D6A">
      <w:pPr>
        <w:widowControl/>
        <w:adjustRightInd/>
        <w:spacing w:line="240" w:lineRule="auto"/>
        <w:textAlignment w:val="auto"/>
        <w:rPr>
          <w:sz w:val="22"/>
          <w:szCs w:val="22"/>
        </w:rPr>
      </w:pPr>
      <w:r>
        <w:rPr>
          <w:sz w:val="22"/>
          <w:szCs w:val="22"/>
        </w:rPr>
        <w:t xml:space="preserve">Vykonávateľ zároveň po ukončení overovania podmienok poskytnutia pomoci zasiela žiadateľom, ktorých </w:t>
      </w:r>
      <w:proofErr w:type="spellStart"/>
      <w:r>
        <w:rPr>
          <w:sz w:val="22"/>
          <w:szCs w:val="22"/>
        </w:rPr>
        <w:t>ŽoNFP</w:t>
      </w:r>
      <w:proofErr w:type="spellEnd"/>
      <w:r>
        <w:rPr>
          <w:sz w:val="22"/>
          <w:szCs w:val="22"/>
        </w:rPr>
        <w:t xml:space="preserve"> nesplnili podmienky poskytnutia pomoci rozhodnutia o neschválení </w:t>
      </w:r>
      <w:proofErr w:type="spellStart"/>
      <w:r w:rsidRPr="007A4560">
        <w:rPr>
          <w:sz w:val="22"/>
          <w:szCs w:val="22"/>
        </w:rPr>
        <w:t>ŽoNFP</w:t>
      </w:r>
      <w:proofErr w:type="spellEnd"/>
      <w:r w:rsidRPr="007A4560">
        <w:rPr>
          <w:sz w:val="22"/>
          <w:szCs w:val="22"/>
        </w:rPr>
        <w:t xml:space="preserve"> </w:t>
      </w:r>
      <w:r>
        <w:rPr>
          <w:sz w:val="22"/>
          <w:szCs w:val="22"/>
        </w:rPr>
        <w:t>(vrátane dôvodov).</w:t>
      </w:r>
    </w:p>
    <w:p w:rsidR="00F8499D" w:rsidRDefault="00F8499D" w:rsidP="00641CDC">
      <w:pPr>
        <w:widowControl/>
        <w:adjustRightInd/>
        <w:spacing w:line="240" w:lineRule="auto"/>
        <w:textAlignment w:val="auto"/>
        <w:rPr>
          <w:sz w:val="22"/>
          <w:szCs w:val="22"/>
        </w:rPr>
      </w:pPr>
    </w:p>
    <w:p w:rsidR="00F055C5" w:rsidRDefault="00F055C5" w:rsidP="00641CDC">
      <w:pPr>
        <w:widowControl/>
        <w:adjustRightInd/>
        <w:spacing w:line="240" w:lineRule="auto"/>
        <w:textAlignment w:val="auto"/>
        <w:rPr>
          <w:sz w:val="22"/>
          <w:szCs w:val="22"/>
        </w:rPr>
      </w:pPr>
    </w:p>
    <w:p w:rsidR="00641CDC" w:rsidRPr="005C22BB" w:rsidRDefault="00641CDC" w:rsidP="00641CDC">
      <w:pPr>
        <w:pStyle w:val="Nadpis2"/>
        <w:rPr>
          <w:rFonts w:eastAsia="Arial Unicode MS"/>
        </w:rPr>
      </w:pPr>
      <w:bookmarkStart w:id="166" w:name="_Toc217467404"/>
      <w:bookmarkStart w:id="167" w:name="_Toc245692061"/>
      <w:r w:rsidRPr="005C22BB">
        <w:rPr>
          <w:rFonts w:eastAsia="Arial Unicode MS"/>
        </w:rPr>
        <w:t xml:space="preserve">Výber a schvaľovanie </w:t>
      </w:r>
      <w:proofErr w:type="spellStart"/>
      <w:r w:rsidRPr="005C22BB">
        <w:rPr>
          <w:rFonts w:eastAsia="Arial Unicode MS"/>
        </w:rPr>
        <w:t>ŽoNFP</w:t>
      </w:r>
      <w:bookmarkEnd w:id="166"/>
      <w:bookmarkEnd w:id="167"/>
      <w:proofErr w:type="spellEnd"/>
    </w:p>
    <w:p w:rsidR="00641CDC" w:rsidRPr="000855CE" w:rsidRDefault="00641CDC" w:rsidP="00641CDC">
      <w:pPr>
        <w:widowControl/>
        <w:adjustRightInd/>
        <w:spacing w:line="240" w:lineRule="auto"/>
        <w:textAlignment w:val="auto"/>
        <w:rPr>
          <w:sz w:val="22"/>
          <w:szCs w:val="22"/>
        </w:rPr>
      </w:pPr>
    </w:p>
    <w:p w:rsidR="00641CDC" w:rsidRPr="00746F3C" w:rsidRDefault="00641CDC" w:rsidP="00641CDC">
      <w:pPr>
        <w:rPr>
          <w:rFonts w:eastAsia="Arial Unicode MS"/>
          <w:b/>
          <w:smallCaps/>
        </w:rPr>
      </w:pPr>
      <w:r w:rsidRPr="009036C6">
        <w:rPr>
          <w:rFonts w:eastAsia="Arial Unicode MS"/>
          <w:b/>
          <w:smallCaps/>
        </w:rPr>
        <w:t xml:space="preserve">Zasadnutie Výberovej </w:t>
      </w:r>
      <w:r w:rsidRPr="00746F3C">
        <w:rPr>
          <w:rFonts w:eastAsia="Arial Unicode MS"/>
          <w:b/>
          <w:smallCaps/>
        </w:rPr>
        <w:t>komisie</w:t>
      </w:r>
    </w:p>
    <w:p w:rsidR="00641CDC" w:rsidRPr="00746F3C" w:rsidRDefault="00641CDC" w:rsidP="00641CDC">
      <w:pPr>
        <w:widowControl/>
        <w:adjustRightInd/>
        <w:spacing w:line="240" w:lineRule="auto"/>
        <w:textAlignment w:val="auto"/>
        <w:rPr>
          <w:sz w:val="22"/>
          <w:szCs w:val="22"/>
        </w:rPr>
      </w:pPr>
    </w:p>
    <w:p w:rsidR="002F24AE" w:rsidRPr="000855CE" w:rsidRDefault="002F24AE" w:rsidP="002F24AE">
      <w:pPr>
        <w:widowControl/>
        <w:adjustRightInd/>
        <w:spacing w:line="240" w:lineRule="auto"/>
        <w:textAlignment w:val="auto"/>
        <w:rPr>
          <w:sz w:val="22"/>
          <w:szCs w:val="22"/>
        </w:rPr>
      </w:pPr>
      <w:r w:rsidRPr="00746F3C">
        <w:rPr>
          <w:sz w:val="22"/>
          <w:szCs w:val="22"/>
        </w:rPr>
        <w:t xml:space="preserve">Po ukončení odborného hodnotenia </w:t>
      </w:r>
      <w:proofErr w:type="spellStart"/>
      <w:r w:rsidRPr="00746F3C">
        <w:rPr>
          <w:sz w:val="22"/>
          <w:szCs w:val="22"/>
        </w:rPr>
        <w:t>ŽoNFP</w:t>
      </w:r>
      <w:proofErr w:type="spellEnd"/>
      <w:r w:rsidRPr="00746F3C">
        <w:rPr>
          <w:sz w:val="22"/>
          <w:szCs w:val="22"/>
        </w:rPr>
        <w:t xml:space="preserve"> </w:t>
      </w:r>
      <w:r w:rsidR="005E3FC4" w:rsidRPr="00746F3C">
        <w:rPr>
          <w:sz w:val="22"/>
          <w:szCs w:val="22"/>
        </w:rPr>
        <w:t xml:space="preserve">a overení splnenia podmienok poskytovania pomoci </w:t>
      </w:r>
      <w:r w:rsidRPr="00746F3C">
        <w:rPr>
          <w:sz w:val="22"/>
          <w:szCs w:val="22"/>
        </w:rPr>
        <w:t xml:space="preserve">vykonávateľ zvolá zasadnutie Výberovej komisie. </w:t>
      </w:r>
      <w:r w:rsidR="0030763B">
        <w:rPr>
          <w:sz w:val="22"/>
          <w:szCs w:val="22"/>
        </w:rPr>
        <w:t>Poskytovateľ</w:t>
      </w:r>
      <w:r w:rsidRPr="00746F3C">
        <w:rPr>
          <w:sz w:val="22"/>
          <w:szCs w:val="22"/>
        </w:rPr>
        <w:t xml:space="preserve"> zriadil pre účely výberu </w:t>
      </w:r>
      <w:proofErr w:type="spellStart"/>
      <w:r w:rsidRPr="00746F3C">
        <w:rPr>
          <w:sz w:val="22"/>
          <w:szCs w:val="22"/>
        </w:rPr>
        <w:t>ŽoNFP</w:t>
      </w:r>
      <w:proofErr w:type="spellEnd"/>
      <w:r w:rsidRPr="00746F3C">
        <w:rPr>
          <w:sz w:val="22"/>
          <w:szCs w:val="22"/>
        </w:rPr>
        <w:t xml:space="preserve"> ako svoj poradný orgán Výberovú komisiu. Výberová komisia je zložená minimálne z 5 členov s hlasovacím právom (odborníci v závislosti od vecného zamerania schémy) na princípe partnerstva, v súlade s Nariadením Rady ES č. 1083/2006 ustanovujúcim všeobecné ustanovenia o Európskom fonde regionálneho rozvoja, Európskom sociálnom fonde a Kohéznom fonde. Pri väčšom počte členov je potrebné dodržať nepárny počet hlasujúcich členov. Výberová komisia sa riadi Štatútom a Rokovacím poriadkom Výberovej komisie.</w:t>
      </w:r>
      <w:r w:rsidR="005E3FC4">
        <w:rPr>
          <w:sz w:val="22"/>
          <w:szCs w:val="22"/>
        </w:rPr>
        <w:t xml:space="preserve"> </w:t>
      </w:r>
    </w:p>
    <w:p w:rsidR="002F24AE" w:rsidRPr="000855CE" w:rsidRDefault="002F24AE" w:rsidP="002F24AE">
      <w:pPr>
        <w:widowControl/>
        <w:adjustRightInd/>
        <w:spacing w:line="240" w:lineRule="auto"/>
        <w:textAlignment w:val="auto"/>
        <w:rPr>
          <w:sz w:val="22"/>
          <w:szCs w:val="22"/>
        </w:rPr>
      </w:pPr>
    </w:p>
    <w:p w:rsidR="002F24AE" w:rsidRPr="000855CE" w:rsidRDefault="002F24AE" w:rsidP="002F24AE">
      <w:pPr>
        <w:widowControl/>
        <w:adjustRightInd/>
        <w:spacing w:line="240" w:lineRule="auto"/>
        <w:textAlignment w:val="auto"/>
        <w:rPr>
          <w:sz w:val="22"/>
          <w:szCs w:val="22"/>
        </w:rPr>
      </w:pPr>
      <w:r w:rsidRPr="000855CE">
        <w:rPr>
          <w:sz w:val="22"/>
          <w:szCs w:val="22"/>
        </w:rPr>
        <w:t xml:space="preserve">Výberová komisia </w:t>
      </w:r>
      <w:r>
        <w:rPr>
          <w:sz w:val="22"/>
          <w:szCs w:val="22"/>
        </w:rPr>
        <w:t xml:space="preserve">odporúča na schválenie </w:t>
      </w:r>
      <w:proofErr w:type="spellStart"/>
      <w:r>
        <w:rPr>
          <w:sz w:val="22"/>
          <w:szCs w:val="22"/>
        </w:rPr>
        <w:t>ŽoNFP</w:t>
      </w:r>
      <w:proofErr w:type="spellEnd"/>
      <w:r w:rsidRPr="000855CE">
        <w:rPr>
          <w:sz w:val="22"/>
          <w:szCs w:val="22"/>
        </w:rPr>
        <w:t xml:space="preserve"> </w:t>
      </w:r>
      <w:r>
        <w:rPr>
          <w:sz w:val="22"/>
          <w:szCs w:val="22"/>
        </w:rPr>
        <w:t>aplikáciou výberových kritérií, ktoré sú prílohou výzvy v súlade s Rokovacím poriadkom Výberovej komisie</w:t>
      </w:r>
      <w:r w:rsidRPr="000855CE">
        <w:rPr>
          <w:sz w:val="22"/>
          <w:szCs w:val="22"/>
        </w:rPr>
        <w:t xml:space="preserve">, pričom podporené môžu byť iba </w:t>
      </w:r>
      <w:proofErr w:type="spellStart"/>
      <w:r>
        <w:rPr>
          <w:sz w:val="22"/>
          <w:szCs w:val="22"/>
        </w:rPr>
        <w:t>ŽoNFP</w:t>
      </w:r>
      <w:proofErr w:type="spellEnd"/>
      <w:r w:rsidRPr="000855CE">
        <w:rPr>
          <w:sz w:val="22"/>
          <w:szCs w:val="22"/>
        </w:rPr>
        <w:t xml:space="preserve">, ktoré </w:t>
      </w:r>
      <w:r>
        <w:rPr>
          <w:sz w:val="22"/>
          <w:szCs w:val="22"/>
        </w:rPr>
        <w:t xml:space="preserve">vyhoveli podmienkam kontroly formálnej správnosti </w:t>
      </w:r>
      <w:proofErr w:type="spellStart"/>
      <w:r>
        <w:rPr>
          <w:sz w:val="22"/>
          <w:szCs w:val="22"/>
        </w:rPr>
        <w:t>ŽoNFP</w:t>
      </w:r>
      <w:proofErr w:type="spellEnd"/>
      <w:r>
        <w:rPr>
          <w:sz w:val="22"/>
          <w:szCs w:val="22"/>
        </w:rPr>
        <w:t xml:space="preserve">, kritériám odborného hodnotenia a splnili podmienky poskytnutia pomoci. </w:t>
      </w:r>
    </w:p>
    <w:p w:rsidR="002F24AE" w:rsidRPr="000855CE" w:rsidRDefault="002F24AE" w:rsidP="002F24AE">
      <w:pPr>
        <w:widowControl/>
        <w:adjustRightInd/>
        <w:spacing w:line="240" w:lineRule="auto"/>
        <w:textAlignment w:val="auto"/>
        <w:rPr>
          <w:sz w:val="22"/>
          <w:szCs w:val="22"/>
        </w:rPr>
      </w:pPr>
    </w:p>
    <w:p w:rsidR="00641CDC" w:rsidRPr="000855CE" w:rsidRDefault="002F24AE" w:rsidP="002F24AE">
      <w:pPr>
        <w:widowControl/>
        <w:adjustRightInd/>
        <w:spacing w:line="240" w:lineRule="auto"/>
        <w:textAlignment w:val="auto"/>
        <w:rPr>
          <w:sz w:val="22"/>
          <w:szCs w:val="22"/>
        </w:rPr>
      </w:pPr>
      <w:r w:rsidRPr="000855CE">
        <w:rPr>
          <w:sz w:val="22"/>
          <w:szCs w:val="22"/>
        </w:rPr>
        <w:t xml:space="preserve">Bližšie informácie o hodnotení </w:t>
      </w:r>
      <w:proofErr w:type="spellStart"/>
      <w:r>
        <w:rPr>
          <w:sz w:val="22"/>
          <w:szCs w:val="22"/>
        </w:rPr>
        <w:t>Žo</w:t>
      </w:r>
      <w:r w:rsidRPr="000855CE">
        <w:rPr>
          <w:sz w:val="22"/>
          <w:szCs w:val="22"/>
        </w:rPr>
        <w:t>NFP</w:t>
      </w:r>
      <w:proofErr w:type="spellEnd"/>
      <w:r w:rsidRPr="000855CE">
        <w:rPr>
          <w:sz w:val="22"/>
          <w:szCs w:val="22"/>
        </w:rPr>
        <w:t xml:space="preserve"> sú uvedené v Štatúte a Rokovacom poriadku Výberovej komisie</w:t>
      </w:r>
      <w:r>
        <w:rPr>
          <w:sz w:val="22"/>
          <w:szCs w:val="22"/>
        </w:rPr>
        <w:t xml:space="preserve"> (rekonštruované verzie štatútu a rokovacieho poriadku Výberovej komisie v znení ostatných dodatkov sú prílohou výzvy)</w:t>
      </w:r>
      <w:r w:rsidR="00641CDC" w:rsidRPr="000855CE">
        <w:rPr>
          <w:sz w:val="22"/>
          <w:szCs w:val="22"/>
        </w:rPr>
        <w:t>.</w:t>
      </w:r>
      <w:r>
        <w:rPr>
          <w:sz w:val="22"/>
          <w:szCs w:val="22"/>
        </w:rPr>
        <w:t xml:space="preserve"> </w:t>
      </w:r>
    </w:p>
    <w:p w:rsidR="00746F3C" w:rsidRPr="00FE6722" w:rsidRDefault="00746F3C" w:rsidP="00FE6722">
      <w:pPr>
        <w:widowControl/>
        <w:adjustRightInd/>
        <w:spacing w:line="240" w:lineRule="auto"/>
        <w:textAlignment w:val="auto"/>
        <w:rPr>
          <w:sz w:val="22"/>
          <w:szCs w:val="22"/>
        </w:rPr>
      </w:pPr>
    </w:p>
    <w:p w:rsidR="00641CDC" w:rsidRPr="009036C6" w:rsidRDefault="00641CDC" w:rsidP="00641CDC">
      <w:pPr>
        <w:rPr>
          <w:rFonts w:eastAsia="Arial Unicode MS"/>
          <w:b/>
          <w:smallCaps/>
        </w:rPr>
      </w:pPr>
      <w:r>
        <w:rPr>
          <w:rFonts w:eastAsia="Arial Unicode MS"/>
          <w:b/>
          <w:smallCaps/>
        </w:rPr>
        <w:t xml:space="preserve">Rozhodnutie o </w:t>
      </w:r>
      <w:proofErr w:type="spellStart"/>
      <w:r>
        <w:rPr>
          <w:rFonts w:eastAsia="Arial Unicode MS"/>
          <w:b/>
          <w:smallCaps/>
        </w:rPr>
        <w:t>ŽoNFP</w:t>
      </w:r>
      <w:proofErr w:type="spellEnd"/>
    </w:p>
    <w:p w:rsidR="00641CDC" w:rsidRPr="000855CE" w:rsidRDefault="00641CDC" w:rsidP="00641CDC">
      <w:pPr>
        <w:widowControl/>
        <w:adjustRightInd/>
        <w:spacing w:line="240" w:lineRule="auto"/>
        <w:textAlignment w:val="auto"/>
        <w:rPr>
          <w:sz w:val="22"/>
          <w:szCs w:val="22"/>
        </w:rPr>
      </w:pPr>
    </w:p>
    <w:p w:rsidR="009C3391" w:rsidRDefault="00641CDC" w:rsidP="00641CDC">
      <w:pPr>
        <w:widowControl/>
        <w:adjustRightInd/>
        <w:spacing w:line="240" w:lineRule="auto"/>
        <w:textAlignment w:val="auto"/>
        <w:rPr>
          <w:sz w:val="22"/>
          <w:szCs w:val="22"/>
        </w:rPr>
      </w:pPr>
      <w:r w:rsidRPr="000855CE">
        <w:rPr>
          <w:sz w:val="22"/>
          <w:szCs w:val="22"/>
        </w:rPr>
        <w:t xml:space="preserve">Na základe </w:t>
      </w:r>
      <w:r>
        <w:rPr>
          <w:sz w:val="22"/>
          <w:szCs w:val="22"/>
        </w:rPr>
        <w:t xml:space="preserve">záverečnej správy z výberu </w:t>
      </w:r>
      <w:proofErr w:type="spellStart"/>
      <w:r>
        <w:rPr>
          <w:sz w:val="22"/>
          <w:szCs w:val="22"/>
        </w:rPr>
        <w:t>ŽoNFP</w:t>
      </w:r>
      <w:proofErr w:type="spellEnd"/>
      <w:r>
        <w:rPr>
          <w:sz w:val="22"/>
          <w:szCs w:val="22"/>
        </w:rPr>
        <w:t xml:space="preserve"> predkladá </w:t>
      </w:r>
      <w:r w:rsidRPr="000855CE">
        <w:rPr>
          <w:sz w:val="22"/>
          <w:szCs w:val="22"/>
        </w:rPr>
        <w:t xml:space="preserve">príslušný organizačný útvar poskytovateľa na schválenie </w:t>
      </w:r>
      <w:r w:rsidRPr="00F60ADD">
        <w:rPr>
          <w:sz w:val="22"/>
          <w:szCs w:val="22"/>
        </w:rPr>
        <w:t>Internému dozornému a monitorovaciemu výboru pre fondy EÚ (ďalej len „IDMV“)</w:t>
      </w:r>
      <w:r>
        <w:rPr>
          <w:sz w:val="22"/>
          <w:szCs w:val="22"/>
        </w:rPr>
        <w:t xml:space="preserve"> správu o priebehu schvaľovania </w:t>
      </w:r>
      <w:proofErr w:type="spellStart"/>
      <w:r>
        <w:rPr>
          <w:sz w:val="22"/>
          <w:szCs w:val="22"/>
        </w:rPr>
        <w:t>ŽoNFP</w:t>
      </w:r>
      <w:proofErr w:type="spellEnd"/>
      <w:r w:rsidRPr="00F60ADD">
        <w:rPr>
          <w:sz w:val="22"/>
          <w:szCs w:val="22"/>
        </w:rPr>
        <w:t xml:space="preserve">. V prípade zistenia akýchkoľvek nedostatkov je vykonávateľ zaviazaný odstrániť predmetné nedostatky. Po predložení </w:t>
      </w:r>
      <w:r>
        <w:rPr>
          <w:sz w:val="22"/>
          <w:szCs w:val="22"/>
        </w:rPr>
        <w:t>a schválení správy,</w:t>
      </w:r>
      <w:r w:rsidRPr="00F60ADD">
        <w:rPr>
          <w:sz w:val="22"/>
          <w:szCs w:val="22"/>
        </w:rPr>
        <w:t xml:space="preserve"> minister hospodárstva ako najvyšší predstaviteľ poskytovateľa</w:t>
      </w:r>
      <w:r>
        <w:rPr>
          <w:sz w:val="22"/>
          <w:szCs w:val="22"/>
        </w:rPr>
        <w:t>,</w:t>
      </w:r>
      <w:r w:rsidRPr="00F60ADD">
        <w:rPr>
          <w:sz w:val="22"/>
          <w:szCs w:val="22"/>
        </w:rPr>
        <w:t xml:space="preserve"> môže poveriť</w:t>
      </w:r>
      <w:r w:rsidRPr="000855CE">
        <w:rPr>
          <w:color w:val="0000FF"/>
          <w:sz w:val="22"/>
          <w:szCs w:val="22"/>
        </w:rPr>
        <w:t xml:space="preserve"> </w:t>
      </w:r>
      <w:r w:rsidRPr="000855CE">
        <w:rPr>
          <w:sz w:val="22"/>
          <w:szCs w:val="22"/>
        </w:rPr>
        <w:t xml:space="preserve">štatutárneho zástupcu vykonávateľa oznámiť výsledok procesu </w:t>
      </w:r>
      <w:r w:rsidR="009C3391">
        <w:rPr>
          <w:sz w:val="22"/>
          <w:szCs w:val="22"/>
        </w:rPr>
        <w:t xml:space="preserve">výberu </w:t>
      </w:r>
      <w:proofErr w:type="spellStart"/>
      <w:r w:rsidR="009C3391">
        <w:rPr>
          <w:sz w:val="22"/>
          <w:szCs w:val="22"/>
        </w:rPr>
        <w:t>ŽoNFP</w:t>
      </w:r>
      <w:proofErr w:type="spellEnd"/>
      <w:r w:rsidR="009C3391">
        <w:rPr>
          <w:sz w:val="22"/>
          <w:szCs w:val="22"/>
        </w:rPr>
        <w:t xml:space="preserve"> </w:t>
      </w:r>
      <w:r w:rsidRPr="000855CE">
        <w:rPr>
          <w:sz w:val="22"/>
          <w:szCs w:val="22"/>
        </w:rPr>
        <w:t xml:space="preserve">žiadateľom </w:t>
      </w:r>
      <w:r>
        <w:rPr>
          <w:sz w:val="22"/>
          <w:szCs w:val="22"/>
        </w:rPr>
        <w:t>prostredníctvom zaslania rozhodnutí o </w:t>
      </w:r>
      <w:r w:rsidR="009C3391">
        <w:rPr>
          <w:sz w:val="22"/>
          <w:szCs w:val="22"/>
        </w:rPr>
        <w:t>:</w:t>
      </w:r>
    </w:p>
    <w:p w:rsidR="003B2B55" w:rsidRDefault="003B2B55" w:rsidP="00641CDC">
      <w:pPr>
        <w:widowControl/>
        <w:adjustRightInd/>
        <w:spacing w:line="240" w:lineRule="auto"/>
        <w:textAlignment w:val="auto"/>
        <w:rPr>
          <w:sz w:val="22"/>
          <w:szCs w:val="22"/>
        </w:rPr>
      </w:pPr>
    </w:p>
    <w:p w:rsidR="003B2B55" w:rsidRDefault="003B2B55" w:rsidP="003B2B55">
      <w:pPr>
        <w:widowControl/>
        <w:numPr>
          <w:ilvl w:val="0"/>
          <w:numId w:val="54"/>
        </w:numPr>
        <w:adjustRightInd/>
        <w:spacing w:line="240" w:lineRule="auto"/>
        <w:textAlignment w:val="auto"/>
        <w:rPr>
          <w:sz w:val="22"/>
          <w:szCs w:val="22"/>
        </w:rPr>
      </w:pPr>
      <w:r>
        <w:rPr>
          <w:sz w:val="22"/>
          <w:szCs w:val="22"/>
        </w:rPr>
        <w:t xml:space="preserve">neschválení </w:t>
      </w:r>
      <w:proofErr w:type="spellStart"/>
      <w:r>
        <w:rPr>
          <w:sz w:val="22"/>
          <w:szCs w:val="22"/>
        </w:rPr>
        <w:t>ŽoNFP</w:t>
      </w:r>
      <w:proofErr w:type="spellEnd"/>
      <w:r>
        <w:rPr>
          <w:sz w:val="22"/>
          <w:szCs w:val="22"/>
        </w:rPr>
        <w:t xml:space="preserve">– pre žiadateľov, ktorých </w:t>
      </w:r>
      <w:proofErr w:type="spellStart"/>
      <w:r>
        <w:rPr>
          <w:sz w:val="22"/>
          <w:szCs w:val="22"/>
        </w:rPr>
        <w:t>ŽoNFP</w:t>
      </w:r>
      <w:proofErr w:type="spellEnd"/>
      <w:r>
        <w:rPr>
          <w:sz w:val="22"/>
          <w:szCs w:val="22"/>
        </w:rPr>
        <w:t xml:space="preserve"> nevyhoveli výberovým kritériám.</w:t>
      </w:r>
    </w:p>
    <w:p w:rsidR="0095279E" w:rsidRDefault="003B2B55">
      <w:pPr>
        <w:widowControl/>
        <w:numPr>
          <w:ilvl w:val="0"/>
          <w:numId w:val="54"/>
        </w:numPr>
        <w:adjustRightInd/>
        <w:spacing w:before="120" w:line="240" w:lineRule="auto"/>
        <w:ind w:left="714" w:hanging="357"/>
        <w:textAlignment w:val="auto"/>
        <w:rPr>
          <w:sz w:val="22"/>
          <w:szCs w:val="22"/>
        </w:rPr>
      </w:pPr>
      <w:r>
        <w:rPr>
          <w:sz w:val="22"/>
          <w:szCs w:val="22"/>
        </w:rPr>
        <w:t xml:space="preserve">rozhodnutí o  </w:t>
      </w:r>
      <w:r w:rsidR="00641CDC">
        <w:rPr>
          <w:sz w:val="22"/>
          <w:szCs w:val="22"/>
        </w:rPr>
        <w:t xml:space="preserve">schválení </w:t>
      </w:r>
      <w:proofErr w:type="spellStart"/>
      <w:r w:rsidR="00641CDC">
        <w:rPr>
          <w:sz w:val="22"/>
          <w:szCs w:val="22"/>
        </w:rPr>
        <w:t>ŽoNFP</w:t>
      </w:r>
      <w:proofErr w:type="spellEnd"/>
      <w:r w:rsidR="00641CDC">
        <w:rPr>
          <w:sz w:val="22"/>
          <w:szCs w:val="22"/>
        </w:rPr>
        <w:t xml:space="preserve"> </w:t>
      </w:r>
      <w:r w:rsidR="009C3391">
        <w:rPr>
          <w:sz w:val="22"/>
          <w:szCs w:val="22"/>
        </w:rPr>
        <w:t xml:space="preserve">– pre žiadateľov, ktorých </w:t>
      </w:r>
      <w:proofErr w:type="spellStart"/>
      <w:r w:rsidR="009C3391">
        <w:rPr>
          <w:sz w:val="22"/>
          <w:szCs w:val="22"/>
        </w:rPr>
        <w:t>ŽoNFP</w:t>
      </w:r>
      <w:proofErr w:type="spellEnd"/>
      <w:r w:rsidR="009C3391">
        <w:rPr>
          <w:sz w:val="22"/>
          <w:szCs w:val="22"/>
        </w:rPr>
        <w:t xml:space="preserve"> vyhoveli výberovým kritériám </w:t>
      </w:r>
      <w:r w:rsidR="00641CDC">
        <w:rPr>
          <w:sz w:val="22"/>
          <w:szCs w:val="22"/>
        </w:rPr>
        <w:t>a </w:t>
      </w:r>
    </w:p>
    <w:p w:rsidR="005E3FC4" w:rsidRDefault="005E3FC4" w:rsidP="00641CDC">
      <w:pPr>
        <w:widowControl/>
        <w:adjustRightInd/>
        <w:spacing w:line="240" w:lineRule="auto"/>
        <w:textAlignment w:val="auto"/>
        <w:rPr>
          <w:sz w:val="22"/>
          <w:szCs w:val="22"/>
        </w:rPr>
      </w:pPr>
    </w:p>
    <w:p w:rsidR="008A643B" w:rsidRPr="008A643B" w:rsidRDefault="008A643B" w:rsidP="008A643B">
      <w:pPr>
        <w:widowControl/>
        <w:adjustRightInd/>
        <w:spacing w:line="240" w:lineRule="auto"/>
        <w:textAlignment w:val="auto"/>
        <w:rPr>
          <w:sz w:val="22"/>
          <w:szCs w:val="22"/>
        </w:rPr>
      </w:pPr>
      <w:r w:rsidRPr="008A643B">
        <w:rPr>
          <w:sz w:val="22"/>
          <w:szCs w:val="22"/>
        </w:rPr>
        <w:t xml:space="preserve">Písomné rozhodnutie o schválení žiadosti alebo písomné rozhodnutie o neschválení žiadosti obsahuje náležitosti v zmysle § 14 ods. 5 zákona č. 528/2008 </w:t>
      </w:r>
      <w:proofErr w:type="spellStart"/>
      <w:r w:rsidRPr="008A643B">
        <w:rPr>
          <w:sz w:val="22"/>
          <w:szCs w:val="22"/>
        </w:rPr>
        <w:t>Z.z</w:t>
      </w:r>
      <w:proofErr w:type="spellEnd"/>
      <w:r w:rsidRPr="008A643B">
        <w:rPr>
          <w:sz w:val="22"/>
          <w:szCs w:val="22"/>
        </w:rPr>
        <w:t>.</w:t>
      </w:r>
    </w:p>
    <w:p w:rsidR="008A643B" w:rsidRPr="000855CE" w:rsidRDefault="008A643B" w:rsidP="00641CDC">
      <w:pPr>
        <w:widowControl/>
        <w:adjustRightInd/>
        <w:spacing w:line="240" w:lineRule="auto"/>
        <w:textAlignment w:val="auto"/>
        <w:rPr>
          <w:sz w:val="22"/>
          <w:szCs w:val="22"/>
        </w:rPr>
      </w:pPr>
    </w:p>
    <w:p w:rsidR="00641CDC" w:rsidRPr="00F60ADD" w:rsidRDefault="0030763B" w:rsidP="00641CDC">
      <w:pPr>
        <w:widowControl/>
        <w:adjustRightInd/>
        <w:spacing w:line="240" w:lineRule="auto"/>
        <w:textAlignment w:val="auto"/>
        <w:rPr>
          <w:sz w:val="22"/>
          <w:szCs w:val="22"/>
        </w:rPr>
      </w:pPr>
      <w:r>
        <w:rPr>
          <w:sz w:val="22"/>
          <w:szCs w:val="22"/>
        </w:rPr>
        <w:t xml:space="preserve">Štatutárny orgán </w:t>
      </w:r>
      <w:r w:rsidR="00A33157">
        <w:rPr>
          <w:sz w:val="22"/>
          <w:szCs w:val="22"/>
        </w:rPr>
        <w:t>poskytovateľa</w:t>
      </w:r>
      <w:r>
        <w:rPr>
          <w:sz w:val="22"/>
          <w:szCs w:val="22"/>
        </w:rPr>
        <w:t xml:space="preserve"> môže z vlastného podnetu preskúmať rozhodnutie o schválení žiadosti alebo rozhodnutie o neschválení žiadosti. Ak bolo toto rozhodnutie vydané v rozpore s podmienkami poskytnutia pomoci a podpory podľa § 13 ods. 3</w:t>
      </w:r>
      <w:r w:rsidR="001E0FFA">
        <w:rPr>
          <w:sz w:val="22"/>
          <w:szCs w:val="22"/>
        </w:rPr>
        <w:t xml:space="preserve"> zákona č. 528/2008 </w:t>
      </w:r>
      <w:proofErr w:type="spellStart"/>
      <w:r w:rsidR="001E0FFA">
        <w:rPr>
          <w:sz w:val="22"/>
          <w:szCs w:val="22"/>
        </w:rPr>
        <w:t>Z.z</w:t>
      </w:r>
      <w:proofErr w:type="spellEnd"/>
      <w:r w:rsidR="001E0FFA">
        <w:rPr>
          <w:sz w:val="22"/>
          <w:szCs w:val="22"/>
        </w:rPr>
        <w:t xml:space="preserve">., štatutárny orgán </w:t>
      </w:r>
      <w:r w:rsidR="00A33157">
        <w:rPr>
          <w:sz w:val="22"/>
          <w:szCs w:val="22"/>
        </w:rPr>
        <w:t>poskytovateľa</w:t>
      </w:r>
      <w:r w:rsidR="001E0FFA">
        <w:rPr>
          <w:sz w:val="22"/>
          <w:szCs w:val="22"/>
        </w:rPr>
        <w:t xml:space="preserve"> vydá rozhodnutie o preskúmaní tohto rozhodnutia, ktorým toto rozhodnutie zmení alebo zruší, a súčasne rozhodne o schválení žiadosti alebo neschválení žiadosti. Štatutárny orgán </w:t>
      </w:r>
      <w:r w:rsidR="00A33157">
        <w:rPr>
          <w:sz w:val="22"/>
          <w:szCs w:val="22"/>
        </w:rPr>
        <w:t>poskytovateľa</w:t>
      </w:r>
      <w:r w:rsidR="001E0FFA">
        <w:rPr>
          <w:sz w:val="22"/>
          <w:szCs w:val="22"/>
        </w:rPr>
        <w:t xml:space="preserve"> môže postupovať podľa prvej a druhej vety len do uzavretia zmluvy o poskytnutí NFP. </w:t>
      </w:r>
    </w:p>
    <w:p w:rsidR="00641CDC" w:rsidRPr="000855CE" w:rsidRDefault="00641CDC" w:rsidP="00641CDC">
      <w:pPr>
        <w:widowControl/>
        <w:adjustRightInd/>
        <w:spacing w:line="240" w:lineRule="auto"/>
        <w:textAlignment w:val="auto"/>
        <w:rPr>
          <w:sz w:val="22"/>
          <w:szCs w:val="22"/>
        </w:rPr>
      </w:pPr>
    </w:p>
    <w:p w:rsidR="00641CDC" w:rsidRDefault="00641CDC" w:rsidP="00641CDC">
      <w:pPr>
        <w:widowControl/>
        <w:adjustRightInd/>
        <w:spacing w:line="240" w:lineRule="auto"/>
        <w:textAlignment w:val="auto"/>
        <w:rPr>
          <w:sz w:val="22"/>
          <w:szCs w:val="22"/>
        </w:rPr>
      </w:pPr>
      <w:r w:rsidRPr="00F60ADD">
        <w:rPr>
          <w:sz w:val="22"/>
          <w:szCs w:val="22"/>
        </w:rPr>
        <w:lastRenderedPageBreak/>
        <w:t xml:space="preserve">Vykonávateľ a poskytovateľ sú povinní najneskôr do </w:t>
      </w:r>
      <w:r>
        <w:rPr>
          <w:sz w:val="22"/>
          <w:szCs w:val="22"/>
        </w:rPr>
        <w:t>15</w:t>
      </w:r>
      <w:r w:rsidRPr="00F60ADD">
        <w:rPr>
          <w:sz w:val="22"/>
          <w:szCs w:val="22"/>
        </w:rPr>
        <w:t xml:space="preserve"> pracovných dní od </w:t>
      </w:r>
      <w:r>
        <w:rPr>
          <w:sz w:val="22"/>
          <w:szCs w:val="22"/>
        </w:rPr>
        <w:t xml:space="preserve">vydania </w:t>
      </w:r>
      <w:r w:rsidRPr="00F60ADD">
        <w:rPr>
          <w:sz w:val="22"/>
          <w:szCs w:val="22"/>
        </w:rPr>
        <w:t>rozhodnut</w:t>
      </w:r>
      <w:r>
        <w:rPr>
          <w:sz w:val="22"/>
          <w:szCs w:val="22"/>
        </w:rPr>
        <w:t xml:space="preserve">í o schválení </w:t>
      </w:r>
      <w:proofErr w:type="spellStart"/>
      <w:r>
        <w:rPr>
          <w:sz w:val="22"/>
          <w:szCs w:val="22"/>
        </w:rPr>
        <w:t>ŽoNFP</w:t>
      </w:r>
      <w:proofErr w:type="spellEnd"/>
      <w:r w:rsidRPr="00F60ADD">
        <w:rPr>
          <w:sz w:val="22"/>
          <w:szCs w:val="22"/>
        </w:rPr>
        <w:t xml:space="preserve"> </w:t>
      </w:r>
      <w:r>
        <w:rPr>
          <w:sz w:val="22"/>
          <w:szCs w:val="22"/>
        </w:rPr>
        <w:t>zvere</w:t>
      </w:r>
      <w:r w:rsidRPr="00F60ADD">
        <w:rPr>
          <w:sz w:val="22"/>
          <w:szCs w:val="22"/>
        </w:rPr>
        <w:t>jniť na svoj</w:t>
      </w:r>
      <w:r>
        <w:rPr>
          <w:sz w:val="22"/>
          <w:szCs w:val="22"/>
        </w:rPr>
        <w:t>ich</w:t>
      </w:r>
      <w:r w:rsidRPr="00F60ADD">
        <w:rPr>
          <w:sz w:val="22"/>
          <w:szCs w:val="22"/>
        </w:rPr>
        <w:t xml:space="preserve"> </w:t>
      </w:r>
      <w:r>
        <w:rPr>
          <w:sz w:val="22"/>
          <w:szCs w:val="22"/>
        </w:rPr>
        <w:t>internetových</w:t>
      </w:r>
      <w:r w:rsidRPr="00F60ADD">
        <w:rPr>
          <w:sz w:val="22"/>
          <w:szCs w:val="22"/>
        </w:rPr>
        <w:t xml:space="preserve"> stránk</w:t>
      </w:r>
      <w:r>
        <w:rPr>
          <w:sz w:val="22"/>
          <w:szCs w:val="22"/>
        </w:rPr>
        <w:t>ach</w:t>
      </w:r>
      <w:r w:rsidRPr="00F60ADD">
        <w:rPr>
          <w:sz w:val="22"/>
          <w:szCs w:val="22"/>
        </w:rPr>
        <w:t xml:space="preserve"> zoznam schválených </w:t>
      </w:r>
      <w:proofErr w:type="spellStart"/>
      <w:r>
        <w:rPr>
          <w:sz w:val="22"/>
          <w:szCs w:val="22"/>
        </w:rPr>
        <w:t>Žo</w:t>
      </w:r>
      <w:r w:rsidRPr="00F60ADD">
        <w:rPr>
          <w:sz w:val="22"/>
          <w:szCs w:val="22"/>
        </w:rPr>
        <w:t>NFP</w:t>
      </w:r>
      <w:proofErr w:type="spellEnd"/>
      <w:r w:rsidRPr="00F60ADD">
        <w:rPr>
          <w:sz w:val="22"/>
          <w:szCs w:val="22"/>
        </w:rPr>
        <w:t xml:space="preserve"> (identifikácia žiadateľa, názov projektu, výška schválenej pomoci</w:t>
      </w:r>
      <w:r>
        <w:rPr>
          <w:sz w:val="22"/>
          <w:szCs w:val="22"/>
        </w:rPr>
        <w:t xml:space="preserve"> a miesto realizácie projektu). </w:t>
      </w:r>
    </w:p>
    <w:p w:rsidR="00641CDC" w:rsidRDefault="00641CDC" w:rsidP="00641CDC">
      <w:pPr>
        <w:widowControl/>
        <w:adjustRightInd/>
        <w:spacing w:line="240" w:lineRule="auto"/>
        <w:textAlignment w:val="auto"/>
        <w:rPr>
          <w:sz w:val="22"/>
          <w:szCs w:val="22"/>
        </w:rPr>
      </w:pPr>
    </w:p>
    <w:p w:rsidR="001177E9" w:rsidRPr="008830D9" w:rsidRDefault="001177E9" w:rsidP="001177E9">
      <w:pPr>
        <w:rPr>
          <w:rFonts w:eastAsia="Arial Unicode MS"/>
          <w:b/>
          <w:smallCaps/>
          <w:sz w:val="22"/>
          <w:szCs w:val="22"/>
        </w:rPr>
      </w:pPr>
      <w:r w:rsidRPr="008830D9">
        <w:rPr>
          <w:rFonts w:eastAsia="Arial Unicode MS"/>
          <w:b/>
          <w:smallCaps/>
          <w:sz w:val="22"/>
          <w:szCs w:val="22"/>
        </w:rPr>
        <w:t xml:space="preserve">Preskúmanie rozhodnutia o </w:t>
      </w:r>
      <w:proofErr w:type="spellStart"/>
      <w:r w:rsidRPr="008830D9">
        <w:rPr>
          <w:rFonts w:eastAsia="Arial Unicode MS"/>
          <w:b/>
          <w:smallCaps/>
          <w:sz w:val="22"/>
          <w:szCs w:val="22"/>
        </w:rPr>
        <w:t>ŽoNFP</w:t>
      </w:r>
      <w:proofErr w:type="spellEnd"/>
    </w:p>
    <w:p w:rsidR="001177E9" w:rsidRPr="008830D9" w:rsidRDefault="001177E9" w:rsidP="00641CDC">
      <w:pPr>
        <w:widowControl/>
        <w:adjustRightInd/>
        <w:spacing w:line="240" w:lineRule="auto"/>
        <w:textAlignment w:val="auto"/>
        <w:rPr>
          <w:sz w:val="22"/>
          <w:szCs w:val="22"/>
        </w:rPr>
      </w:pPr>
    </w:p>
    <w:p w:rsidR="001177E9" w:rsidRPr="00DC7225" w:rsidRDefault="001177E9" w:rsidP="001177E9">
      <w:pPr>
        <w:widowControl/>
        <w:adjustRightInd/>
        <w:spacing w:line="240" w:lineRule="auto"/>
        <w:textAlignment w:val="auto"/>
        <w:rPr>
          <w:iCs/>
          <w:sz w:val="22"/>
          <w:szCs w:val="22"/>
        </w:rPr>
      </w:pPr>
      <w:r w:rsidRPr="00DC7225">
        <w:rPr>
          <w:sz w:val="22"/>
          <w:szCs w:val="22"/>
        </w:rPr>
        <w:t xml:space="preserve">Poskytovateľ/vykonávateľ </w:t>
      </w:r>
      <w:r w:rsidRPr="00DC7225">
        <w:rPr>
          <w:iCs/>
          <w:sz w:val="22"/>
          <w:szCs w:val="22"/>
        </w:rPr>
        <w:t xml:space="preserve">je povinný preskúmať rozhodnutie o neschválení </w:t>
      </w:r>
      <w:proofErr w:type="spellStart"/>
      <w:r w:rsidRPr="00DC7225">
        <w:rPr>
          <w:iCs/>
          <w:sz w:val="22"/>
          <w:szCs w:val="22"/>
        </w:rPr>
        <w:t>ŽoNFP</w:t>
      </w:r>
      <w:proofErr w:type="spellEnd"/>
      <w:r w:rsidRPr="00DC7225">
        <w:rPr>
          <w:iCs/>
          <w:sz w:val="22"/>
          <w:szCs w:val="22"/>
        </w:rPr>
        <w:t xml:space="preserve"> na základe žiadateľom predloženej žiadosti o preskúmanie rozhodnutia o neschválení </w:t>
      </w:r>
      <w:proofErr w:type="spellStart"/>
      <w:r w:rsidRPr="00DC7225">
        <w:rPr>
          <w:iCs/>
          <w:sz w:val="22"/>
          <w:szCs w:val="22"/>
        </w:rPr>
        <w:t>ŽoNFP</w:t>
      </w:r>
      <w:proofErr w:type="spellEnd"/>
      <w:r w:rsidRPr="00DC7225">
        <w:rPr>
          <w:iCs/>
          <w:sz w:val="22"/>
          <w:szCs w:val="22"/>
        </w:rPr>
        <w:t xml:space="preserve"> v prípade ak </w:t>
      </w:r>
      <w:r w:rsidRPr="00DC7225">
        <w:rPr>
          <w:sz w:val="22"/>
          <w:szCs w:val="22"/>
        </w:rPr>
        <w:t xml:space="preserve">žiadosť o preskúmanie rozhodnutia o nechválení </w:t>
      </w:r>
      <w:proofErr w:type="spellStart"/>
      <w:r w:rsidRPr="00DC7225">
        <w:rPr>
          <w:sz w:val="22"/>
          <w:szCs w:val="22"/>
        </w:rPr>
        <w:t>ŽoNFP</w:t>
      </w:r>
      <w:proofErr w:type="spellEnd"/>
      <w:r w:rsidRPr="00DC7225">
        <w:rPr>
          <w:sz w:val="22"/>
          <w:szCs w:val="22"/>
        </w:rPr>
        <w:t xml:space="preserve"> bola podaná poskytovateľovi/vykonávateľovi </w:t>
      </w:r>
      <w:r w:rsidRPr="00DC7225">
        <w:rPr>
          <w:iCs/>
          <w:sz w:val="22"/>
          <w:szCs w:val="22"/>
        </w:rPr>
        <w:t xml:space="preserve">7 dní odo dňa doručenia Rozhodnutia o neschválení </w:t>
      </w:r>
      <w:proofErr w:type="spellStart"/>
      <w:r w:rsidRPr="00DC7225">
        <w:rPr>
          <w:iCs/>
          <w:sz w:val="22"/>
          <w:szCs w:val="22"/>
        </w:rPr>
        <w:t>ŽoNFP</w:t>
      </w:r>
      <w:proofErr w:type="spellEnd"/>
      <w:r w:rsidRPr="00DC7225">
        <w:rPr>
          <w:iCs/>
          <w:sz w:val="22"/>
          <w:szCs w:val="22"/>
        </w:rPr>
        <w:t xml:space="preserve"> žiadateľovi</w:t>
      </w:r>
      <w:r w:rsidRPr="00DC7225">
        <w:rPr>
          <w:sz w:val="22"/>
          <w:szCs w:val="22"/>
        </w:rPr>
        <w:t xml:space="preserve"> a bola podaná </w:t>
      </w:r>
      <w:r w:rsidRPr="00DC7225">
        <w:rPr>
          <w:b/>
          <w:sz w:val="22"/>
          <w:szCs w:val="22"/>
        </w:rPr>
        <w:t>proti posúdeniu splnenia výberových kritérií</w:t>
      </w:r>
      <w:r w:rsidRPr="00DC7225">
        <w:rPr>
          <w:iCs/>
          <w:sz w:val="22"/>
          <w:szCs w:val="22"/>
        </w:rPr>
        <w:t xml:space="preserve">, Ak žiadosť o preskúmanie rozhodnutia o neschválení </w:t>
      </w:r>
      <w:proofErr w:type="spellStart"/>
      <w:r w:rsidRPr="00DC7225">
        <w:rPr>
          <w:iCs/>
          <w:sz w:val="22"/>
          <w:szCs w:val="22"/>
        </w:rPr>
        <w:t>ŽoNFP</w:t>
      </w:r>
      <w:proofErr w:type="spellEnd"/>
      <w:r w:rsidRPr="00DC7225">
        <w:rPr>
          <w:iCs/>
          <w:sz w:val="22"/>
          <w:szCs w:val="22"/>
        </w:rPr>
        <w:t xml:space="preserve"> nespĺňa podmienky ustanovené §14 ods. 6 zákona o pomoci a podpore a týmto odsekom, RO žiadosť odmietne. Odmietnutie žiadosti o preskúmanie rozhodnutia o neschválení </w:t>
      </w:r>
      <w:proofErr w:type="spellStart"/>
      <w:r w:rsidRPr="00DC7225">
        <w:rPr>
          <w:iCs/>
          <w:sz w:val="22"/>
          <w:szCs w:val="22"/>
        </w:rPr>
        <w:t>ŽoNFP</w:t>
      </w:r>
      <w:proofErr w:type="spellEnd"/>
      <w:r w:rsidRPr="00DC7225">
        <w:rPr>
          <w:iCs/>
          <w:sz w:val="22"/>
          <w:szCs w:val="22"/>
        </w:rPr>
        <w:t xml:space="preserve"> je konečné.</w:t>
      </w:r>
    </w:p>
    <w:p w:rsidR="001177E9" w:rsidRPr="00DC7225" w:rsidRDefault="001177E9" w:rsidP="001177E9">
      <w:pPr>
        <w:widowControl/>
        <w:adjustRightInd/>
        <w:spacing w:line="240" w:lineRule="auto"/>
        <w:textAlignment w:val="auto"/>
        <w:rPr>
          <w:iCs/>
          <w:sz w:val="22"/>
          <w:szCs w:val="22"/>
        </w:rPr>
      </w:pPr>
    </w:p>
    <w:p w:rsidR="001177E9" w:rsidRPr="008830D9" w:rsidRDefault="001177E9" w:rsidP="001177E9">
      <w:pPr>
        <w:widowControl/>
        <w:adjustRightInd/>
        <w:spacing w:line="240" w:lineRule="auto"/>
        <w:textAlignment w:val="auto"/>
        <w:rPr>
          <w:iCs/>
          <w:sz w:val="22"/>
          <w:szCs w:val="22"/>
        </w:rPr>
      </w:pPr>
      <w:r w:rsidRPr="00DC7225">
        <w:rPr>
          <w:iCs/>
          <w:sz w:val="22"/>
          <w:szCs w:val="22"/>
        </w:rPr>
        <w:t xml:space="preserve">O žiadosti o preskúmanie Rozhodnutia o neschválení </w:t>
      </w:r>
      <w:proofErr w:type="spellStart"/>
      <w:r w:rsidRPr="00DC7225">
        <w:rPr>
          <w:iCs/>
          <w:sz w:val="22"/>
          <w:szCs w:val="22"/>
        </w:rPr>
        <w:t>ŽoNFP</w:t>
      </w:r>
      <w:proofErr w:type="spellEnd"/>
      <w:r w:rsidRPr="00DC7225">
        <w:rPr>
          <w:iCs/>
          <w:sz w:val="22"/>
          <w:szCs w:val="22"/>
        </w:rPr>
        <w:t xml:space="preserve"> rozhoduje v súlade s §14 ods. 7 zákona o pomoci a podpore štatutárny orgán poskytovateľa/vykonávateľ. Ak sa Rozhodnutie o neschválení </w:t>
      </w:r>
      <w:proofErr w:type="spellStart"/>
      <w:r w:rsidRPr="00DC7225">
        <w:rPr>
          <w:iCs/>
          <w:sz w:val="22"/>
          <w:szCs w:val="22"/>
        </w:rPr>
        <w:t>ŽoNFP</w:t>
      </w:r>
      <w:proofErr w:type="spellEnd"/>
      <w:r w:rsidRPr="00DC7225">
        <w:rPr>
          <w:iCs/>
          <w:sz w:val="22"/>
          <w:szCs w:val="22"/>
        </w:rPr>
        <w:t xml:space="preserve"> vydalo v rozpore s výberovými kritériami, štatutárny orgán poskytovateľa/vykonávateľa vydá Rozhodnutie o preskúmaní tohto rozhodnutia, ktorým toto rozhodnutie zmení alebo zruší a súčasne rozhodne o schválení </w:t>
      </w:r>
      <w:proofErr w:type="spellStart"/>
      <w:r w:rsidRPr="00DC7225">
        <w:rPr>
          <w:iCs/>
          <w:sz w:val="22"/>
          <w:szCs w:val="22"/>
        </w:rPr>
        <w:t>ŽoNFP</w:t>
      </w:r>
      <w:proofErr w:type="spellEnd"/>
      <w:r w:rsidRPr="00DC7225">
        <w:rPr>
          <w:iCs/>
          <w:sz w:val="22"/>
          <w:szCs w:val="22"/>
        </w:rPr>
        <w:t xml:space="preserve"> alebo neschválení </w:t>
      </w:r>
      <w:proofErr w:type="spellStart"/>
      <w:r w:rsidRPr="00DC7225">
        <w:rPr>
          <w:iCs/>
          <w:sz w:val="22"/>
          <w:szCs w:val="22"/>
        </w:rPr>
        <w:t>ŽoNFP</w:t>
      </w:r>
      <w:proofErr w:type="spellEnd"/>
      <w:r w:rsidRPr="00DC7225">
        <w:rPr>
          <w:iCs/>
          <w:sz w:val="22"/>
          <w:szCs w:val="22"/>
        </w:rPr>
        <w:t xml:space="preserve">. Ak sa preukáže, že Rozhodnutie o neschválení </w:t>
      </w:r>
      <w:proofErr w:type="spellStart"/>
      <w:r w:rsidRPr="00DC7225">
        <w:rPr>
          <w:iCs/>
          <w:sz w:val="22"/>
          <w:szCs w:val="22"/>
        </w:rPr>
        <w:t>ŽoNFP</w:t>
      </w:r>
      <w:proofErr w:type="spellEnd"/>
      <w:r w:rsidRPr="00DC7225">
        <w:rPr>
          <w:iCs/>
          <w:sz w:val="22"/>
          <w:szCs w:val="22"/>
        </w:rPr>
        <w:t xml:space="preserve"> bolo vydané v súlade s výberovými kritériami, štatutárny orgán poskytovateľa/vykonávateľa žiadosť o preskúmanie rozhodnutia</w:t>
      </w:r>
      <w:r w:rsidR="00A06210">
        <w:rPr>
          <w:iCs/>
          <w:sz w:val="22"/>
          <w:szCs w:val="22"/>
        </w:rPr>
        <w:t xml:space="preserve"> o neschválení </w:t>
      </w:r>
      <w:proofErr w:type="spellStart"/>
      <w:r w:rsidR="00A06210">
        <w:rPr>
          <w:iCs/>
          <w:sz w:val="22"/>
          <w:szCs w:val="22"/>
        </w:rPr>
        <w:t>ŽoNFP</w:t>
      </w:r>
      <w:proofErr w:type="spellEnd"/>
      <w:r w:rsidR="00A06210">
        <w:rPr>
          <w:iCs/>
          <w:sz w:val="22"/>
          <w:szCs w:val="22"/>
        </w:rPr>
        <w:t xml:space="preserve"> zamietne a </w:t>
      </w:r>
      <w:r w:rsidRPr="00DC7225">
        <w:rPr>
          <w:iCs/>
          <w:sz w:val="22"/>
          <w:szCs w:val="22"/>
        </w:rPr>
        <w:t xml:space="preserve">Rozhodnutie o neschválení </w:t>
      </w:r>
      <w:proofErr w:type="spellStart"/>
      <w:r w:rsidRPr="00DC7225">
        <w:rPr>
          <w:iCs/>
          <w:sz w:val="22"/>
          <w:szCs w:val="22"/>
        </w:rPr>
        <w:t>ŽoNFP</w:t>
      </w:r>
      <w:proofErr w:type="spellEnd"/>
      <w:r w:rsidRPr="00DC7225">
        <w:rPr>
          <w:iCs/>
          <w:sz w:val="22"/>
          <w:szCs w:val="22"/>
        </w:rPr>
        <w:t xml:space="preserve"> potvrdí.</w:t>
      </w:r>
    </w:p>
    <w:p w:rsidR="00641CDC" w:rsidRDefault="00641CDC" w:rsidP="00641CDC">
      <w:pPr>
        <w:widowControl/>
        <w:adjustRightInd/>
        <w:spacing w:line="240" w:lineRule="auto"/>
        <w:textAlignment w:val="auto"/>
        <w:rPr>
          <w:strike/>
        </w:rPr>
      </w:pPr>
    </w:p>
    <w:p w:rsidR="00F150D3" w:rsidRPr="00C33B7F" w:rsidRDefault="00F150D3" w:rsidP="00641CDC">
      <w:pPr>
        <w:widowControl/>
        <w:adjustRightInd/>
        <w:spacing w:line="240" w:lineRule="auto"/>
        <w:textAlignment w:val="auto"/>
        <w:rPr>
          <w:strike/>
        </w:rPr>
      </w:pPr>
    </w:p>
    <w:p w:rsidR="00641CDC" w:rsidRPr="005C22BB" w:rsidRDefault="00641CDC" w:rsidP="00641CDC">
      <w:pPr>
        <w:pStyle w:val="Nadpis2"/>
        <w:rPr>
          <w:rFonts w:eastAsia="Arial Unicode MS"/>
          <w:szCs w:val="22"/>
        </w:rPr>
      </w:pPr>
      <w:bookmarkStart w:id="168" w:name="_Toc217467405"/>
      <w:bookmarkStart w:id="169" w:name="_Toc245692062"/>
      <w:r w:rsidRPr="005C22BB">
        <w:rPr>
          <w:rFonts w:eastAsia="Arial Unicode MS"/>
        </w:rPr>
        <w:t>Sťažnosti</w:t>
      </w:r>
      <w:bookmarkEnd w:id="168"/>
      <w:bookmarkEnd w:id="169"/>
    </w:p>
    <w:p w:rsidR="00641CDC" w:rsidRPr="00530096" w:rsidRDefault="00641CDC" w:rsidP="00641CDC">
      <w:pPr>
        <w:widowControl/>
        <w:adjustRightInd/>
        <w:spacing w:line="240" w:lineRule="auto"/>
        <w:textAlignment w:val="auto"/>
        <w:rPr>
          <w:sz w:val="22"/>
          <w:szCs w:val="22"/>
        </w:rPr>
      </w:pPr>
    </w:p>
    <w:p w:rsidR="00641CDC" w:rsidRPr="006B1404" w:rsidRDefault="00641CDC" w:rsidP="00641CDC">
      <w:pPr>
        <w:spacing w:line="240" w:lineRule="auto"/>
        <w:rPr>
          <w:sz w:val="22"/>
          <w:szCs w:val="22"/>
        </w:rPr>
      </w:pPr>
      <w:r w:rsidRPr="006B1404">
        <w:rPr>
          <w:sz w:val="22"/>
          <w:szCs w:val="22"/>
        </w:rPr>
        <w:t>Akékoľvek podania zo strany externého subjektu, v ktorých sa externé subjekty dožadujú ochrany svojich práv a p</w:t>
      </w:r>
      <w:r>
        <w:rPr>
          <w:sz w:val="22"/>
          <w:szCs w:val="22"/>
        </w:rPr>
        <w:t xml:space="preserve">rávom chránených záujmov, je poskytovateľ, resp. vykonávateľ </w:t>
      </w:r>
      <w:r w:rsidRPr="006B1404">
        <w:rPr>
          <w:sz w:val="22"/>
          <w:szCs w:val="22"/>
        </w:rPr>
        <w:t>povinný vybaviť v</w:t>
      </w:r>
      <w:r>
        <w:rPr>
          <w:sz w:val="22"/>
          <w:szCs w:val="22"/>
        </w:rPr>
        <w:t> </w:t>
      </w:r>
      <w:r w:rsidRPr="006B1404">
        <w:rPr>
          <w:sz w:val="22"/>
          <w:szCs w:val="22"/>
        </w:rPr>
        <w:t>súlade s</w:t>
      </w:r>
      <w:r>
        <w:rPr>
          <w:sz w:val="22"/>
          <w:szCs w:val="22"/>
        </w:rPr>
        <w:t> </w:t>
      </w:r>
      <w:r w:rsidRPr="006B1404">
        <w:rPr>
          <w:sz w:val="22"/>
          <w:szCs w:val="22"/>
        </w:rPr>
        <w:t xml:space="preserve">príslušnou legislatívou (najmä zákonom č. 152/1998 Z. z. o sťažnostiach v znení neskorších predpisov) a internou dokumentáciou upravujúcou postup pri ich vybavovaní, vrátane prijatia príslušných opatrení v prípadoch, kedy došlo postupom </w:t>
      </w:r>
      <w:r>
        <w:rPr>
          <w:sz w:val="22"/>
          <w:szCs w:val="22"/>
        </w:rPr>
        <w:t>poskytovateľa, resp. vykonávateľa</w:t>
      </w:r>
      <w:r w:rsidRPr="006B1404">
        <w:rPr>
          <w:sz w:val="22"/>
          <w:szCs w:val="22"/>
        </w:rPr>
        <w:t xml:space="preserve"> k ich porušeniu, resp. ohrozeniu.</w:t>
      </w:r>
    </w:p>
    <w:p w:rsidR="00641CDC" w:rsidRPr="006B1404" w:rsidRDefault="00641CDC" w:rsidP="00641CDC">
      <w:pPr>
        <w:spacing w:line="240" w:lineRule="auto"/>
        <w:rPr>
          <w:sz w:val="22"/>
          <w:szCs w:val="22"/>
        </w:rPr>
      </w:pPr>
    </w:p>
    <w:p w:rsidR="00641CDC" w:rsidRPr="006B1404" w:rsidRDefault="00641CDC" w:rsidP="00641CDC">
      <w:pPr>
        <w:spacing w:line="240" w:lineRule="auto"/>
        <w:rPr>
          <w:sz w:val="22"/>
          <w:szCs w:val="22"/>
        </w:rPr>
      </w:pPr>
      <w:r w:rsidRPr="006B1404">
        <w:rPr>
          <w:sz w:val="22"/>
          <w:szCs w:val="22"/>
        </w:rPr>
        <w:t xml:space="preserve">Každý podnet zo strany externého subjektu poukazujúci na nesprávny resp. nekorektný postup orgánov zapojených do implementácie ŠF a KF môže zároveň, bez ohľadu na jeho povahu, poukazovať na nezrovnalosť, za riešenie resp. nahlasovanie ktorých je v súlade s príslušnou legislatívou a internou dokumentáciou </w:t>
      </w:r>
      <w:r>
        <w:rPr>
          <w:sz w:val="22"/>
          <w:szCs w:val="22"/>
        </w:rPr>
        <w:t xml:space="preserve">poskytovateľ, resp. vykonávateľ </w:t>
      </w:r>
      <w:r w:rsidRPr="006B1404">
        <w:rPr>
          <w:sz w:val="22"/>
          <w:szCs w:val="22"/>
        </w:rPr>
        <w:t>zodpovedný.</w:t>
      </w:r>
    </w:p>
    <w:p w:rsidR="00641CDC" w:rsidRPr="006B1404" w:rsidRDefault="00641CDC" w:rsidP="00641CDC">
      <w:pPr>
        <w:spacing w:line="240" w:lineRule="auto"/>
        <w:rPr>
          <w:sz w:val="22"/>
          <w:szCs w:val="22"/>
        </w:rPr>
      </w:pPr>
    </w:p>
    <w:p w:rsidR="00641CDC" w:rsidRPr="006B1404" w:rsidRDefault="00641CDC" w:rsidP="00641CDC">
      <w:pPr>
        <w:spacing w:line="240" w:lineRule="auto"/>
        <w:rPr>
          <w:sz w:val="22"/>
          <w:szCs w:val="22"/>
        </w:rPr>
      </w:pPr>
      <w:r w:rsidRPr="006B1404">
        <w:rPr>
          <w:sz w:val="22"/>
          <w:szCs w:val="22"/>
        </w:rPr>
        <w:t xml:space="preserve">Činnosti </w:t>
      </w:r>
      <w:r>
        <w:rPr>
          <w:sz w:val="22"/>
          <w:szCs w:val="22"/>
        </w:rPr>
        <w:t>poskytovateľa, resp. vykonávateľa</w:t>
      </w:r>
      <w:r w:rsidRPr="006B1404">
        <w:rPr>
          <w:sz w:val="22"/>
          <w:szCs w:val="22"/>
        </w:rPr>
        <w:t>, ktoré sú predmetom podaní externých subjektov v</w:t>
      </w:r>
      <w:r>
        <w:rPr>
          <w:sz w:val="22"/>
          <w:szCs w:val="22"/>
        </w:rPr>
        <w:t> </w:t>
      </w:r>
      <w:r w:rsidRPr="006B1404">
        <w:rPr>
          <w:sz w:val="22"/>
          <w:szCs w:val="22"/>
        </w:rPr>
        <w:t xml:space="preserve">súvislosti s procesom kontroly formálnej správnosti </w:t>
      </w:r>
      <w:proofErr w:type="spellStart"/>
      <w:r w:rsidRPr="006B1404">
        <w:rPr>
          <w:sz w:val="22"/>
          <w:szCs w:val="22"/>
        </w:rPr>
        <w:t>ŽoNFP</w:t>
      </w:r>
      <w:proofErr w:type="spellEnd"/>
      <w:r w:rsidRPr="006B1404">
        <w:rPr>
          <w:sz w:val="22"/>
          <w:szCs w:val="22"/>
        </w:rPr>
        <w:t xml:space="preserve">, môžu mať charakter tak porušenia povinností zo strany </w:t>
      </w:r>
      <w:r>
        <w:rPr>
          <w:sz w:val="22"/>
          <w:szCs w:val="22"/>
        </w:rPr>
        <w:t>poskytovateľa, resp. vykonávateľa</w:t>
      </w:r>
      <w:r w:rsidRPr="006B1404">
        <w:rPr>
          <w:sz w:val="22"/>
          <w:szCs w:val="22"/>
        </w:rPr>
        <w:t xml:space="preserve"> (napr. ak </w:t>
      </w:r>
      <w:r>
        <w:rPr>
          <w:sz w:val="22"/>
          <w:szCs w:val="22"/>
        </w:rPr>
        <w:t>vykonávateľ</w:t>
      </w:r>
      <w:r w:rsidRPr="006B1404">
        <w:rPr>
          <w:sz w:val="22"/>
          <w:szCs w:val="22"/>
        </w:rPr>
        <w:t xml:space="preserve"> nevyzve žiadateľa na doplnenie chýbajúcich formálnych náležitostí), ako aj iného postupu (vrátane nečinnosti) </w:t>
      </w:r>
      <w:r>
        <w:rPr>
          <w:sz w:val="22"/>
          <w:szCs w:val="22"/>
        </w:rPr>
        <w:t>poskytovateľa, resp. vykonávateľa</w:t>
      </w:r>
      <w:r w:rsidRPr="006B1404">
        <w:rPr>
          <w:sz w:val="22"/>
          <w:szCs w:val="22"/>
        </w:rPr>
        <w:t>, vplyvom ktorého bol žiadateľ neoprávnene vylúčený z</w:t>
      </w:r>
      <w:r>
        <w:rPr>
          <w:sz w:val="22"/>
          <w:szCs w:val="22"/>
        </w:rPr>
        <w:t> </w:t>
      </w:r>
      <w:r w:rsidRPr="006B1404">
        <w:rPr>
          <w:sz w:val="22"/>
          <w:szCs w:val="22"/>
        </w:rPr>
        <w:t>ďalšieho procesu schvaľovania (pre nesplnenie povinnosti vplyvom informácie poskytnutej žiadateľovi v</w:t>
      </w:r>
      <w:r>
        <w:rPr>
          <w:sz w:val="22"/>
          <w:szCs w:val="22"/>
        </w:rPr>
        <w:t> </w:t>
      </w:r>
      <w:r w:rsidRPr="006B1404">
        <w:rPr>
          <w:sz w:val="22"/>
          <w:szCs w:val="22"/>
        </w:rPr>
        <w:t>písomnej forme, povinnosti, ktorá mu priamo nevyplýva zo zverejnenej výzvy a</w:t>
      </w:r>
      <w:r>
        <w:rPr>
          <w:sz w:val="22"/>
          <w:szCs w:val="22"/>
        </w:rPr>
        <w:t> </w:t>
      </w:r>
      <w:r w:rsidRPr="006B1404">
        <w:rPr>
          <w:sz w:val="22"/>
          <w:szCs w:val="22"/>
        </w:rPr>
        <w:t>pod.). Tento druh podaní (v prípade, ak spĺňajú aj ďalšie podmienky stanovené zákonom č.</w:t>
      </w:r>
      <w:r>
        <w:rPr>
          <w:sz w:val="22"/>
          <w:szCs w:val="22"/>
        </w:rPr>
        <w:t> </w:t>
      </w:r>
      <w:r w:rsidRPr="006B1404">
        <w:rPr>
          <w:sz w:val="22"/>
          <w:szCs w:val="22"/>
        </w:rPr>
        <w:t xml:space="preserve">152/1998 Z. z. </w:t>
      </w:r>
      <w:r>
        <w:rPr>
          <w:sz w:val="22"/>
          <w:szCs w:val="22"/>
        </w:rPr>
        <w:t>o </w:t>
      </w:r>
      <w:r w:rsidRPr="006B1404">
        <w:rPr>
          <w:sz w:val="22"/>
          <w:szCs w:val="22"/>
        </w:rPr>
        <w:t>sťažnostiach) možno definovať ako sťažnosť a v tomto režime ich aj vybavovať.</w:t>
      </w:r>
    </w:p>
    <w:p w:rsidR="00641CDC" w:rsidRPr="006B1404" w:rsidRDefault="00641CDC" w:rsidP="00641CDC">
      <w:pPr>
        <w:spacing w:line="240" w:lineRule="auto"/>
        <w:rPr>
          <w:sz w:val="22"/>
          <w:szCs w:val="22"/>
        </w:rPr>
      </w:pPr>
    </w:p>
    <w:p w:rsidR="00641CDC" w:rsidRPr="006B1404" w:rsidRDefault="00641CDC" w:rsidP="00641CDC">
      <w:pPr>
        <w:spacing w:line="240" w:lineRule="auto"/>
        <w:rPr>
          <w:sz w:val="22"/>
          <w:szCs w:val="22"/>
        </w:rPr>
      </w:pPr>
      <w:r w:rsidRPr="006B1404">
        <w:rPr>
          <w:sz w:val="22"/>
          <w:szCs w:val="22"/>
        </w:rPr>
        <w:t>I keď na poskytnutie NFP nie je právny nárok a všetky podania týkajúce sa postupu hodnotiteľov resp. výberovej komisie v procese hodnotenia a výberu nemožno definovať ako sťažnosti a ani ich v tomto režime vybavovať, je potrebné dbať na to, aby sa podania poukazujúce na ostatné skut</w:t>
      </w:r>
      <w:r>
        <w:rPr>
          <w:sz w:val="22"/>
          <w:szCs w:val="22"/>
        </w:rPr>
        <w:t>očnosti v rámci tohto procesu (</w:t>
      </w:r>
      <w:r w:rsidRPr="006B1404">
        <w:rPr>
          <w:sz w:val="22"/>
          <w:szCs w:val="22"/>
        </w:rPr>
        <w:t xml:space="preserve">napr. na nedodržanie podmienok stanovených pre výber hodnotiteľov podieľajúcich sa na hodnotení </w:t>
      </w:r>
      <w:proofErr w:type="spellStart"/>
      <w:r w:rsidRPr="006B1404">
        <w:rPr>
          <w:sz w:val="22"/>
          <w:szCs w:val="22"/>
        </w:rPr>
        <w:t>ŽoNFP</w:t>
      </w:r>
      <w:proofErr w:type="spellEnd"/>
      <w:r w:rsidRPr="006B1404">
        <w:rPr>
          <w:sz w:val="22"/>
          <w:szCs w:val="22"/>
        </w:rPr>
        <w:t xml:space="preserve">, porušenie povinnosti zabezpečiť informovanosť žiadateľov o schválení / neschválení ich </w:t>
      </w:r>
      <w:proofErr w:type="spellStart"/>
      <w:r w:rsidRPr="006B1404">
        <w:rPr>
          <w:sz w:val="22"/>
          <w:szCs w:val="22"/>
        </w:rPr>
        <w:t>ŽoNFP</w:t>
      </w:r>
      <w:proofErr w:type="spellEnd"/>
      <w:r w:rsidRPr="006B1404">
        <w:rPr>
          <w:sz w:val="22"/>
          <w:szCs w:val="22"/>
        </w:rPr>
        <w:t xml:space="preserve"> stanoveným spôsobom resp. </w:t>
      </w:r>
      <w:r>
        <w:rPr>
          <w:sz w:val="22"/>
          <w:szCs w:val="22"/>
        </w:rPr>
        <w:t>v </w:t>
      </w:r>
      <w:r w:rsidRPr="006B1404">
        <w:rPr>
          <w:sz w:val="22"/>
          <w:szCs w:val="22"/>
        </w:rPr>
        <w:t xml:space="preserve">stanovenom termíne) vybavovali v súlade </w:t>
      </w:r>
      <w:r>
        <w:rPr>
          <w:sz w:val="22"/>
          <w:szCs w:val="22"/>
        </w:rPr>
        <w:lastRenderedPageBreak/>
        <w:t>s </w:t>
      </w:r>
      <w:r w:rsidRPr="006B1404">
        <w:rPr>
          <w:sz w:val="22"/>
          <w:szCs w:val="22"/>
        </w:rPr>
        <w:t>príslušnou legislatívou (a to najmä zákonom č.</w:t>
      </w:r>
      <w:r>
        <w:rPr>
          <w:sz w:val="22"/>
          <w:szCs w:val="22"/>
        </w:rPr>
        <w:t> </w:t>
      </w:r>
      <w:r w:rsidRPr="006B1404">
        <w:rPr>
          <w:sz w:val="22"/>
          <w:szCs w:val="22"/>
        </w:rPr>
        <w:t>152/1998 Z. z. o sťažnostiach).</w:t>
      </w:r>
    </w:p>
    <w:p w:rsidR="00641CDC" w:rsidRPr="006B1404" w:rsidRDefault="00641CDC" w:rsidP="00641CDC">
      <w:pPr>
        <w:spacing w:line="240" w:lineRule="auto"/>
        <w:rPr>
          <w:sz w:val="22"/>
          <w:szCs w:val="22"/>
        </w:rPr>
      </w:pPr>
    </w:p>
    <w:p w:rsidR="00641CDC" w:rsidRPr="006B1404" w:rsidRDefault="00641CDC" w:rsidP="00641CDC">
      <w:pPr>
        <w:spacing w:line="240" w:lineRule="auto"/>
        <w:rPr>
          <w:sz w:val="22"/>
          <w:szCs w:val="22"/>
        </w:rPr>
      </w:pPr>
      <w:r w:rsidRPr="006B1404">
        <w:rPr>
          <w:sz w:val="22"/>
          <w:szCs w:val="22"/>
        </w:rPr>
        <w:t xml:space="preserve">Vyššie zmienenými postupmi nie sú dotknuté povinnosti </w:t>
      </w:r>
      <w:r>
        <w:rPr>
          <w:sz w:val="22"/>
          <w:szCs w:val="22"/>
        </w:rPr>
        <w:t>poskytovateľa, resp. vykonávateľa</w:t>
      </w:r>
      <w:r w:rsidRPr="006B1404">
        <w:rPr>
          <w:sz w:val="22"/>
          <w:szCs w:val="22"/>
        </w:rPr>
        <w:t xml:space="preserve"> v</w:t>
      </w:r>
      <w:r>
        <w:rPr>
          <w:sz w:val="22"/>
          <w:szCs w:val="22"/>
        </w:rPr>
        <w:t> </w:t>
      </w:r>
      <w:r w:rsidRPr="006B1404">
        <w:rPr>
          <w:sz w:val="22"/>
          <w:szCs w:val="22"/>
        </w:rPr>
        <w:t>súvislosti s podaniami vyplývajúce z ostatných všeobecne záväzných právnych predpisov a</w:t>
      </w:r>
      <w:r>
        <w:rPr>
          <w:sz w:val="22"/>
          <w:szCs w:val="22"/>
        </w:rPr>
        <w:t> </w:t>
      </w:r>
      <w:r w:rsidRPr="006B1404">
        <w:rPr>
          <w:sz w:val="22"/>
          <w:szCs w:val="22"/>
        </w:rPr>
        <w:t>záväzných dokumentov.</w:t>
      </w:r>
    </w:p>
    <w:p w:rsidR="00641CDC" w:rsidRDefault="00641CDC" w:rsidP="00641CDC">
      <w:pPr>
        <w:widowControl/>
        <w:adjustRightInd/>
        <w:spacing w:line="240" w:lineRule="auto"/>
        <w:textAlignment w:val="auto"/>
        <w:rPr>
          <w:sz w:val="22"/>
          <w:szCs w:val="22"/>
        </w:rPr>
      </w:pPr>
    </w:p>
    <w:p w:rsidR="00F8499D" w:rsidRPr="00530096" w:rsidRDefault="00F8499D" w:rsidP="00641CDC">
      <w:pPr>
        <w:widowControl/>
        <w:adjustRightInd/>
        <w:spacing w:line="240" w:lineRule="auto"/>
        <w:textAlignment w:val="auto"/>
        <w:rPr>
          <w:sz w:val="22"/>
          <w:szCs w:val="22"/>
        </w:rPr>
      </w:pPr>
    </w:p>
    <w:p w:rsidR="00641CDC" w:rsidRPr="005C22BB" w:rsidRDefault="00641CDC" w:rsidP="00641CDC">
      <w:pPr>
        <w:pStyle w:val="Nadpis2"/>
        <w:rPr>
          <w:rFonts w:eastAsia="Arial Unicode MS"/>
        </w:rPr>
      </w:pPr>
      <w:bookmarkStart w:id="170" w:name="_Toc217467406"/>
      <w:bookmarkStart w:id="171" w:name="_Toc245692063"/>
      <w:r w:rsidRPr="005C22BB">
        <w:rPr>
          <w:rFonts w:eastAsia="Arial Unicode MS"/>
        </w:rPr>
        <w:t>Nezrovnalosti</w:t>
      </w:r>
      <w:bookmarkEnd w:id="170"/>
      <w:bookmarkEnd w:id="171"/>
    </w:p>
    <w:p w:rsidR="00641CDC" w:rsidRPr="006E0E87" w:rsidRDefault="00641CDC" w:rsidP="00641CDC">
      <w:pPr>
        <w:spacing w:line="240" w:lineRule="auto"/>
        <w:rPr>
          <w:sz w:val="22"/>
          <w:szCs w:val="22"/>
        </w:rPr>
      </w:pPr>
    </w:p>
    <w:p w:rsidR="00641CDC" w:rsidRPr="006E0E87" w:rsidRDefault="00641CDC" w:rsidP="00641CDC">
      <w:pPr>
        <w:spacing w:line="240" w:lineRule="auto"/>
        <w:rPr>
          <w:sz w:val="22"/>
          <w:szCs w:val="22"/>
        </w:rPr>
      </w:pPr>
      <w:r w:rsidRPr="006E0E87">
        <w:rPr>
          <w:sz w:val="22"/>
          <w:szCs w:val="22"/>
        </w:rPr>
        <w:t>Nezrovnalosti pred uzatvorením zmluvy o</w:t>
      </w:r>
      <w:r>
        <w:rPr>
          <w:sz w:val="22"/>
          <w:szCs w:val="22"/>
        </w:rPr>
        <w:t xml:space="preserve"> poskytnutí </w:t>
      </w:r>
      <w:r w:rsidRPr="006E0E87">
        <w:rPr>
          <w:sz w:val="22"/>
          <w:szCs w:val="22"/>
        </w:rPr>
        <w:t xml:space="preserve">NFP môžu vznikať v celom procese schvaľovania </w:t>
      </w:r>
      <w:proofErr w:type="spellStart"/>
      <w:r>
        <w:rPr>
          <w:sz w:val="22"/>
          <w:szCs w:val="22"/>
        </w:rPr>
        <w:t>ŽoNFP</w:t>
      </w:r>
      <w:proofErr w:type="spellEnd"/>
      <w:r w:rsidRPr="006E0E87">
        <w:rPr>
          <w:sz w:val="22"/>
          <w:szCs w:val="22"/>
        </w:rPr>
        <w:t xml:space="preserve">, ktorý zahŕňa kontrolu formálnej správnosti </w:t>
      </w:r>
      <w:proofErr w:type="spellStart"/>
      <w:r>
        <w:rPr>
          <w:sz w:val="22"/>
          <w:szCs w:val="22"/>
        </w:rPr>
        <w:t>ŽoNFP</w:t>
      </w:r>
      <w:proofErr w:type="spellEnd"/>
      <w:r w:rsidRPr="006E0E87">
        <w:rPr>
          <w:sz w:val="22"/>
          <w:szCs w:val="22"/>
        </w:rPr>
        <w:t xml:space="preserve">, odborné hodnotenie </w:t>
      </w:r>
      <w:proofErr w:type="spellStart"/>
      <w:r>
        <w:rPr>
          <w:sz w:val="22"/>
          <w:szCs w:val="22"/>
        </w:rPr>
        <w:t>ŽoNFP</w:t>
      </w:r>
      <w:proofErr w:type="spellEnd"/>
      <w:r w:rsidRPr="006E0E87">
        <w:rPr>
          <w:sz w:val="22"/>
          <w:szCs w:val="22"/>
        </w:rPr>
        <w:t xml:space="preserve">, výber a schvaľovanie </w:t>
      </w:r>
      <w:proofErr w:type="spellStart"/>
      <w:r>
        <w:rPr>
          <w:sz w:val="22"/>
          <w:szCs w:val="22"/>
        </w:rPr>
        <w:t>ŽoNFP</w:t>
      </w:r>
      <w:proofErr w:type="spellEnd"/>
      <w:r w:rsidRPr="006E0E87">
        <w:rPr>
          <w:sz w:val="22"/>
          <w:szCs w:val="22"/>
        </w:rPr>
        <w:t xml:space="preserve"> ako aj proces</w:t>
      </w:r>
      <w:r>
        <w:rPr>
          <w:sz w:val="22"/>
          <w:szCs w:val="22"/>
        </w:rPr>
        <w:t xml:space="preserve"> uzatvárania zmlúv o poskytnutí NFP</w:t>
      </w:r>
      <w:r w:rsidRPr="006E0E87">
        <w:rPr>
          <w:sz w:val="22"/>
          <w:szCs w:val="22"/>
          <w:vertAlign w:val="superscript"/>
        </w:rPr>
        <w:footnoteReference w:id="13"/>
      </w:r>
      <w:r w:rsidRPr="006E0E87">
        <w:rPr>
          <w:sz w:val="22"/>
          <w:szCs w:val="22"/>
        </w:rPr>
        <w:t>.</w:t>
      </w:r>
    </w:p>
    <w:p w:rsidR="00641CDC" w:rsidRPr="006E0E87" w:rsidRDefault="00641CDC" w:rsidP="00641CDC">
      <w:pPr>
        <w:spacing w:line="240" w:lineRule="auto"/>
        <w:rPr>
          <w:sz w:val="22"/>
          <w:szCs w:val="22"/>
        </w:rPr>
      </w:pPr>
    </w:p>
    <w:p w:rsidR="00641CDC" w:rsidRDefault="00641CDC" w:rsidP="00641CDC">
      <w:pPr>
        <w:spacing w:line="240" w:lineRule="auto"/>
        <w:rPr>
          <w:sz w:val="22"/>
          <w:szCs w:val="22"/>
        </w:rPr>
      </w:pPr>
      <w:r>
        <w:rPr>
          <w:sz w:val="22"/>
          <w:szCs w:val="22"/>
        </w:rPr>
        <w:t xml:space="preserve">Poskytovateľ / vykonávateľ </w:t>
      </w:r>
      <w:r w:rsidRPr="006E0E87">
        <w:rPr>
          <w:sz w:val="22"/>
          <w:szCs w:val="22"/>
        </w:rPr>
        <w:t xml:space="preserve">v prípade zistenia takej skutočnosti, ktorá má alebo by mohla mať dopad na výsledok procesu výberu a schvaľovania </w:t>
      </w:r>
      <w:proofErr w:type="spellStart"/>
      <w:r>
        <w:rPr>
          <w:sz w:val="22"/>
          <w:szCs w:val="22"/>
        </w:rPr>
        <w:t>ŽoNFP</w:t>
      </w:r>
      <w:proofErr w:type="spellEnd"/>
      <w:r w:rsidRPr="006E0E87">
        <w:rPr>
          <w:sz w:val="22"/>
          <w:szCs w:val="22"/>
        </w:rPr>
        <w:t xml:space="preserve">, a k náprave ktorej nemôže dôjsť uplatnením schválených opravných postupov v rámci procesu výberu a schvaľovania </w:t>
      </w:r>
      <w:proofErr w:type="spellStart"/>
      <w:r>
        <w:rPr>
          <w:sz w:val="22"/>
          <w:szCs w:val="22"/>
        </w:rPr>
        <w:t>ŽoNFP</w:t>
      </w:r>
      <w:proofErr w:type="spellEnd"/>
      <w:r w:rsidRPr="006E0E87">
        <w:rPr>
          <w:sz w:val="22"/>
          <w:szCs w:val="22"/>
        </w:rPr>
        <w:t>, identifikuje uvedenú skutočnosť ako nezrovnalosť. V prípade zistenia takejto nezrovnalost</w:t>
      </w:r>
      <w:r>
        <w:rPr>
          <w:sz w:val="22"/>
          <w:szCs w:val="22"/>
        </w:rPr>
        <w:t>i</w:t>
      </w:r>
      <w:r w:rsidRPr="006E0E87">
        <w:rPr>
          <w:sz w:val="22"/>
          <w:szCs w:val="22"/>
        </w:rPr>
        <w:t xml:space="preserve">, </w:t>
      </w:r>
      <w:r>
        <w:rPr>
          <w:sz w:val="22"/>
          <w:szCs w:val="22"/>
        </w:rPr>
        <w:t xml:space="preserve">vykonávateľ </w:t>
      </w:r>
      <w:r w:rsidRPr="006E0E87">
        <w:rPr>
          <w:sz w:val="22"/>
          <w:szCs w:val="22"/>
        </w:rPr>
        <w:t>neuzatvorí zmluvu o poskytnutí NFP</w:t>
      </w:r>
      <w:r>
        <w:rPr>
          <w:sz w:val="22"/>
          <w:szCs w:val="22"/>
        </w:rPr>
        <w:t>.</w:t>
      </w:r>
    </w:p>
    <w:p w:rsidR="00641CDC" w:rsidRPr="006E0E87" w:rsidRDefault="00641CDC" w:rsidP="00641CDC">
      <w:pPr>
        <w:spacing w:line="240" w:lineRule="auto"/>
        <w:rPr>
          <w:sz w:val="22"/>
          <w:szCs w:val="22"/>
        </w:rPr>
      </w:pPr>
    </w:p>
    <w:p w:rsidR="00641CDC" w:rsidRPr="006E0E87" w:rsidRDefault="00641CDC" w:rsidP="00641CDC">
      <w:pPr>
        <w:spacing w:line="240" w:lineRule="auto"/>
        <w:rPr>
          <w:sz w:val="22"/>
          <w:szCs w:val="22"/>
        </w:rPr>
      </w:pPr>
      <w:r w:rsidRPr="000B26A5">
        <w:rPr>
          <w:sz w:val="22"/>
          <w:szCs w:val="22"/>
        </w:rPr>
        <w:t xml:space="preserve">Vykonávateľ / poskytovateľ </w:t>
      </w:r>
      <w:r w:rsidRPr="006E0E87">
        <w:rPr>
          <w:sz w:val="22"/>
          <w:szCs w:val="22"/>
        </w:rPr>
        <w:t>v prípade, ak ide o nezrovnalosť, ktorá má znaky trestného činu, bezodkladne oznámi túto skutočnosť orgánom činným v trestnom konaní.</w:t>
      </w:r>
    </w:p>
    <w:p w:rsidR="00641CDC" w:rsidRPr="006E0E87" w:rsidRDefault="00641CDC" w:rsidP="00641CDC">
      <w:pPr>
        <w:spacing w:line="240" w:lineRule="auto"/>
        <w:rPr>
          <w:sz w:val="22"/>
          <w:szCs w:val="22"/>
        </w:rPr>
      </w:pPr>
    </w:p>
    <w:p w:rsidR="00641CDC" w:rsidRPr="006E0E87" w:rsidRDefault="00641CDC" w:rsidP="00641CDC">
      <w:pPr>
        <w:spacing w:line="240" w:lineRule="auto"/>
        <w:rPr>
          <w:sz w:val="22"/>
          <w:szCs w:val="22"/>
        </w:rPr>
      </w:pPr>
      <w:r w:rsidRPr="006E0E87">
        <w:rPr>
          <w:sz w:val="22"/>
          <w:szCs w:val="22"/>
        </w:rPr>
        <w:t xml:space="preserve">Uvedené postupy nie sú v rozpore s povinnosťami ktoré vyplývajú </w:t>
      </w:r>
      <w:r>
        <w:rPr>
          <w:sz w:val="22"/>
          <w:szCs w:val="22"/>
        </w:rPr>
        <w:t xml:space="preserve">poskytovateľovi </w:t>
      </w:r>
      <w:r w:rsidRPr="006E0E87">
        <w:rPr>
          <w:sz w:val="22"/>
          <w:szCs w:val="22"/>
        </w:rPr>
        <w:t>pri zistení nezrovnalosti z ostatných všeobecne záväzných právnych predpisov SR a ES.</w:t>
      </w:r>
    </w:p>
    <w:p w:rsidR="00641CDC" w:rsidRPr="006E0E87" w:rsidRDefault="00641CDC" w:rsidP="00641CDC">
      <w:pPr>
        <w:spacing w:line="240" w:lineRule="auto"/>
        <w:rPr>
          <w:sz w:val="22"/>
          <w:szCs w:val="22"/>
        </w:rPr>
      </w:pPr>
    </w:p>
    <w:p w:rsidR="00641CDC" w:rsidRPr="006E0E87" w:rsidRDefault="00641CDC" w:rsidP="00641CDC">
      <w:pPr>
        <w:spacing w:line="240" w:lineRule="auto"/>
        <w:rPr>
          <w:b/>
          <w:sz w:val="22"/>
          <w:szCs w:val="22"/>
        </w:rPr>
      </w:pPr>
      <w:r w:rsidRPr="006E0E87">
        <w:rPr>
          <w:b/>
          <w:sz w:val="22"/>
          <w:szCs w:val="22"/>
        </w:rPr>
        <w:t xml:space="preserve">Na poskytnutie </w:t>
      </w:r>
      <w:r>
        <w:rPr>
          <w:b/>
          <w:sz w:val="22"/>
          <w:szCs w:val="22"/>
        </w:rPr>
        <w:t xml:space="preserve">NFP </w:t>
      </w:r>
      <w:r w:rsidRPr="00A92910">
        <w:rPr>
          <w:b/>
          <w:sz w:val="22"/>
          <w:szCs w:val="22"/>
        </w:rPr>
        <w:t xml:space="preserve">nie </w:t>
      </w:r>
      <w:r w:rsidRPr="006E0E87">
        <w:rPr>
          <w:b/>
          <w:sz w:val="22"/>
          <w:szCs w:val="22"/>
        </w:rPr>
        <w:t>je právny nárok.</w:t>
      </w:r>
    </w:p>
    <w:p w:rsidR="00746F3C" w:rsidRDefault="00746F3C" w:rsidP="00641CDC">
      <w:pPr>
        <w:widowControl/>
        <w:adjustRightInd/>
        <w:spacing w:line="240" w:lineRule="auto"/>
        <w:textAlignment w:val="auto"/>
        <w:rPr>
          <w:sz w:val="22"/>
          <w:szCs w:val="22"/>
        </w:rPr>
      </w:pPr>
    </w:p>
    <w:p w:rsidR="00FE6722" w:rsidRDefault="00FE6722" w:rsidP="00641CDC">
      <w:pPr>
        <w:widowControl/>
        <w:adjustRightInd/>
        <w:spacing w:line="240" w:lineRule="auto"/>
        <w:textAlignment w:val="auto"/>
        <w:rPr>
          <w:sz w:val="22"/>
          <w:szCs w:val="22"/>
        </w:rPr>
      </w:pPr>
    </w:p>
    <w:p w:rsidR="00FE6722" w:rsidRPr="000855CE" w:rsidRDefault="00FE6722" w:rsidP="00641CDC">
      <w:pPr>
        <w:widowControl/>
        <w:adjustRightInd/>
        <w:spacing w:line="240" w:lineRule="auto"/>
        <w:textAlignment w:val="auto"/>
        <w:rPr>
          <w:sz w:val="22"/>
          <w:szCs w:val="22"/>
        </w:rPr>
      </w:pPr>
    </w:p>
    <w:p w:rsidR="00641CDC" w:rsidRPr="000855CE" w:rsidRDefault="00641CDC" w:rsidP="00641CDC">
      <w:pPr>
        <w:pStyle w:val="tlNadpis118pt"/>
        <w:numPr>
          <w:ilvl w:val="0"/>
          <w:numId w:val="15"/>
        </w:numPr>
        <w:jc w:val="center"/>
        <w:rPr>
          <w:rFonts w:eastAsia="Arial Unicode MS"/>
          <w:szCs w:val="36"/>
        </w:rPr>
      </w:pPr>
      <w:bookmarkStart w:id="172" w:name="_Toc217467407"/>
      <w:bookmarkStart w:id="173" w:name="_Toc245692064"/>
      <w:r w:rsidRPr="00D96DBA">
        <w:rPr>
          <w:rFonts w:eastAsia="Arial Unicode MS"/>
        </w:rPr>
        <w:t>Zmluva</w:t>
      </w:r>
      <w:r w:rsidRPr="000855CE">
        <w:rPr>
          <w:rFonts w:eastAsia="Arial Unicode MS"/>
          <w:szCs w:val="36"/>
        </w:rPr>
        <w:t xml:space="preserve"> o </w:t>
      </w:r>
      <w:r w:rsidRPr="00632F61">
        <w:rPr>
          <w:rFonts w:eastAsia="Arial Unicode MS"/>
        </w:rPr>
        <w:t>poskytnutí</w:t>
      </w:r>
      <w:r w:rsidRPr="000855CE">
        <w:rPr>
          <w:rFonts w:eastAsia="Arial Unicode MS"/>
          <w:szCs w:val="36"/>
        </w:rPr>
        <w:t xml:space="preserve"> NFP</w:t>
      </w:r>
      <w:bookmarkEnd w:id="172"/>
      <w:bookmarkEnd w:id="173"/>
    </w:p>
    <w:p w:rsidR="00641CDC" w:rsidRPr="000855CE" w:rsidRDefault="00641CDC" w:rsidP="00641CDC">
      <w:pPr>
        <w:widowControl/>
        <w:adjustRightInd/>
        <w:spacing w:line="240" w:lineRule="auto"/>
        <w:textAlignment w:val="auto"/>
        <w:rPr>
          <w:sz w:val="22"/>
          <w:szCs w:val="22"/>
        </w:rPr>
      </w:pPr>
    </w:p>
    <w:p w:rsidR="00641CDC" w:rsidRPr="005C22BB" w:rsidRDefault="00641CDC" w:rsidP="00641CDC">
      <w:pPr>
        <w:pStyle w:val="Nadpis2"/>
        <w:rPr>
          <w:rFonts w:eastAsia="Arial Unicode MS"/>
        </w:rPr>
      </w:pPr>
      <w:bookmarkStart w:id="174" w:name="_Toc217467408"/>
      <w:bookmarkStart w:id="175" w:name="_Toc245692065"/>
      <w:r w:rsidRPr="005C22BB">
        <w:rPr>
          <w:rFonts w:eastAsia="Arial Unicode MS"/>
        </w:rPr>
        <w:t>Podpis zmluvy o poskytnutí NFP</w:t>
      </w:r>
      <w:bookmarkEnd w:id="174"/>
      <w:bookmarkEnd w:id="175"/>
    </w:p>
    <w:p w:rsidR="00641CDC" w:rsidRPr="000855CE" w:rsidRDefault="00641CDC" w:rsidP="00641CDC">
      <w:pPr>
        <w:widowControl/>
        <w:adjustRightInd/>
        <w:spacing w:line="240" w:lineRule="auto"/>
        <w:textAlignment w:val="auto"/>
        <w:rPr>
          <w:sz w:val="22"/>
          <w:szCs w:val="22"/>
        </w:rPr>
      </w:pPr>
    </w:p>
    <w:p w:rsidR="00641CDC" w:rsidRPr="006F5A9F" w:rsidRDefault="00912AB9" w:rsidP="00641CDC">
      <w:pPr>
        <w:spacing w:line="240" w:lineRule="auto"/>
        <w:rPr>
          <w:sz w:val="22"/>
          <w:szCs w:val="22"/>
        </w:rPr>
      </w:pPr>
      <w:r w:rsidRPr="006F5A9F">
        <w:rPr>
          <w:sz w:val="22"/>
          <w:szCs w:val="22"/>
        </w:rPr>
        <w:t xml:space="preserve">Vykonávateľ vypracuje návrh zmluvy o poskytnutí NFP na základe rozhodnutia o schválení </w:t>
      </w:r>
      <w:proofErr w:type="spellStart"/>
      <w:r w:rsidRPr="006F5A9F">
        <w:rPr>
          <w:sz w:val="22"/>
          <w:szCs w:val="22"/>
        </w:rPr>
        <w:t>ŽoNFP</w:t>
      </w:r>
      <w:proofErr w:type="spellEnd"/>
      <w:r w:rsidRPr="006F5A9F">
        <w:rPr>
          <w:sz w:val="22"/>
          <w:szCs w:val="22"/>
        </w:rPr>
        <w:t xml:space="preserve"> a údajov zo </w:t>
      </w:r>
      <w:proofErr w:type="spellStart"/>
      <w:r w:rsidRPr="006F5A9F">
        <w:rPr>
          <w:sz w:val="22"/>
          <w:szCs w:val="22"/>
        </w:rPr>
        <w:t>ŽoNFP</w:t>
      </w:r>
      <w:proofErr w:type="spellEnd"/>
      <w:r w:rsidRPr="006F5A9F">
        <w:rPr>
          <w:sz w:val="22"/>
          <w:szCs w:val="22"/>
        </w:rPr>
        <w:t>. a doručí žiadateľovi v </w:t>
      </w:r>
      <w:r w:rsidR="00E94F04">
        <w:rPr>
          <w:sz w:val="22"/>
          <w:szCs w:val="22"/>
        </w:rPr>
        <w:t>6</w:t>
      </w:r>
      <w:r w:rsidRPr="006F5A9F">
        <w:rPr>
          <w:sz w:val="22"/>
          <w:szCs w:val="22"/>
        </w:rPr>
        <w:t xml:space="preserve"> rovnopisoch</w:t>
      </w:r>
      <w:r>
        <w:rPr>
          <w:sz w:val="22"/>
          <w:szCs w:val="22"/>
        </w:rPr>
        <w:t xml:space="preserve"> </w:t>
      </w:r>
      <w:r w:rsidRPr="006F5A9F">
        <w:rPr>
          <w:sz w:val="22"/>
          <w:szCs w:val="22"/>
        </w:rPr>
        <w:t xml:space="preserve">do 30 dní od vydania rozhodnutia o schválení </w:t>
      </w:r>
      <w:proofErr w:type="spellStart"/>
      <w:r w:rsidRPr="006F5A9F">
        <w:rPr>
          <w:sz w:val="22"/>
          <w:szCs w:val="22"/>
        </w:rPr>
        <w:t>ŽoNFP</w:t>
      </w:r>
      <w:proofErr w:type="spellEnd"/>
      <w:r w:rsidRPr="006F5A9F">
        <w:rPr>
          <w:sz w:val="22"/>
          <w:szCs w:val="22"/>
        </w:rPr>
        <w:t xml:space="preserve">. Vykonávateľ poskytne žiadateľovi 10 dňovú lehotu na oboznámenie sa s podmienkami zmluvy o poskytnutí NFP a spätné doručenie (osobne, poštou, alebo kuriérom) všetkých jej rovnopisov podpísaných štatutárnym orgánom žiadateľa, resp. jeho zástupcom splnomocneným na základe úradne </w:t>
      </w:r>
      <w:r w:rsidR="00E94F04">
        <w:rPr>
          <w:sz w:val="22"/>
          <w:szCs w:val="22"/>
        </w:rPr>
        <w:t>osvedčenej</w:t>
      </w:r>
      <w:r w:rsidRPr="006F5A9F">
        <w:rPr>
          <w:sz w:val="22"/>
          <w:szCs w:val="22"/>
        </w:rPr>
        <w:t xml:space="preserve"> plnej moci. </w:t>
      </w:r>
    </w:p>
    <w:p w:rsidR="00641CDC" w:rsidRDefault="00641CDC" w:rsidP="00641CDC">
      <w:pPr>
        <w:spacing w:line="240" w:lineRule="auto"/>
        <w:rPr>
          <w:sz w:val="22"/>
          <w:szCs w:val="22"/>
        </w:rPr>
      </w:pPr>
    </w:p>
    <w:p w:rsidR="00641CDC" w:rsidRPr="006F5A9F" w:rsidRDefault="00912AB9" w:rsidP="00641CDC">
      <w:pPr>
        <w:spacing w:line="240" w:lineRule="auto"/>
        <w:rPr>
          <w:sz w:val="22"/>
          <w:szCs w:val="22"/>
        </w:rPr>
      </w:pPr>
      <w:r>
        <w:rPr>
          <w:sz w:val="22"/>
          <w:szCs w:val="22"/>
        </w:rPr>
        <w:t>Vykonávateľ</w:t>
      </w:r>
      <w:r w:rsidRPr="006F5A9F">
        <w:rPr>
          <w:sz w:val="22"/>
          <w:szCs w:val="22"/>
        </w:rPr>
        <w:t xml:space="preserve"> zabezpečí podpis zmluvy o poskytnutí NFP v termíne do 7 dní od jeho doručenia</w:t>
      </w:r>
      <w:r>
        <w:rPr>
          <w:sz w:val="22"/>
          <w:szCs w:val="22"/>
        </w:rPr>
        <w:t>.</w:t>
      </w:r>
      <w:r w:rsidRPr="006F5A9F">
        <w:rPr>
          <w:sz w:val="22"/>
          <w:szCs w:val="22"/>
        </w:rPr>
        <w:t xml:space="preserve"> Zmluva o poskytnutí NFP nadobúda platnosť a účinnosť dňom jej podpisu oboma zmluvnými stranami.</w:t>
      </w:r>
      <w:r>
        <w:rPr>
          <w:sz w:val="22"/>
          <w:szCs w:val="22"/>
        </w:rPr>
        <w:t xml:space="preserve"> Vykonávateľ </w:t>
      </w:r>
      <w:r w:rsidRPr="006F5A9F">
        <w:rPr>
          <w:sz w:val="22"/>
          <w:szCs w:val="22"/>
        </w:rPr>
        <w:t xml:space="preserve">najneskôr do 10 pracovných dní od nadobudnutia platnosti a účinnosti zmluvy o poskytnutí NFP zasiela </w:t>
      </w:r>
      <w:r>
        <w:rPr>
          <w:sz w:val="22"/>
          <w:szCs w:val="22"/>
        </w:rPr>
        <w:t>1, resp.</w:t>
      </w:r>
      <w:r w:rsidRPr="006F5A9F">
        <w:rPr>
          <w:sz w:val="22"/>
          <w:szCs w:val="22"/>
        </w:rPr>
        <w:t xml:space="preserve"> </w:t>
      </w:r>
      <w:r>
        <w:rPr>
          <w:sz w:val="22"/>
          <w:szCs w:val="22"/>
        </w:rPr>
        <w:t>2</w:t>
      </w:r>
      <w:r w:rsidRPr="006F5A9F">
        <w:rPr>
          <w:sz w:val="22"/>
          <w:szCs w:val="22"/>
        </w:rPr>
        <w:t xml:space="preserve"> rovnopisy</w:t>
      </w:r>
      <w:r>
        <w:rPr>
          <w:sz w:val="22"/>
          <w:szCs w:val="22"/>
        </w:rPr>
        <w:t xml:space="preserve"> (v prípade ak je projekt spolufinancovaný prostredníctvom banky)</w:t>
      </w:r>
      <w:r w:rsidRPr="006F5A9F">
        <w:rPr>
          <w:sz w:val="22"/>
          <w:szCs w:val="22"/>
        </w:rPr>
        <w:t xml:space="preserve"> zmluvy o poskytnutí NFP </w:t>
      </w:r>
      <w:r>
        <w:rPr>
          <w:sz w:val="22"/>
          <w:szCs w:val="22"/>
        </w:rPr>
        <w:t>žiadateľovi</w:t>
      </w:r>
      <w:r w:rsidR="00641CDC" w:rsidRPr="006F5A9F">
        <w:rPr>
          <w:sz w:val="22"/>
          <w:szCs w:val="22"/>
        </w:rPr>
        <w:t>.</w:t>
      </w:r>
      <w:r>
        <w:rPr>
          <w:sz w:val="22"/>
          <w:szCs w:val="22"/>
        </w:rPr>
        <w:t xml:space="preserve"> </w:t>
      </w:r>
    </w:p>
    <w:p w:rsidR="00641CDC" w:rsidRDefault="00641CDC" w:rsidP="00641CDC">
      <w:pPr>
        <w:spacing w:line="240" w:lineRule="auto"/>
        <w:rPr>
          <w:sz w:val="22"/>
          <w:szCs w:val="22"/>
        </w:rPr>
      </w:pPr>
    </w:p>
    <w:p w:rsidR="00774D6A" w:rsidRDefault="00774D6A" w:rsidP="00641CDC">
      <w:pPr>
        <w:spacing w:line="240" w:lineRule="auto"/>
        <w:rPr>
          <w:sz w:val="22"/>
          <w:szCs w:val="22"/>
        </w:rPr>
      </w:pPr>
    </w:p>
    <w:p w:rsidR="00774D6A" w:rsidRDefault="00774D6A" w:rsidP="00641CDC">
      <w:pPr>
        <w:spacing w:line="240" w:lineRule="auto"/>
        <w:rPr>
          <w:sz w:val="22"/>
          <w:szCs w:val="22"/>
        </w:rPr>
      </w:pPr>
    </w:p>
    <w:p w:rsidR="00774D6A" w:rsidRPr="000855CE" w:rsidRDefault="00774D6A" w:rsidP="00641CDC">
      <w:pPr>
        <w:spacing w:line="240" w:lineRule="auto"/>
        <w:rPr>
          <w:sz w:val="22"/>
          <w:szCs w:val="22"/>
        </w:rPr>
      </w:pPr>
    </w:p>
    <w:p w:rsidR="00912AB9" w:rsidRPr="000855CE" w:rsidRDefault="00912AB9" w:rsidP="00912AB9">
      <w:pPr>
        <w:widowControl/>
        <w:pBdr>
          <w:top w:val="single" w:sz="18" w:space="1" w:color="auto"/>
          <w:left w:val="single" w:sz="18" w:space="4" w:color="auto"/>
          <w:bottom w:val="single" w:sz="18" w:space="1" w:color="auto"/>
          <w:right w:val="single" w:sz="18" w:space="4" w:color="auto"/>
        </w:pBdr>
        <w:adjustRightInd/>
        <w:spacing w:before="100" w:beforeAutospacing="1" w:after="100" w:afterAutospacing="1" w:line="240" w:lineRule="auto"/>
        <w:textAlignment w:val="auto"/>
      </w:pPr>
      <w:r w:rsidRPr="000855CE">
        <w:rPr>
          <w:b/>
          <w:bCs/>
          <w:sz w:val="22"/>
          <w:szCs w:val="22"/>
        </w:rPr>
        <w:lastRenderedPageBreak/>
        <w:t xml:space="preserve">Upozornenie: </w:t>
      </w:r>
    </w:p>
    <w:p w:rsidR="00912AB9" w:rsidRPr="00365A28" w:rsidRDefault="00912AB9" w:rsidP="00912AB9">
      <w:pPr>
        <w:widowControl/>
        <w:pBdr>
          <w:top w:val="single" w:sz="18" w:space="1" w:color="auto"/>
          <w:left w:val="single" w:sz="18" w:space="4" w:color="auto"/>
          <w:bottom w:val="single" w:sz="18" w:space="1" w:color="auto"/>
          <w:right w:val="single" w:sz="18" w:space="4" w:color="auto"/>
        </w:pBdr>
        <w:adjustRightInd/>
        <w:spacing w:before="100" w:beforeAutospacing="1" w:after="100" w:afterAutospacing="1" w:line="240" w:lineRule="auto"/>
        <w:textAlignment w:val="auto"/>
        <w:rPr>
          <w:b/>
        </w:rPr>
      </w:pPr>
      <w:r w:rsidRPr="00365A28">
        <w:rPr>
          <w:b/>
          <w:sz w:val="22"/>
          <w:szCs w:val="22"/>
        </w:rPr>
        <w:t>Na poskytnutie NFP nie je právny nárok. Právny nárok na poskytnutie NFP vzniká žiadateľovi len na základe platne a účinne uzatvorenej zmluvy o poskytnutí NFP za predpokladu dodržania všetkých podmienok zadefinovaných vo výzve, v dokumentoch súvisiacich s výzvou a podmienok vyplývajúcich z platne a účinne uzatvorenej zmluvy o poskytnutí NFP (§ 18 zákona č. 231/1999 Z. z. o štátnej pomoci v znení neskorších predpisov);</w:t>
      </w:r>
    </w:p>
    <w:p w:rsidR="00912AB9" w:rsidRPr="00365A28" w:rsidRDefault="00912AB9" w:rsidP="00912AB9">
      <w:pPr>
        <w:widowControl/>
        <w:pBdr>
          <w:top w:val="single" w:sz="18" w:space="1" w:color="auto"/>
          <w:left w:val="single" w:sz="18" w:space="4" w:color="auto"/>
          <w:bottom w:val="single" w:sz="18" w:space="1" w:color="auto"/>
          <w:right w:val="single" w:sz="18" w:space="4" w:color="auto"/>
        </w:pBdr>
        <w:adjustRightInd/>
        <w:spacing w:before="100" w:beforeAutospacing="1" w:after="100" w:afterAutospacing="1" w:line="240" w:lineRule="auto"/>
        <w:textAlignment w:val="auto"/>
        <w:rPr>
          <w:b/>
        </w:rPr>
      </w:pPr>
      <w:r w:rsidRPr="00365A28">
        <w:rPr>
          <w:b/>
          <w:sz w:val="22"/>
          <w:szCs w:val="22"/>
        </w:rPr>
        <w:t xml:space="preserve">Kto vyláka, úmyselne alebo z nedbanlivosti, poskytnutie NFP, ktorého poskytnutie alebo použitie je podľa všeobecne záväzného právneho predpisu viazané na podmienky, ktoré nespĺňa, a to tým, že uvedie poskytovateľa NFP </w:t>
      </w:r>
      <w:r>
        <w:rPr>
          <w:b/>
          <w:sz w:val="22"/>
          <w:szCs w:val="22"/>
        </w:rPr>
        <w:t xml:space="preserve">(resp. vykonávateľa) </w:t>
      </w:r>
      <w:r w:rsidRPr="00365A28">
        <w:rPr>
          <w:b/>
          <w:sz w:val="22"/>
          <w:szCs w:val="22"/>
        </w:rPr>
        <w:t>do omylu v otázke ich splnenia, dopustí sa trestného činu „subvenčného podvodu“ (§ 225 zákona č.</w:t>
      </w:r>
      <w:r>
        <w:rPr>
          <w:b/>
          <w:sz w:val="22"/>
          <w:szCs w:val="22"/>
        </w:rPr>
        <w:t> </w:t>
      </w:r>
      <w:r w:rsidRPr="00365A28">
        <w:rPr>
          <w:b/>
          <w:sz w:val="22"/>
          <w:szCs w:val="22"/>
        </w:rPr>
        <w:t xml:space="preserve">300/2005 Z. z. (Trestný zákon v znení neskorších predpisov)); </w:t>
      </w:r>
    </w:p>
    <w:p w:rsidR="00641CDC" w:rsidRPr="00365A28" w:rsidRDefault="00912AB9" w:rsidP="00912AB9">
      <w:pPr>
        <w:widowControl/>
        <w:pBdr>
          <w:top w:val="single" w:sz="18" w:space="1" w:color="auto"/>
          <w:left w:val="single" w:sz="18" w:space="4" w:color="auto"/>
          <w:bottom w:val="single" w:sz="18" w:space="1" w:color="auto"/>
          <w:right w:val="single" w:sz="18" w:space="4" w:color="auto"/>
        </w:pBdr>
        <w:adjustRightInd/>
        <w:spacing w:before="100" w:beforeAutospacing="1" w:after="100" w:afterAutospacing="1" w:line="240" w:lineRule="auto"/>
        <w:textAlignment w:val="auto"/>
        <w:rPr>
          <w:b/>
        </w:rPr>
      </w:pPr>
      <w:r w:rsidRPr="00365A28">
        <w:rPr>
          <w:b/>
          <w:sz w:val="22"/>
          <w:szCs w:val="22"/>
        </w:rPr>
        <w:t>Kto použije alebo predloží, úmyselne alebo z nedbanlivosti, falšovaný, nesprávny alebo neúplný výkaz alebo doklad, alebo neposkytne povinné údaje, alebo použije prostriedky zo všeobecného rozpočtu Európskych spoločenstiev, z rozpočtu spravovaného Európskymi spoločenstvami alebo v zastúpení Európskych spoločenstiev na iný účel, ako boli pôvodne určené, takým spôsobom</w:t>
      </w:r>
      <w:r>
        <w:rPr>
          <w:b/>
          <w:sz w:val="22"/>
          <w:szCs w:val="22"/>
        </w:rPr>
        <w:t>,</w:t>
      </w:r>
      <w:r w:rsidRPr="00365A28">
        <w:rPr>
          <w:b/>
          <w:sz w:val="22"/>
          <w:szCs w:val="22"/>
        </w:rPr>
        <w:t xml:space="preserve"> že sa umožní spôsobenie sprenevery alebo protiprávne zadržanie prostriedkov z uvedeného rozpočtu, dopustí sa trestného činu „Poškodzovania finančných záujmov Európskych spoločenstiev“ v zmysle trestného zákona (§  261 zákona č. 300/2005 Z. z. (Trestný zákon v znení neskorších predpisov</w:t>
      </w:r>
      <w:r w:rsidR="00641CDC" w:rsidRPr="00365A28">
        <w:rPr>
          <w:b/>
          <w:sz w:val="22"/>
          <w:szCs w:val="22"/>
        </w:rPr>
        <w:t xml:space="preserve">)). </w:t>
      </w:r>
    </w:p>
    <w:p w:rsidR="00280EFA" w:rsidRDefault="00280EFA" w:rsidP="00280EFA">
      <w:pPr>
        <w:widowControl/>
        <w:tabs>
          <w:tab w:val="num" w:pos="360"/>
        </w:tabs>
        <w:adjustRightInd/>
        <w:spacing w:line="240" w:lineRule="auto"/>
        <w:textAlignment w:val="auto"/>
        <w:rPr>
          <w:sz w:val="22"/>
          <w:szCs w:val="22"/>
        </w:rPr>
      </w:pPr>
      <w:bookmarkStart w:id="176" w:name="_Toc217166108"/>
      <w:bookmarkEnd w:id="176"/>
    </w:p>
    <w:p w:rsidR="00406240" w:rsidRPr="000855CE" w:rsidRDefault="00406240" w:rsidP="00406240">
      <w:pPr>
        <w:widowControl/>
        <w:adjustRightInd/>
        <w:spacing w:line="240" w:lineRule="auto"/>
        <w:textAlignment w:val="auto"/>
        <w:rPr>
          <w:sz w:val="22"/>
          <w:szCs w:val="22"/>
        </w:rPr>
      </w:pPr>
      <w:bookmarkStart w:id="177" w:name="_Toc217166111"/>
      <w:bookmarkStart w:id="178" w:name="_Toc217166113"/>
      <w:bookmarkStart w:id="179" w:name="_Toc217166114"/>
      <w:bookmarkStart w:id="180" w:name="_Toc217166115"/>
      <w:bookmarkStart w:id="181" w:name="_Toc217166120"/>
      <w:bookmarkStart w:id="182" w:name="_Toc217166122"/>
      <w:bookmarkStart w:id="183" w:name="_Toc217166124"/>
      <w:bookmarkStart w:id="184" w:name="_Toc206226976"/>
      <w:bookmarkStart w:id="185" w:name="_Toc206226977"/>
      <w:bookmarkStart w:id="186" w:name="_Toc206226978"/>
      <w:bookmarkStart w:id="187" w:name="_Toc206226986"/>
      <w:bookmarkStart w:id="188" w:name="_Toc206226987"/>
      <w:bookmarkStart w:id="189" w:name="_Toc206226992"/>
      <w:bookmarkStart w:id="190" w:name="_Toc206226994"/>
      <w:bookmarkStart w:id="191" w:name="_Toc206226995"/>
      <w:bookmarkStart w:id="192" w:name="_Toc206226996"/>
      <w:bookmarkStart w:id="193" w:name="_Toc206226998"/>
      <w:bookmarkStart w:id="194" w:name="_Toc206226999"/>
      <w:bookmarkStart w:id="195" w:name="_Toc206227000"/>
      <w:bookmarkStart w:id="196" w:name="_Toc206227001"/>
      <w:bookmarkStart w:id="197" w:name="_Toc206227002"/>
      <w:bookmarkStart w:id="198" w:name="_Toc206227004"/>
      <w:bookmarkStart w:id="199" w:name="_Toc206227005"/>
      <w:bookmarkStart w:id="200" w:name="_Toc206227006"/>
      <w:bookmarkStart w:id="201" w:name="_Toc206227009"/>
      <w:bookmarkStart w:id="202" w:name="_Toc206227011"/>
      <w:bookmarkStart w:id="203" w:name="_Toc206227013"/>
      <w:bookmarkStart w:id="204" w:name="_Toc206227014"/>
      <w:bookmarkStart w:id="205" w:name="_Toc206227015"/>
      <w:bookmarkStart w:id="206" w:name="_Toc206227016"/>
      <w:bookmarkStart w:id="207" w:name="_Toc206227017"/>
      <w:bookmarkStart w:id="208" w:name="_Toc206227018"/>
      <w:bookmarkStart w:id="209" w:name="_Toc206227019"/>
      <w:bookmarkStart w:id="210" w:name="_Toc192924526"/>
      <w:bookmarkStart w:id="211" w:name="_Toc192994173"/>
      <w:bookmarkStart w:id="212" w:name="_Toc193034929"/>
      <w:bookmarkStart w:id="213" w:name="_Toc192924527"/>
      <w:bookmarkStart w:id="214" w:name="_Toc192994174"/>
      <w:bookmarkStart w:id="215" w:name="_Toc193034930"/>
      <w:bookmarkStart w:id="216" w:name="_Toc192924528"/>
      <w:bookmarkStart w:id="217" w:name="_Toc192994175"/>
      <w:bookmarkStart w:id="218" w:name="_Toc193034931"/>
      <w:bookmarkStart w:id="219" w:name="_Toc192924530"/>
      <w:bookmarkStart w:id="220" w:name="_Toc192994177"/>
      <w:bookmarkStart w:id="221" w:name="_Toc193034933"/>
      <w:bookmarkStart w:id="222" w:name="_Toc192924532"/>
      <w:bookmarkStart w:id="223" w:name="_Toc192994179"/>
      <w:bookmarkStart w:id="224" w:name="_Toc193034935"/>
      <w:bookmarkStart w:id="225" w:name="_Toc192924534"/>
      <w:bookmarkStart w:id="226" w:name="_Toc192994181"/>
      <w:bookmarkStart w:id="227" w:name="_Toc193034937"/>
      <w:bookmarkStart w:id="228" w:name="_Toc192924536"/>
      <w:bookmarkStart w:id="229" w:name="_Toc192994183"/>
      <w:bookmarkStart w:id="230" w:name="_Toc193034939"/>
      <w:bookmarkStart w:id="231" w:name="_Toc192924538"/>
      <w:bookmarkStart w:id="232" w:name="_Toc192994185"/>
      <w:bookmarkStart w:id="233" w:name="_Toc193034941"/>
      <w:bookmarkStart w:id="234" w:name="_Toc192924539"/>
      <w:bookmarkStart w:id="235" w:name="_Toc192994186"/>
      <w:bookmarkStart w:id="236" w:name="_Toc193034942"/>
      <w:bookmarkStart w:id="237" w:name="_Toc192924540"/>
      <w:bookmarkStart w:id="238" w:name="_Toc192994187"/>
      <w:bookmarkStart w:id="239" w:name="_Toc193034943"/>
      <w:bookmarkStart w:id="240" w:name="_Toc192924541"/>
      <w:bookmarkStart w:id="241" w:name="_Toc192994188"/>
      <w:bookmarkStart w:id="242" w:name="_Toc193034944"/>
      <w:bookmarkStart w:id="243" w:name="_Toc192924542"/>
      <w:bookmarkStart w:id="244" w:name="_Toc192994189"/>
      <w:bookmarkStart w:id="245" w:name="_Toc193034945"/>
      <w:bookmarkStart w:id="246" w:name="_Toc192924543"/>
      <w:bookmarkStart w:id="247" w:name="_Toc192994190"/>
      <w:bookmarkStart w:id="248" w:name="_Toc193034946"/>
      <w:bookmarkStart w:id="249" w:name="_Toc192924544"/>
      <w:bookmarkStart w:id="250" w:name="_Toc192994191"/>
      <w:bookmarkStart w:id="251" w:name="_Toc193034947"/>
      <w:bookmarkStart w:id="252" w:name="_Toc192924545"/>
      <w:bookmarkStart w:id="253" w:name="_Toc192994192"/>
      <w:bookmarkStart w:id="254" w:name="_Toc193034948"/>
      <w:bookmarkStart w:id="255" w:name="_Toc192924546"/>
      <w:bookmarkStart w:id="256" w:name="_Toc192994193"/>
      <w:bookmarkStart w:id="257" w:name="_Toc193034949"/>
      <w:bookmarkStart w:id="258" w:name="_Toc192924548"/>
      <w:bookmarkStart w:id="259" w:name="_Toc192994195"/>
      <w:bookmarkStart w:id="260" w:name="_Toc193034951"/>
      <w:bookmarkStart w:id="261" w:name="_Toc192924549"/>
      <w:bookmarkStart w:id="262" w:name="_Toc192994196"/>
      <w:bookmarkStart w:id="263" w:name="_Toc193034952"/>
      <w:bookmarkStart w:id="264" w:name="_Toc192924550"/>
      <w:bookmarkStart w:id="265" w:name="_Toc192994197"/>
      <w:bookmarkStart w:id="266" w:name="_Toc193034953"/>
      <w:bookmarkStart w:id="267" w:name="_Toc192924552"/>
      <w:bookmarkStart w:id="268" w:name="_Toc192994199"/>
      <w:bookmarkStart w:id="269" w:name="_Toc193034955"/>
      <w:bookmarkStart w:id="270" w:name="_Toc192924554"/>
      <w:bookmarkStart w:id="271" w:name="_Toc192994201"/>
      <w:bookmarkStart w:id="272" w:name="_Toc193034957"/>
      <w:bookmarkStart w:id="273" w:name="_Toc192924556"/>
      <w:bookmarkStart w:id="274" w:name="_Toc192994203"/>
      <w:bookmarkStart w:id="275" w:name="_Toc193034959"/>
      <w:bookmarkStart w:id="276" w:name="_Toc192924557"/>
      <w:bookmarkStart w:id="277" w:name="_Toc192994204"/>
      <w:bookmarkStart w:id="278" w:name="_Toc193034960"/>
      <w:bookmarkStart w:id="279" w:name="_Toc192924558"/>
      <w:bookmarkStart w:id="280" w:name="_Toc192994205"/>
      <w:bookmarkStart w:id="281" w:name="_Toc193034961"/>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050577" w:rsidRDefault="00050577" w:rsidP="00050577">
      <w:pPr>
        <w:pStyle w:val="tlNadpis118pt"/>
        <w:numPr>
          <w:ilvl w:val="0"/>
          <w:numId w:val="15"/>
        </w:numPr>
        <w:jc w:val="center"/>
        <w:rPr>
          <w:rFonts w:eastAsia="Arial Unicode MS"/>
        </w:rPr>
      </w:pPr>
      <w:bookmarkStart w:id="282" w:name="_Toc245692066"/>
      <w:bookmarkStart w:id="283" w:name="_Toc182813574"/>
      <w:bookmarkStart w:id="284" w:name="_Toc190503834"/>
      <w:bookmarkStart w:id="285" w:name="_Toc192994216"/>
      <w:bookmarkStart w:id="286" w:name="_Toc193037987"/>
      <w:bookmarkStart w:id="287" w:name="_Toc194483506"/>
      <w:bookmarkStart w:id="288" w:name="_Toc193036083"/>
      <w:bookmarkStart w:id="289" w:name="_Toc198489002"/>
      <w:bookmarkStart w:id="290" w:name="_Toc199053961"/>
      <w:bookmarkStart w:id="291" w:name="_Toc199575705"/>
      <w:bookmarkStart w:id="292" w:name="_Toc200973459"/>
      <w:bookmarkStart w:id="293" w:name="_Toc229219176"/>
      <w:r w:rsidRPr="00050577">
        <w:rPr>
          <w:rFonts w:eastAsia="Arial Unicode MS"/>
        </w:rPr>
        <w:t>Vysvetlivky k formulárom</w:t>
      </w:r>
      <w:bookmarkEnd w:id="282"/>
    </w:p>
    <w:bookmarkEnd w:id="283"/>
    <w:bookmarkEnd w:id="284"/>
    <w:bookmarkEnd w:id="285"/>
    <w:bookmarkEnd w:id="286"/>
    <w:bookmarkEnd w:id="287"/>
    <w:bookmarkEnd w:id="288"/>
    <w:bookmarkEnd w:id="289"/>
    <w:bookmarkEnd w:id="290"/>
    <w:bookmarkEnd w:id="291"/>
    <w:bookmarkEnd w:id="292"/>
    <w:bookmarkEnd w:id="293"/>
    <w:p w:rsidR="00406240" w:rsidRPr="000855CE" w:rsidRDefault="00406240" w:rsidP="00406240">
      <w:pPr>
        <w:widowControl/>
        <w:adjustRightInd/>
        <w:spacing w:line="240" w:lineRule="auto"/>
        <w:textAlignment w:val="auto"/>
        <w:rPr>
          <w:sz w:val="22"/>
          <w:szCs w:val="22"/>
        </w:rPr>
      </w:pPr>
    </w:p>
    <w:p w:rsidR="00406240" w:rsidRPr="000855CE" w:rsidRDefault="00406240" w:rsidP="00406240">
      <w:pPr>
        <w:spacing w:line="240" w:lineRule="auto"/>
        <w:rPr>
          <w:b/>
          <w:bCs/>
          <w:sz w:val="22"/>
          <w:szCs w:val="22"/>
        </w:rPr>
      </w:pPr>
      <w:r w:rsidRPr="000855CE">
        <w:rPr>
          <w:sz w:val="22"/>
          <w:szCs w:val="22"/>
        </w:rPr>
        <w:t>Všetky predkladané formuláre</w:t>
      </w:r>
      <w:r>
        <w:rPr>
          <w:sz w:val="22"/>
          <w:szCs w:val="22"/>
        </w:rPr>
        <w:t xml:space="preserve"> (s výnimkou formulára </w:t>
      </w:r>
      <w:proofErr w:type="spellStart"/>
      <w:r>
        <w:rPr>
          <w:sz w:val="22"/>
          <w:szCs w:val="22"/>
        </w:rPr>
        <w:t>ŽoNFP</w:t>
      </w:r>
      <w:proofErr w:type="spellEnd"/>
      <w:r>
        <w:rPr>
          <w:sz w:val="22"/>
          <w:szCs w:val="22"/>
        </w:rPr>
        <w:t>, ktorý musí byť vypracovaný prostredníctvom verejnej časti ITMS)</w:t>
      </w:r>
      <w:r w:rsidRPr="000855CE">
        <w:rPr>
          <w:sz w:val="22"/>
          <w:szCs w:val="22"/>
        </w:rPr>
        <w:t xml:space="preserve"> musia byť vyplnené buď na počítači, alebo na písacom stroji. </w:t>
      </w:r>
      <w:r w:rsidRPr="000855CE">
        <w:rPr>
          <w:b/>
          <w:bCs/>
          <w:sz w:val="22"/>
          <w:szCs w:val="22"/>
        </w:rPr>
        <w:t xml:space="preserve">Rukou písané formuláre </w:t>
      </w:r>
      <w:r w:rsidRPr="000855CE">
        <w:rPr>
          <w:b/>
          <w:bCs/>
          <w:caps/>
          <w:sz w:val="22"/>
          <w:szCs w:val="22"/>
        </w:rPr>
        <w:t>nebudú akceptované.</w:t>
      </w:r>
    </w:p>
    <w:p w:rsidR="00406240" w:rsidRPr="000855CE" w:rsidRDefault="00406240" w:rsidP="00406240">
      <w:pPr>
        <w:pStyle w:val="Zkladntext2"/>
        <w:spacing w:line="240" w:lineRule="auto"/>
        <w:rPr>
          <w:sz w:val="22"/>
          <w:szCs w:val="22"/>
        </w:rPr>
      </w:pPr>
    </w:p>
    <w:p w:rsidR="00406240" w:rsidRPr="000855CE" w:rsidRDefault="00406240" w:rsidP="00406240">
      <w:pPr>
        <w:pStyle w:val="Zkladntext2"/>
        <w:spacing w:line="240" w:lineRule="auto"/>
        <w:rPr>
          <w:sz w:val="22"/>
          <w:szCs w:val="22"/>
        </w:rPr>
      </w:pPr>
      <w:r w:rsidRPr="000855CE">
        <w:rPr>
          <w:sz w:val="22"/>
          <w:szCs w:val="22"/>
        </w:rPr>
        <w:t>V prípade, že vyplňujete formuláre na počítači a prednastavená veľkosť tabuliek, resp. počet položiek nie je dostatočn</w:t>
      </w:r>
      <w:r>
        <w:rPr>
          <w:sz w:val="22"/>
          <w:szCs w:val="22"/>
        </w:rPr>
        <w:t>ý</w:t>
      </w:r>
      <w:r w:rsidRPr="000855CE">
        <w:rPr>
          <w:sz w:val="22"/>
          <w:szCs w:val="22"/>
        </w:rPr>
        <w:t xml:space="preserve">, </w:t>
      </w:r>
      <w:r>
        <w:rPr>
          <w:sz w:val="22"/>
          <w:szCs w:val="22"/>
        </w:rPr>
        <w:t>je potrebné</w:t>
      </w:r>
      <w:r w:rsidRPr="000855CE">
        <w:rPr>
          <w:sz w:val="22"/>
          <w:szCs w:val="22"/>
        </w:rPr>
        <w:t xml:space="preserve"> ich rozšíriť na požadovanú veľkosť.</w:t>
      </w:r>
    </w:p>
    <w:p w:rsidR="00406240" w:rsidRDefault="00406240" w:rsidP="00406240">
      <w:pPr>
        <w:pStyle w:val="Zkladntext2"/>
        <w:spacing w:line="240" w:lineRule="auto"/>
        <w:rPr>
          <w:sz w:val="22"/>
          <w:szCs w:val="22"/>
        </w:rPr>
      </w:pPr>
    </w:p>
    <w:p w:rsidR="00406240" w:rsidRPr="0016581E" w:rsidRDefault="00406240" w:rsidP="00406240">
      <w:pPr>
        <w:pStyle w:val="Zkladntext2"/>
        <w:spacing w:line="240" w:lineRule="auto"/>
        <w:rPr>
          <w:sz w:val="22"/>
          <w:szCs w:val="22"/>
        </w:rPr>
      </w:pPr>
      <w:r w:rsidRPr="0016581E">
        <w:rPr>
          <w:sz w:val="22"/>
          <w:szCs w:val="22"/>
        </w:rPr>
        <w:t xml:space="preserve">Vo formulároch </w:t>
      </w:r>
      <w:r w:rsidRPr="0016581E">
        <w:rPr>
          <w:b/>
          <w:sz w:val="22"/>
          <w:szCs w:val="22"/>
        </w:rPr>
        <w:t>vypĺňajte iba biele polia</w:t>
      </w:r>
      <w:r w:rsidRPr="0016581E">
        <w:rPr>
          <w:sz w:val="22"/>
          <w:szCs w:val="22"/>
        </w:rPr>
        <w:t xml:space="preserve">, polia vyfarbené šedou farbou sú </w:t>
      </w:r>
      <w:proofErr w:type="spellStart"/>
      <w:r w:rsidRPr="0016581E">
        <w:rPr>
          <w:sz w:val="22"/>
          <w:szCs w:val="22"/>
        </w:rPr>
        <w:t>predvyplnené</w:t>
      </w:r>
      <w:proofErr w:type="spellEnd"/>
      <w:r w:rsidRPr="0016581E">
        <w:rPr>
          <w:sz w:val="22"/>
          <w:szCs w:val="22"/>
        </w:rPr>
        <w:t xml:space="preserve"> alebo obsahujú názov konkrétneho poľa formulára</w:t>
      </w:r>
      <w:r>
        <w:rPr>
          <w:sz w:val="22"/>
          <w:szCs w:val="22"/>
        </w:rPr>
        <w:t>.</w:t>
      </w:r>
    </w:p>
    <w:p w:rsidR="00406240" w:rsidRPr="000855CE" w:rsidRDefault="00406240" w:rsidP="00406240">
      <w:pPr>
        <w:pStyle w:val="Zkladntext2"/>
        <w:spacing w:line="240" w:lineRule="auto"/>
        <w:rPr>
          <w:sz w:val="22"/>
          <w:szCs w:val="22"/>
        </w:rPr>
      </w:pPr>
    </w:p>
    <w:p w:rsidR="00406240" w:rsidRPr="000855CE" w:rsidRDefault="00406240" w:rsidP="00406240">
      <w:pPr>
        <w:pStyle w:val="Zkladntext2"/>
        <w:spacing w:line="240" w:lineRule="auto"/>
        <w:rPr>
          <w:sz w:val="22"/>
          <w:szCs w:val="22"/>
        </w:rPr>
      </w:pPr>
      <w:r w:rsidRPr="000855CE">
        <w:rPr>
          <w:sz w:val="22"/>
          <w:szCs w:val="22"/>
        </w:rPr>
        <w:t>V prípade, že vyplňujete formuláre na písacom stroji a prednastavená veľkosť tabuliek, resp. počet položiek nie je dostatočný, uveďte príslušné informácie na samostatné listy papiera. Tieto musia tvoriť neoddeliteľnú súčasť formulárov a musí byť výrazne označené, ku ktorej časti predmetného formulára sa vzťahujú.</w:t>
      </w:r>
    </w:p>
    <w:p w:rsidR="00406240" w:rsidRPr="000855CE" w:rsidRDefault="00406240" w:rsidP="00406240">
      <w:pPr>
        <w:pStyle w:val="Zkladntext2"/>
        <w:spacing w:line="240" w:lineRule="auto"/>
        <w:rPr>
          <w:sz w:val="22"/>
          <w:szCs w:val="22"/>
        </w:rPr>
      </w:pPr>
    </w:p>
    <w:p w:rsidR="00406240" w:rsidRPr="000C3BDD" w:rsidRDefault="00406240" w:rsidP="00406240">
      <w:pPr>
        <w:pStyle w:val="Zkladntext2"/>
        <w:tabs>
          <w:tab w:val="left" w:pos="6480"/>
        </w:tabs>
        <w:spacing w:line="240" w:lineRule="auto"/>
        <w:rPr>
          <w:b/>
          <w:sz w:val="22"/>
          <w:szCs w:val="22"/>
        </w:rPr>
      </w:pPr>
      <w:r w:rsidRPr="0016581E">
        <w:rPr>
          <w:sz w:val="22"/>
          <w:szCs w:val="22"/>
        </w:rPr>
        <w:t>Žiadateľ je povinný k </w:t>
      </w:r>
      <w:proofErr w:type="spellStart"/>
      <w:r>
        <w:rPr>
          <w:sz w:val="22"/>
          <w:szCs w:val="22"/>
        </w:rPr>
        <w:t>ŽoNFP</w:t>
      </w:r>
      <w:proofErr w:type="spellEnd"/>
      <w:r w:rsidRPr="0016581E">
        <w:rPr>
          <w:sz w:val="22"/>
          <w:szCs w:val="22"/>
        </w:rPr>
        <w:t xml:space="preserve"> priložiť originály</w:t>
      </w:r>
      <w:r w:rsidR="006D47F4">
        <w:rPr>
          <w:sz w:val="22"/>
          <w:szCs w:val="22"/>
        </w:rPr>
        <w:t xml:space="preserve"> (alebo úradne osvedčené kópie, ak to charakter dokumentu umožňuje)</w:t>
      </w:r>
      <w:r w:rsidRPr="0016581E">
        <w:rPr>
          <w:sz w:val="22"/>
          <w:szCs w:val="22"/>
        </w:rPr>
        <w:t xml:space="preserve"> povinných príloh. V prípade, ak sa niektorá príloha nevzťahuje na žiadateľa (v</w:t>
      </w:r>
      <w:r w:rsidR="00050577">
        <w:rPr>
          <w:sz w:val="22"/>
          <w:szCs w:val="22"/>
        </w:rPr>
        <w:t> </w:t>
      </w:r>
      <w:r w:rsidRPr="0016581E">
        <w:rPr>
          <w:sz w:val="22"/>
          <w:szCs w:val="22"/>
        </w:rPr>
        <w:t xml:space="preserve">zmysle platných právnych predpisov SR), resp. na ním predkladaný projekt, </w:t>
      </w:r>
      <w:r w:rsidRPr="00B13D27">
        <w:rPr>
          <w:b/>
          <w:sz w:val="22"/>
          <w:szCs w:val="22"/>
        </w:rPr>
        <w:t>MUSÍ</w:t>
      </w:r>
      <w:r w:rsidRPr="0016581E">
        <w:rPr>
          <w:sz w:val="22"/>
          <w:szCs w:val="22"/>
        </w:rPr>
        <w:t xml:space="preserve"> žiadateľ namiesto nej predložiť </w:t>
      </w:r>
      <w:r>
        <w:rPr>
          <w:sz w:val="22"/>
          <w:szCs w:val="22"/>
        </w:rPr>
        <w:t>Č</w:t>
      </w:r>
      <w:r w:rsidRPr="0016581E">
        <w:rPr>
          <w:sz w:val="22"/>
          <w:szCs w:val="22"/>
        </w:rPr>
        <w:t>estné vyhlásenie o tom, že daná príloha nie je pre neho relevantná</w:t>
      </w:r>
      <w:r>
        <w:rPr>
          <w:sz w:val="22"/>
          <w:szCs w:val="22"/>
        </w:rPr>
        <w:t>, a to</w:t>
      </w:r>
      <w:r w:rsidRPr="0016581E">
        <w:rPr>
          <w:sz w:val="22"/>
          <w:szCs w:val="22"/>
        </w:rPr>
        <w:t xml:space="preserve"> vrátane adekvátneho </w:t>
      </w:r>
      <w:r w:rsidRPr="000C3BDD">
        <w:rPr>
          <w:sz w:val="22"/>
          <w:szCs w:val="22"/>
        </w:rPr>
        <w:t xml:space="preserve">odôvodnenia. </w:t>
      </w:r>
      <w:r w:rsidRPr="000C3BDD">
        <w:rPr>
          <w:b/>
          <w:sz w:val="22"/>
          <w:szCs w:val="22"/>
        </w:rPr>
        <w:t>Všetky predložené Čestné vyhlásenia musia byť opečiatkované (v prípade, že žiadateľ má povinnosť používať pečiatku) a podpísané štatutárnym orgánom v</w:t>
      </w:r>
      <w:r w:rsidR="00050577">
        <w:rPr>
          <w:b/>
          <w:sz w:val="22"/>
          <w:szCs w:val="22"/>
        </w:rPr>
        <w:t> </w:t>
      </w:r>
      <w:r w:rsidRPr="000C3BDD">
        <w:rPr>
          <w:b/>
          <w:sz w:val="22"/>
          <w:szCs w:val="22"/>
        </w:rPr>
        <w:t>zmysle výpisu z Obchodného registra / Živnostenského registra (alebo iného dokladu oprávňujúceho žiadateľa na podnikanie).</w:t>
      </w:r>
      <w:r w:rsidR="009F532B" w:rsidRPr="000C3BDD">
        <w:rPr>
          <w:b/>
          <w:sz w:val="22"/>
          <w:szCs w:val="22"/>
        </w:rPr>
        <w:t xml:space="preserve"> </w:t>
      </w:r>
      <w:r w:rsidR="009F532B" w:rsidRPr="000C3BDD">
        <w:rPr>
          <w:sz w:val="22"/>
          <w:szCs w:val="22"/>
        </w:rPr>
        <w:t xml:space="preserve">Vzor </w:t>
      </w:r>
      <w:r w:rsidR="009F532B" w:rsidRPr="000C3BDD">
        <w:rPr>
          <w:bCs/>
          <w:i/>
          <w:lang w:eastAsia="cs-CZ"/>
        </w:rPr>
        <w:t>Čestného vyhlásenia žiadateľa o irelevantnosti prílohy</w:t>
      </w:r>
      <w:r w:rsidR="009F532B" w:rsidRPr="000C3BDD">
        <w:rPr>
          <w:bCs/>
          <w:lang w:eastAsia="cs-CZ"/>
        </w:rPr>
        <w:t xml:space="preserve"> je zverejnený v rámci dokumentov vyhlásenej výzvy.</w:t>
      </w:r>
    </w:p>
    <w:p w:rsidR="00406240" w:rsidRPr="000C3BDD" w:rsidRDefault="00406240" w:rsidP="00406240">
      <w:pPr>
        <w:pStyle w:val="Zkladntext2"/>
        <w:spacing w:line="240" w:lineRule="auto"/>
        <w:rPr>
          <w:sz w:val="22"/>
          <w:szCs w:val="22"/>
        </w:rPr>
      </w:pPr>
    </w:p>
    <w:p w:rsidR="00406240" w:rsidRPr="0016581E" w:rsidRDefault="00406240" w:rsidP="00406240">
      <w:pPr>
        <w:pStyle w:val="Zkladntext2"/>
        <w:spacing w:line="240" w:lineRule="auto"/>
        <w:rPr>
          <w:sz w:val="22"/>
          <w:szCs w:val="22"/>
        </w:rPr>
      </w:pPr>
      <w:r w:rsidRPr="000C3BDD">
        <w:rPr>
          <w:sz w:val="22"/>
          <w:szCs w:val="22"/>
        </w:rPr>
        <w:t xml:space="preserve">V prípade, že niektoré pole vo formulári nevypĺňate, pretože sa na Vás ako na žiadateľa nevzťahuje, </w:t>
      </w:r>
      <w:r w:rsidRPr="000C3BDD">
        <w:rPr>
          <w:sz w:val="22"/>
          <w:szCs w:val="22"/>
        </w:rPr>
        <w:lastRenderedPageBreak/>
        <w:t>do tohto poľa vpíšete pomlčku (do tabuliek s číselnými údajmi vpíšte 0 – kvôli možným súčtom). Uvedené má za cieľ predísť náhodnému nevyplneniu niektorých formulárov, resp. ich častí a Vášmu vyradeniu z dôvodu nesplnenia základných podmienok prijateľnosti projektu. Uvedené sa týka príloh  </w:t>
      </w:r>
      <w:proofErr w:type="spellStart"/>
      <w:r w:rsidRPr="000C3BDD">
        <w:rPr>
          <w:sz w:val="22"/>
          <w:szCs w:val="22"/>
        </w:rPr>
        <w:t>ŽoNFP</w:t>
      </w:r>
      <w:proofErr w:type="spellEnd"/>
      <w:r w:rsidRPr="000C3BDD">
        <w:rPr>
          <w:sz w:val="22"/>
          <w:szCs w:val="22"/>
        </w:rPr>
        <w:t>.</w:t>
      </w:r>
    </w:p>
    <w:p w:rsidR="00406240" w:rsidRDefault="00406240" w:rsidP="00406240">
      <w:pPr>
        <w:pStyle w:val="Zkladntext2"/>
        <w:spacing w:line="240" w:lineRule="auto"/>
        <w:rPr>
          <w:sz w:val="22"/>
          <w:szCs w:val="22"/>
        </w:rPr>
      </w:pPr>
    </w:p>
    <w:p w:rsidR="00406240" w:rsidRDefault="00406240" w:rsidP="00406240">
      <w:pPr>
        <w:pStyle w:val="Zkladntext2"/>
        <w:spacing w:line="240" w:lineRule="auto"/>
        <w:rPr>
          <w:sz w:val="22"/>
          <w:szCs w:val="22"/>
        </w:rPr>
      </w:pPr>
      <w:r w:rsidRPr="0016581E">
        <w:rPr>
          <w:sz w:val="22"/>
          <w:szCs w:val="22"/>
        </w:rPr>
        <w:t xml:space="preserve">Sumy oprávnených </w:t>
      </w:r>
      <w:r>
        <w:rPr>
          <w:sz w:val="22"/>
          <w:szCs w:val="22"/>
        </w:rPr>
        <w:t xml:space="preserve">aj neoprávnených </w:t>
      </w:r>
      <w:r w:rsidRPr="0016581E">
        <w:rPr>
          <w:sz w:val="22"/>
          <w:szCs w:val="22"/>
        </w:rPr>
        <w:t xml:space="preserve">výdavkov uvádzajte prosím s presnosťou na </w:t>
      </w:r>
      <w:r>
        <w:rPr>
          <w:sz w:val="22"/>
          <w:szCs w:val="22"/>
        </w:rPr>
        <w:t>0,01 EUR</w:t>
      </w:r>
      <w:r w:rsidRPr="0016581E">
        <w:rPr>
          <w:sz w:val="22"/>
          <w:szCs w:val="22"/>
        </w:rPr>
        <w:t>.</w:t>
      </w:r>
    </w:p>
    <w:p w:rsidR="00406240" w:rsidRDefault="00406240" w:rsidP="00406240">
      <w:pPr>
        <w:pStyle w:val="Zkladntext2"/>
        <w:spacing w:line="240" w:lineRule="auto"/>
        <w:rPr>
          <w:sz w:val="22"/>
          <w:szCs w:val="22"/>
        </w:rPr>
      </w:pPr>
    </w:p>
    <w:p w:rsidR="00406240" w:rsidRPr="00493835" w:rsidRDefault="00406240" w:rsidP="00406240">
      <w:pPr>
        <w:pStyle w:val="Zkladntext2"/>
        <w:spacing w:line="240" w:lineRule="auto"/>
        <w:rPr>
          <w:sz w:val="22"/>
          <w:szCs w:val="22"/>
        </w:rPr>
      </w:pPr>
      <w:r w:rsidRPr="00493835">
        <w:rPr>
          <w:sz w:val="22"/>
          <w:szCs w:val="22"/>
        </w:rPr>
        <w:t>Sumy musia byť správne matematicky vypočítan</w:t>
      </w:r>
      <w:r>
        <w:rPr>
          <w:sz w:val="22"/>
          <w:szCs w:val="22"/>
        </w:rPr>
        <w:t>é</w:t>
      </w:r>
      <w:r w:rsidRPr="00493835">
        <w:rPr>
          <w:sz w:val="22"/>
          <w:szCs w:val="22"/>
        </w:rPr>
        <w:t>, z tohto dôvodu Vám odporúčame vykonať skúšku správnosti matematických výpočtov. Sumy vzťahujúce sa k jednotlivým položkám (n</w:t>
      </w:r>
      <w:r>
        <w:rPr>
          <w:sz w:val="22"/>
          <w:szCs w:val="22"/>
        </w:rPr>
        <w:t>apr. položka oprávnené výdavky)</w:t>
      </w:r>
      <w:r w:rsidRPr="00493835">
        <w:rPr>
          <w:sz w:val="22"/>
          <w:szCs w:val="22"/>
        </w:rPr>
        <w:t>, ktoré sa vyskytujú v </w:t>
      </w:r>
      <w:proofErr w:type="spellStart"/>
      <w:r w:rsidRPr="00493835">
        <w:rPr>
          <w:sz w:val="22"/>
          <w:szCs w:val="22"/>
        </w:rPr>
        <w:t>ŽoNFP</w:t>
      </w:r>
      <w:proofErr w:type="spellEnd"/>
      <w:r w:rsidRPr="00493835">
        <w:rPr>
          <w:sz w:val="22"/>
          <w:szCs w:val="22"/>
        </w:rPr>
        <w:t xml:space="preserve"> na viacerých miestach (napr. v tabuľkách) musia byť totožné</w:t>
      </w:r>
      <w:r>
        <w:rPr>
          <w:sz w:val="22"/>
          <w:szCs w:val="22"/>
        </w:rPr>
        <w:t>. Nesprávne uvedené sumy (súčty) môžu viesť k vyradeniu projektu z dôvodu nesplnenia základných podmienok prijateľnosti projektu.</w:t>
      </w:r>
    </w:p>
    <w:p w:rsidR="00406240" w:rsidRDefault="00406240" w:rsidP="00406240">
      <w:pPr>
        <w:pStyle w:val="Zkladntext2"/>
        <w:spacing w:line="240" w:lineRule="auto"/>
        <w:rPr>
          <w:sz w:val="22"/>
          <w:szCs w:val="22"/>
        </w:rPr>
      </w:pPr>
    </w:p>
    <w:p w:rsidR="0019409C" w:rsidRDefault="0019409C" w:rsidP="00406240">
      <w:pPr>
        <w:pStyle w:val="Zkladntext2"/>
        <w:spacing w:line="240" w:lineRule="auto"/>
        <w:rPr>
          <w:sz w:val="22"/>
          <w:szCs w:val="22"/>
        </w:rPr>
      </w:pPr>
    </w:p>
    <w:p w:rsidR="00406240" w:rsidRPr="00DC7225" w:rsidRDefault="00406240" w:rsidP="00406240">
      <w:pPr>
        <w:pStyle w:val="Nadpis2"/>
        <w:tabs>
          <w:tab w:val="clear" w:pos="936"/>
          <w:tab w:val="num" w:pos="756"/>
        </w:tabs>
        <w:ind w:left="756"/>
        <w:rPr>
          <w:rFonts w:eastAsia="Arial Unicode MS"/>
        </w:rPr>
      </w:pPr>
      <w:bookmarkStart w:id="294" w:name="_Toc190503835"/>
      <w:bookmarkStart w:id="295" w:name="_Toc192994217"/>
      <w:bookmarkStart w:id="296" w:name="_Toc193037988"/>
      <w:bookmarkStart w:id="297" w:name="_Toc194483507"/>
      <w:bookmarkStart w:id="298" w:name="_Toc193036084"/>
      <w:bookmarkStart w:id="299" w:name="_Toc198489003"/>
      <w:bookmarkStart w:id="300" w:name="_Toc199053962"/>
      <w:bookmarkStart w:id="301" w:name="_Toc199575706"/>
      <w:bookmarkStart w:id="302" w:name="_Toc200973460"/>
      <w:bookmarkStart w:id="303" w:name="_Toc229219177"/>
      <w:bookmarkStart w:id="304" w:name="_Toc245692067"/>
      <w:proofErr w:type="spellStart"/>
      <w:r w:rsidRPr="00DC7225">
        <w:rPr>
          <w:rFonts w:eastAsia="Arial Unicode MS"/>
        </w:rPr>
        <w:t>ŽoNFP</w:t>
      </w:r>
      <w:bookmarkEnd w:id="294"/>
      <w:bookmarkEnd w:id="295"/>
      <w:bookmarkEnd w:id="296"/>
      <w:bookmarkEnd w:id="297"/>
      <w:bookmarkEnd w:id="298"/>
      <w:bookmarkEnd w:id="299"/>
      <w:bookmarkEnd w:id="300"/>
      <w:bookmarkEnd w:id="301"/>
      <w:bookmarkEnd w:id="302"/>
      <w:bookmarkEnd w:id="303"/>
      <w:bookmarkEnd w:id="304"/>
      <w:proofErr w:type="spellEnd"/>
    </w:p>
    <w:p w:rsidR="00406240" w:rsidRDefault="00406240" w:rsidP="00406240">
      <w:pPr>
        <w:pStyle w:val="Pta"/>
        <w:widowControl/>
        <w:tabs>
          <w:tab w:val="clear" w:pos="4536"/>
          <w:tab w:val="clear" w:pos="9072"/>
        </w:tabs>
        <w:adjustRightInd/>
        <w:spacing w:line="240" w:lineRule="auto"/>
        <w:textAlignment w:val="auto"/>
        <w:rPr>
          <w:rFonts w:eastAsia="Arial Unicode MS"/>
        </w:rPr>
      </w:pPr>
    </w:p>
    <w:p w:rsidR="00406240" w:rsidRPr="00290635" w:rsidRDefault="00406240" w:rsidP="00406240">
      <w:pPr>
        <w:pStyle w:val="Pta"/>
        <w:widowControl/>
        <w:tabs>
          <w:tab w:val="clear" w:pos="4536"/>
          <w:tab w:val="clear" w:pos="9072"/>
        </w:tabs>
        <w:adjustRightInd/>
        <w:spacing w:line="240" w:lineRule="auto"/>
        <w:textAlignment w:val="auto"/>
        <w:rPr>
          <w:b/>
          <w:bCs/>
          <w:lang w:eastAsia="cs-CZ"/>
        </w:rPr>
      </w:pPr>
      <w:r w:rsidRPr="00290635">
        <w:rPr>
          <w:b/>
        </w:rPr>
        <w:t xml:space="preserve">Spôsob vypĺňania </w:t>
      </w:r>
      <w:proofErr w:type="spellStart"/>
      <w:r w:rsidRPr="00290635">
        <w:rPr>
          <w:b/>
        </w:rPr>
        <w:t>ŽoNFP</w:t>
      </w:r>
      <w:proofErr w:type="spellEnd"/>
      <w:r w:rsidRPr="00290635">
        <w:rPr>
          <w:b/>
        </w:rPr>
        <w:t xml:space="preserve"> prostredníctvom verejnej časti ITMS je uvedený v prílohe výzvy (</w:t>
      </w:r>
      <w:r w:rsidRPr="00290635">
        <w:rPr>
          <w:b/>
          <w:lang w:eastAsia="cs-CZ"/>
        </w:rPr>
        <w:t xml:space="preserve">ITMS II </w:t>
      </w:r>
      <w:proofErr w:type="spellStart"/>
      <w:r w:rsidRPr="00290635">
        <w:rPr>
          <w:b/>
          <w:lang w:eastAsia="cs-CZ"/>
        </w:rPr>
        <w:t>Portal</w:t>
      </w:r>
      <w:proofErr w:type="spellEnd"/>
      <w:r w:rsidRPr="00290635">
        <w:rPr>
          <w:b/>
          <w:lang w:eastAsia="cs-CZ"/>
        </w:rPr>
        <w:t xml:space="preserve"> v.2.1 – Manuál).</w:t>
      </w:r>
      <w:r>
        <w:rPr>
          <w:lang w:eastAsia="cs-CZ"/>
        </w:rPr>
        <w:t xml:space="preserve"> </w:t>
      </w:r>
      <w:r>
        <w:t xml:space="preserve">Príručka pre žiadateľa obsahuje len vysvetlivky k obsahovej stránke vybraných polí </w:t>
      </w:r>
      <w:proofErr w:type="spellStart"/>
      <w:r>
        <w:t>ŽoNFP</w:t>
      </w:r>
      <w:proofErr w:type="spellEnd"/>
      <w:r>
        <w:t>.</w:t>
      </w:r>
    </w:p>
    <w:p w:rsidR="00406240" w:rsidRDefault="00406240" w:rsidP="00406240">
      <w:pPr>
        <w:rPr>
          <w:rFonts w:eastAsia="Arial Unicode MS"/>
          <w:b/>
          <w:smallCaps/>
        </w:rPr>
      </w:pPr>
    </w:p>
    <w:p w:rsidR="00406240" w:rsidRPr="009036C6" w:rsidRDefault="00406240" w:rsidP="00406240">
      <w:pPr>
        <w:rPr>
          <w:rFonts w:eastAsia="Arial Unicode MS"/>
          <w:b/>
          <w:smallCaps/>
        </w:rPr>
      </w:pPr>
      <w:bookmarkStart w:id="305" w:name="_Toc190503837"/>
      <w:r w:rsidRPr="009036C6">
        <w:rPr>
          <w:rFonts w:eastAsia="Arial Unicode MS"/>
          <w:b/>
          <w:smallCaps/>
        </w:rPr>
        <w:t>Identifikácia žiadateľa</w:t>
      </w:r>
      <w:bookmarkEnd w:id="305"/>
    </w:p>
    <w:p w:rsidR="00406240" w:rsidRPr="000855CE" w:rsidRDefault="00406240" w:rsidP="00406240">
      <w:pPr>
        <w:pStyle w:val="Zkladntext2"/>
        <w:spacing w:line="240" w:lineRule="auto"/>
        <w:rPr>
          <w:sz w:val="22"/>
          <w:szCs w:val="22"/>
        </w:rPr>
      </w:pPr>
    </w:p>
    <w:p w:rsidR="00406240" w:rsidRPr="0016581E" w:rsidRDefault="00406240" w:rsidP="00406240">
      <w:pPr>
        <w:pStyle w:val="Zkladntext2"/>
        <w:spacing w:line="240" w:lineRule="auto"/>
        <w:rPr>
          <w:sz w:val="22"/>
          <w:szCs w:val="22"/>
        </w:rPr>
      </w:pPr>
      <w:r w:rsidRPr="0016581E">
        <w:rPr>
          <w:sz w:val="22"/>
          <w:szCs w:val="22"/>
        </w:rPr>
        <w:t xml:space="preserve">Identifikačné údaje žiadateľa je potrebné vyplniť v súlade s dokladom oprávňujúcim žiadateľa na podnikanie. </w:t>
      </w:r>
      <w:r w:rsidRPr="00983DD6">
        <w:rPr>
          <w:b/>
          <w:sz w:val="22"/>
          <w:szCs w:val="22"/>
        </w:rPr>
        <w:t>Upozorňujeme žiadateľov na povinnosť uvádzať presné obchodné meno a odporúčame venovať zvýšenú pozornosť všetkým interpunkčným znamienkam, veľkým a malým písmenám a pod. Sídlo žiadateľa je potrebné opätovne uviesť presne v súlade s dokladom oprávňujúcim žiadateľa na podnikanie.</w:t>
      </w:r>
      <w:r w:rsidRPr="0016581E">
        <w:rPr>
          <w:sz w:val="22"/>
          <w:szCs w:val="22"/>
        </w:rPr>
        <w:t xml:space="preserve"> Zároveň je potrebné krížikom označiť, či je žiadateľ platcom DPH a uviesť prislúchajúce identifikačné čísla. Údaj o </w:t>
      </w:r>
      <w:r>
        <w:rPr>
          <w:sz w:val="22"/>
          <w:szCs w:val="22"/>
        </w:rPr>
        <w:t>webovej</w:t>
      </w:r>
      <w:r w:rsidRPr="0016581E">
        <w:rPr>
          <w:sz w:val="22"/>
          <w:szCs w:val="22"/>
        </w:rPr>
        <w:t xml:space="preserve"> stránke nie je povinný.</w:t>
      </w:r>
    </w:p>
    <w:p w:rsidR="00406240" w:rsidRDefault="00406240" w:rsidP="00406240">
      <w:pPr>
        <w:pStyle w:val="Zkladntext2"/>
        <w:spacing w:line="240" w:lineRule="auto"/>
        <w:rPr>
          <w:sz w:val="22"/>
          <w:szCs w:val="22"/>
        </w:rPr>
      </w:pPr>
    </w:p>
    <w:p w:rsidR="00406240" w:rsidRPr="009036C6" w:rsidRDefault="00406240" w:rsidP="00406240">
      <w:pPr>
        <w:rPr>
          <w:rFonts w:eastAsia="Arial Unicode MS"/>
          <w:b/>
          <w:smallCaps/>
        </w:rPr>
      </w:pPr>
      <w:bookmarkStart w:id="306" w:name="_Toc190503838"/>
      <w:r w:rsidRPr="009036C6">
        <w:rPr>
          <w:rFonts w:eastAsia="Arial Unicode MS"/>
          <w:b/>
          <w:smallCaps/>
        </w:rPr>
        <w:t xml:space="preserve">Štatutárny </w:t>
      </w:r>
      <w:r>
        <w:rPr>
          <w:rFonts w:eastAsia="Arial Unicode MS"/>
          <w:b/>
          <w:smallCaps/>
        </w:rPr>
        <w:t>orgán</w:t>
      </w:r>
      <w:r w:rsidRPr="009036C6">
        <w:rPr>
          <w:rFonts w:eastAsia="Arial Unicode MS"/>
          <w:b/>
          <w:smallCaps/>
        </w:rPr>
        <w:t xml:space="preserve"> žiadateľa</w:t>
      </w:r>
      <w:bookmarkEnd w:id="306"/>
    </w:p>
    <w:p w:rsidR="00406240" w:rsidRPr="000855CE" w:rsidRDefault="00406240" w:rsidP="00406240">
      <w:pPr>
        <w:pStyle w:val="Zkladntext2"/>
        <w:spacing w:line="240" w:lineRule="auto"/>
        <w:rPr>
          <w:sz w:val="22"/>
          <w:szCs w:val="22"/>
        </w:rPr>
      </w:pPr>
    </w:p>
    <w:p w:rsidR="006E2473" w:rsidRPr="006E2473" w:rsidRDefault="006E2473" w:rsidP="006E2473">
      <w:pPr>
        <w:pStyle w:val="Zkladntext2"/>
        <w:spacing w:line="240" w:lineRule="auto"/>
        <w:rPr>
          <w:sz w:val="22"/>
          <w:szCs w:val="22"/>
        </w:rPr>
      </w:pPr>
      <w:r w:rsidRPr="006E2473">
        <w:rPr>
          <w:sz w:val="22"/>
          <w:szCs w:val="22"/>
        </w:rPr>
        <w:t>Vyplníte požadované údaje:</w:t>
      </w:r>
    </w:p>
    <w:p w:rsidR="006E2473" w:rsidRPr="006E2473" w:rsidRDefault="006E2473" w:rsidP="00F8499D">
      <w:pPr>
        <w:pStyle w:val="Zkladntext2"/>
        <w:numPr>
          <w:ilvl w:val="0"/>
          <w:numId w:val="30"/>
        </w:numPr>
        <w:tabs>
          <w:tab w:val="clear" w:pos="1560"/>
          <w:tab w:val="num" w:pos="1080"/>
        </w:tabs>
        <w:spacing w:before="120" w:line="240" w:lineRule="auto"/>
        <w:ind w:left="1078" w:hanging="539"/>
        <w:rPr>
          <w:sz w:val="22"/>
          <w:szCs w:val="22"/>
        </w:rPr>
      </w:pPr>
      <w:r w:rsidRPr="006E2473">
        <w:rPr>
          <w:sz w:val="22"/>
          <w:szCs w:val="22"/>
        </w:rPr>
        <w:t xml:space="preserve">za všetky osoby, ktoré sú štatutárnym orgánom (napr. všetci konatelia v spoločnosti s ručením obmedzeným), alebo </w:t>
      </w:r>
    </w:p>
    <w:p w:rsidR="006E2473" w:rsidRPr="006E2473" w:rsidRDefault="006E2473" w:rsidP="00F8499D">
      <w:pPr>
        <w:pStyle w:val="Zkladntext2"/>
        <w:numPr>
          <w:ilvl w:val="0"/>
          <w:numId w:val="30"/>
        </w:numPr>
        <w:tabs>
          <w:tab w:val="clear" w:pos="1560"/>
          <w:tab w:val="num" w:pos="1080"/>
        </w:tabs>
        <w:spacing w:line="240" w:lineRule="auto"/>
        <w:ind w:left="1080"/>
        <w:rPr>
          <w:sz w:val="22"/>
          <w:szCs w:val="22"/>
        </w:rPr>
      </w:pPr>
      <w:r w:rsidRPr="006E2473">
        <w:rPr>
          <w:sz w:val="22"/>
          <w:szCs w:val="22"/>
        </w:rPr>
        <w:t xml:space="preserve">za celý štatutárny orgán žiadateľa, ak je tvorený jednou alebo viacerými osobami (napr. predstavenstvo akciovej spoločnosti), </w:t>
      </w:r>
    </w:p>
    <w:p w:rsidR="00406240" w:rsidRPr="000C3BDD" w:rsidRDefault="006E2473" w:rsidP="00F8499D">
      <w:pPr>
        <w:pStyle w:val="Zkladntext2"/>
        <w:spacing w:before="120" w:line="240" w:lineRule="auto"/>
        <w:rPr>
          <w:sz w:val="22"/>
          <w:szCs w:val="22"/>
        </w:rPr>
      </w:pPr>
      <w:r w:rsidRPr="006E2473">
        <w:rPr>
          <w:sz w:val="22"/>
          <w:szCs w:val="22"/>
        </w:rPr>
        <w:t>a to podľa platného právneho stavu v spoločnosti žiadateľa, ktorý musí byť premietnutý vo výpise z obchodného registra, alebo iného registra, alebo v inom doklade oprávňujúcom žiadateľa na podnikanie. Na tieto účely si žiadateľ príslušné riadky žiadosti v potrebnom počte  skopíruje.</w:t>
      </w:r>
    </w:p>
    <w:p w:rsidR="00406240" w:rsidRPr="000C3BDD" w:rsidRDefault="00406240" w:rsidP="00406240">
      <w:pPr>
        <w:pStyle w:val="Zkladntext2"/>
        <w:spacing w:line="240" w:lineRule="auto"/>
        <w:rPr>
          <w:sz w:val="22"/>
          <w:szCs w:val="22"/>
        </w:rPr>
      </w:pPr>
    </w:p>
    <w:p w:rsidR="00406240" w:rsidRPr="009036C6" w:rsidRDefault="00406240" w:rsidP="00406240">
      <w:pPr>
        <w:rPr>
          <w:rFonts w:eastAsia="Arial Unicode MS"/>
          <w:b/>
          <w:smallCaps/>
        </w:rPr>
      </w:pPr>
      <w:bookmarkStart w:id="307" w:name="_Toc190503839"/>
      <w:r w:rsidRPr="000C3BDD">
        <w:rPr>
          <w:rFonts w:eastAsia="Arial Unicode MS"/>
          <w:b/>
          <w:smallCaps/>
        </w:rPr>
        <w:t>Profil žiadateľa</w:t>
      </w:r>
      <w:bookmarkEnd w:id="307"/>
    </w:p>
    <w:p w:rsidR="00406240" w:rsidRPr="000855CE" w:rsidRDefault="00406240" w:rsidP="00406240">
      <w:pPr>
        <w:pStyle w:val="Zkladntext2"/>
        <w:spacing w:line="240" w:lineRule="auto"/>
        <w:rPr>
          <w:sz w:val="22"/>
          <w:szCs w:val="22"/>
        </w:rPr>
      </w:pPr>
    </w:p>
    <w:p w:rsidR="00406240" w:rsidRPr="000D3809" w:rsidRDefault="00406240" w:rsidP="00406240">
      <w:pPr>
        <w:spacing w:line="240" w:lineRule="auto"/>
        <w:rPr>
          <w:color w:val="000000"/>
          <w:sz w:val="22"/>
          <w:szCs w:val="22"/>
        </w:rPr>
      </w:pPr>
      <w:r w:rsidRPr="00BA3A1B">
        <w:rPr>
          <w:b/>
          <w:i/>
          <w:sz w:val="22"/>
          <w:szCs w:val="22"/>
        </w:rPr>
        <w:t xml:space="preserve">Názov a kód </w:t>
      </w:r>
      <w:r w:rsidR="00EB3878" w:rsidRPr="00E62E58">
        <w:rPr>
          <w:b/>
          <w:i/>
          <w:sz w:val="22"/>
          <w:szCs w:val="22"/>
        </w:rPr>
        <w:t>SK NACE</w:t>
      </w:r>
      <w:r w:rsidRPr="00BA3A1B">
        <w:rPr>
          <w:sz w:val="22"/>
          <w:szCs w:val="22"/>
        </w:rPr>
        <w:t xml:space="preserve"> – </w:t>
      </w:r>
      <w:r w:rsidRPr="00BA3A1B">
        <w:rPr>
          <w:color w:val="000000"/>
          <w:sz w:val="22"/>
          <w:szCs w:val="22"/>
        </w:rPr>
        <w:t xml:space="preserve">Žiadateľ uvedie názov a kód ekonomickej činnosti, ku ktorej sa vzťahuje predložená </w:t>
      </w:r>
      <w:proofErr w:type="spellStart"/>
      <w:r w:rsidRPr="00BA3A1B">
        <w:rPr>
          <w:color w:val="000000"/>
          <w:sz w:val="22"/>
          <w:szCs w:val="22"/>
        </w:rPr>
        <w:t>ŽoNFP</w:t>
      </w:r>
      <w:proofErr w:type="spellEnd"/>
      <w:r w:rsidRPr="00BA3A1B">
        <w:rPr>
          <w:color w:val="000000"/>
          <w:sz w:val="22"/>
          <w:szCs w:val="22"/>
        </w:rPr>
        <w:t>, a to v zmysle Štatistickej klasifikácie ekonomických činností – SK NACE, rev. 2 (2008), zverejnenej na webovej stránke Štatistického úradu SR</w:t>
      </w:r>
      <w:r w:rsidRPr="00BA3A1B">
        <w:rPr>
          <w:color w:val="0000FF"/>
          <w:sz w:val="22"/>
          <w:szCs w:val="22"/>
        </w:rPr>
        <w:t xml:space="preserve"> (</w:t>
      </w:r>
      <w:hyperlink r:id="rId20" w:history="1">
        <w:r w:rsidRPr="00BA3A1B">
          <w:rPr>
            <w:rStyle w:val="Hypertextovprepojenie"/>
            <w:sz w:val="22"/>
            <w:szCs w:val="22"/>
          </w:rPr>
          <w:t>http://portal.statistics.sk/showdoc.do?docid=1924</w:t>
        </w:r>
      </w:hyperlink>
      <w:r w:rsidRPr="00BA3A1B">
        <w:rPr>
          <w:color w:val="0000FF"/>
          <w:sz w:val="22"/>
          <w:szCs w:val="22"/>
        </w:rPr>
        <w:t>)</w:t>
      </w:r>
      <w:r w:rsidRPr="00BA3A1B">
        <w:rPr>
          <w:color w:val="000000"/>
          <w:sz w:val="22"/>
          <w:szCs w:val="22"/>
        </w:rPr>
        <w:t xml:space="preserve">. </w:t>
      </w:r>
      <w:r w:rsidR="00EB3878" w:rsidRPr="00E62E58">
        <w:rPr>
          <w:sz w:val="22"/>
          <w:szCs w:val="22"/>
        </w:rPr>
        <w:t>Žiadateľ uvádza SK NACE minimálne na úrovni triedy, t.j. 4-miestny kód ekonomickej činnosti, ku ktorej sa vzťahuje predložená Žiadosť o NFP</w:t>
      </w:r>
      <w:r w:rsidRPr="00745E5F">
        <w:rPr>
          <w:color w:val="000000"/>
          <w:sz w:val="22"/>
          <w:szCs w:val="22"/>
        </w:rPr>
        <w:t>.</w:t>
      </w:r>
      <w:r w:rsidR="00EB3878">
        <w:rPr>
          <w:color w:val="000000"/>
          <w:sz w:val="22"/>
          <w:szCs w:val="22"/>
        </w:rPr>
        <w:t xml:space="preserve"> </w:t>
      </w:r>
    </w:p>
    <w:p w:rsidR="00406240" w:rsidRPr="0016581E" w:rsidRDefault="00406240" w:rsidP="00406240">
      <w:pPr>
        <w:pStyle w:val="Zkladntext2"/>
        <w:spacing w:before="120" w:line="240" w:lineRule="auto"/>
        <w:rPr>
          <w:sz w:val="22"/>
          <w:szCs w:val="22"/>
        </w:rPr>
      </w:pPr>
      <w:r w:rsidRPr="001C6053">
        <w:rPr>
          <w:b/>
          <w:i/>
          <w:sz w:val="22"/>
          <w:szCs w:val="22"/>
        </w:rPr>
        <w:t>Dátum vzniku žiadateľa</w:t>
      </w:r>
      <w:r w:rsidRPr="001C6053">
        <w:rPr>
          <w:sz w:val="22"/>
          <w:szCs w:val="22"/>
        </w:rPr>
        <w:t xml:space="preserve"> – v súlade s výpisom z Obchodného (Živnostenského) registra (prípadne v súlade s iným dokladom oprávňujúcim žiadateľa na podnikanie).</w:t>
      </w:r>
      <w:r w:rsidR="00EB3878">
        <w:rPr>
          <w:sz w:val="22"/>
          <w:szCs w:val="22"/>
        </w:rPr>
        <w:t xml:space="preserve"> </w:t>
      </w:r>
    </w:p>
    <w:p w:rsidR="00406240" w:rsidRDefault="00406240" w:rsidP="00406240">
      <w:pPr>
        <w:pStyle w:val="Zkladntext2"/>
        <w:spacing w:before="120" w:line="240" w:lineRule="auto"/>
        <w:rPr>
          <w:sz w:val="22"/>
          <w:szCs w:val="22"/>
        </w:rPr>
      </w:pPr>
      <w:r w:rsidRPr="000855CE">
        <w:rPr>
          <w:b/>
          <w:i/>
          <w:sz w:val="22"/>
          <w:szCs w:val="22"/>
        </w:rPr>
        <w:lastRenderedPageBreak/>
        <w:t xml:space="preserve">Počet zamestnancov v trvalom pracovnom pomere ku koncu posledného kalendárneho štvrťroka pred podaním </w:t>
      </w:r>
      <w:proofErr w:type="spellStart"/>
      <w:r>
        <w:rPr>
          <w:b/>
          <w:i/>
          <w:sz w:val="22"/>
          <w:szCs w:val="22"/>
        </w:rPr>
        <w:t>ŽoNFP</w:t>
      </w:r>
      <w:proofErr w:type="spellEnd"/>
      <w:r w:rsidRPr="000855CE">
        <w:rPr>
          <w:sz w:val="22"/>
          <w:szCs w:val="22"/>
        </w:rPr>
        <w:t xml:space="preserve"> – krížikom označiť príslušný počet zamestnancov ku koncu štvrťroka predchádzajúceho podaniu </w:t>
      </w:r>
      <w:proofErr w:type="spellStart"/>
      <w:r>
        <w:rPr>
          <w:sz w:val="22"/>
          <w:szCs w:val="22"/>
        </w:rPr>
        <w:t>ŽoNFP</w:t>
      </w:r>
      <w:proofErr w:type="spellEnd"/>
      <w:r>
        <w:rPr>
          <w:sz w:val="22"/>
          <w:szCs w:val="22"/>
        </w:rPr>
        <w:t>.</w:t>
      </w:r>
    </w:p>
    <w:p w:rsidR="00406240" w:rsidRPr="000855CE" w:rsidRDefault="00406240" w:rsidP="00406240">
      <w:pPr>
        <w:pStyle w:val="Zkladntext2"/>
        <w:spacing w:before="120" w:line="240" w:lineRule="auto"/>
        <w:rPr>
          <w:sz w:val="22"/>
          <w:szCs w:val="22"/>
        </w:rPr>
      </w:pPr>
      <w:r w:rsidRPr="000855CE">
        <w:rPr>
          <w:b/>
          <w:i/>
          <w:sz w:val="22"/>
          <w:szCs w:val="22"/>
        </w:rPr>
        <w:t>Počet zamestnancov v trvalom pracovnom pomere ku koncu posledného kalendárneho rok</w:t>
      </w:r>
      <w:r>
        <w:rPr>
          <w:b/>
          <w:i/>
          <w:sz w:val="22"/>
          <w:szCs w:val="22"/>
        </w:rPr>
        <w:t>a</w:t>
      </w:r>
      <w:r w:rsidRPr="000855CE">
        <w:rPr>
          <w:b/>
          <w:i/>
          <w:sz w:val="22"/>
          <w:szCs w:val="22"/>
        </w:rPr>
        <w:t xml:space="preserve"> pred podaním </w:t>
      </w:r>
      <w:proofErr w:type="spellStart"/>
      <w:r>
        <w:rPr>
          <w:b/>
          <w:i/>
          <w:sz w:val="22"/>
          <w:szCs w:val="22"/>
        </w:rPr>
        <w:t>ŽoNFP</w:t>
      </w:r>
      <w:proofErr w:type="spellEnd"/>
      <w:r w:rsidRPr="000855CE">
        <w:rPr>
          <w:sz w:val="22"/>
          <w:szCs w:val="22"/>
        </w:rPr>
        <w:t xml:space="preserve"> – krížikom označiť príslušný počet zamestnancov ku koncu roka predchádzajúceho podaniu </w:t>
      </w:r>
      <w:proofErr w:type="spellStart"/>
      <w:r>
        <w:rPr>
          <w:sz w:val="22"/>
          <w:szCs w:val="22"/>
        </w:rPr>
        <w:t>ŽoNFP</w:t>
      </w:r>
      <w:proofErr w:type="spellEnd"/>
      <w:r>
        <w:rPr>
          <w:sz w:val="22"/>
          <w:szCs w:val="22"/>
        </w:rPr>
        <w:t>.</w:t>
      </w:r>
    </w:p>
    <w:p w:rsidR="00406240" w:rsidRDefault="00406240" w:rsidP="00406240">
      <w:pPr>
        <w:pStyle w:val="Zkladntext2"/>
        <w:spacing w:before="120" w:line="240" w:lineRule="auto"/>
        <w:rPr>
          <w:sz w:val="22"/>
          <w:szCs w:val="22"/>
        </w:rPr>
      </w:pPr>
      <w:r w:rsidRPr="000855CE">
        <w:rPr>
          <w:b/>
          <w:i/>
          <w:sz w:val="22"/>
          <w:szCs w:val="22"/>
        </w:rPr>
        <w:t>Vedenie účtovníctva</w:t>
      </w:r>
      <w:r w:rsidRPr="000855CE">
        <w:rPr>
          <w:sz w:val="22"/>
          <w:szCs w:val="22"/>
        </w:rPr>
        <w:t xml:space="preserve"> – krížikom označiť spôsob vedenia účtovníctva</w:t>
      </w:r>
    </w:p>
    <w:p w:rsidR="00406240" w:rsidRPr="000855CE" w:rsidRDefault="00406240" w:rsidP="00406240">
      <w:pPr>
        <w:pStyle w:val="Zkladntext2"/>
        <w:spacing w:line="240" w:lineRule="auto"/>
        <w:rPr>
          <w:sz w:val="22"/>
          <w:szCs w:val="22"/>
        </w:rPr>
      </w:pPr>
    </w:p>
    <w:p w:rsidR="00406240" w:rsidRPr="009036C6" w:rsidRDefault="00406240" w:rsidP="00406240">
      <w:pPr>
        <w:spacing w:line="240" w:lineRule="auto"/>
        <w:rPr>
          <w:rFonts w:eastAsia="Arial Unicode MS"/>
          <w:b/>
          <w:smallCaps/>
        </w:rPr>
      </w:pPr>
      <w:bookmarkStart w:id="308" w:name="_Toc190503840"/>
      <w:r w:rsidRPr="009036C6">
        <w:rPr>
          <w:rFonts w:eastAsia="Arial Unicode MS"/>
          <w:b/>
          <w:smallCaps/>
        </w:rPr>
        <w:t>Identifikácia subjektu v pôsobnosti žiadateľa vo vzťahu k realizácii projektu</w:t>
      </w:r>
    </w:p>
    <w:p w:rsidR="00406240" w:rsidRPr="00846A79" w:rsidRDefault="00406240" w:rsidP="00406240">
      <w:pPr>
        <w:spacing w:line="240" w:lineRule="auto"/>
        <w:rPr>
          <w:rFonts w:eastAsia="Arial Unicode MS"/>
        </w:rPr>
      </w:pPr>
    </w:p>
    <w:p w:rsidR="00406240" w:rsidRPr="00962062" w:rsidRDefault="00406240" w:rsidP="00406240">
      <w:pPr>
        <w:pStyle w:val="Zkladntext2"/>
        <w:spacing w:line="240" w:lineRule="auto"/>
        <w:rPr>
          <w:rFonts w:eastAsia="Arial Unicode MS"/>
          <w:b/>
          <w:u w:val="single"/>
        </w:rPr>
      </w:pPr>
      <w:r>
        <w:rPr>
          <w:sz w:val="22"/>
          <w:szCs w:val="22"/>
        </w:rPr>
        <w:t>Pre projekty tejto výzvy je táto tabuľka irelevantná, nevypĺňa sa.</w:t>
      </w:r>
      <w:r w:rsidDel="002A77EA">
        <w:rPr>
          <w:sz w:val="22"/>
          <w:szCs w:val="22"/>
        </w:rPr>
        <w:t xml:space="preserve"> </w:t>
      </w:r>
    </w:p>
    <w:p w:rsidR="00406240" w:rsidRDefault="00406240" w:rsidP="00406240">
      <w:pPr>
        <w:pStyle w:val="Zkladntext2"/>
        <w:spacing w:line="240" w:lineRule="auto"/>
        <w:rPr>
          <w:rFonts w:eastAsia="Arial Unicode MS"/>
          <w:u w:val="single"/>
        </w:rPr>
      </w:pPr>
    </w:p>
    <w:p w:rsidR="00406240" w:rsidRPr="009036C6" w:rsidRDefault="00406240" w:rsidP="00406240">
      <w:pPr>
        <w:spacing w:line="240" w:lineRule="auto"/>
        <w:rPr>
          <w:rFonts w:eastAsia="Arial Unicode MS"/>
          <w:b/>
          <w:smallCaps/>
        </w:rPr>
      </w:pPr>
      <w:r w:rsidRPr="009036C6">
        <w:rPr>
          <w:rFonts w:eastAsia="Arial Unicode MS"/>
          <w:b/>
          <w:smallCaps/>
        </w:rPr>
        <w:t>Kontaktná osoba pre projekt</w:t>
      </w:r>
    </w:p>
    <w:p w:rsidR="00406240" w:rsidRPr="00C53C19" w:rsidRDefault="00406240" w:rsidP="00406240">
      <w:pPr>
        <w:pStyle w:val="Zkladntext2"/>
        <w:spacing w:line="240" w:lineRule="auto"/>
        <w:rPr>
          <w:sz w:val="22"/>
          <w:szCs w:val="22"/>
        </w:rPr>
      </w:pPr>
    </w:p>
    <w:p w:rsidR="00406240" w:rsidRDefault="00406240" w:rsidP="00406240">
      <w:pPr>
        <w:pStyle w:val="Zkladntext2"/>
        <w:spacing w:line="240" w:lineRule="auto"/>
        <w:rPr>
          <w:rFonts w:eastAsia="Arial Unicode MS"/>
          <w:u w:val="single"/>
        </w:rPr>
      </w:pPr>
      <w:r w:rsidRPr="00C53C19">
        <w:rPr>
          <w:sz w:val="22"/>
          <w:szCs w:val="22"/>
        </w:rPr>
        <w:t>Do tabuľky č. 5 uveďte údaje o kontaktnej osobe pre projekt</w:t>
      </w:r>
      <w:r>
        <w:rPr>
          <w:sz w:val="22"/>
          <w:szCs w:val="22"/>
        </w:rPr>
        <w:t>.</w:t>
      </w:r>
    </w:p>
    <w:p w:rsidR="00406240" w:rsidRDefault="00406240" w:rsidP="00406240">
      <w:pPr>
        <w:pStyle w:val="Zkladntext2"/>
        <w:spacing w:line="240" w:lineRule="auto"/>
        <w:rPr>
          <w:rFonts w:eastAsia="Arial Unicode MS"/>
          <w:u w:val="single"/>
        </w:rPr>
      </w:pPr>
    </w:p>
    <w:p w:rsidR="00406240" w:rsidRPr="009036C6" w:rsidRDefault="00406240" w:rsidP="00406240">
      <w:pPr>
        <w:rPr>
          <w:rFonts w:eastAsia="Arial Unicode MS"/>
          <w:b/>
          <w:smallCaps/>
        </w:rPr>
      </w:pPr>
      <w:bookmarkStart w:id="309" w:name="_Toc190503841"/>
      <w:bookmarkEnd w:id="308"/>
      <w:r w:rsidRPr="009036C6">
        <w:rPr>
          <w:rFonts w:eastAsia="Arial Unicode MS"/>
          <w:b/>
          <w:smallCaps/>
        </w:rPr>
        <w:t>Partner (-i) žiadateľa</w:t>
      </w:r>
      <w:bookmarkEnd w:id="309"/>
    </w:p>
    <w:p w:rsidR="00406240" w:rsidRPr="000855CE" w:rsidRDefault="00406240" w:rsidP="00406240">
      <w:pPr>
        <w:pStyle w:val="Zkladntext2"/>
        <w:spacing w:line="240" w:lineRule="auto"/>
        <w:rPr>
          <w:sz w:val="22"/>
          <w:szCs w:val="22"/>
        </w:rPr>
      </w:pPr>
    </w:p>
    <w:p w:rsidR="00DC7225" w:rsidRDefault="00406240" w:rsidP="00406240">
      <w:pPr>
        <w:pStyle w:val="Zkladntext2"/>
        <w:spacing w:line="240" w:lineRule="auto"/>
        <w:rPr>
          <w:sz w:val="22"/>
          <w:szCs w:val="22"/>
        </w:rPr>
      </w:pPr>
      <w:r>
        <w:rPr>
          <w:sz w:val="22"/>
          <w:szCs w:val="22"/>
        </w:rPr>
        <w:t>Pre projekty tejto výzvy je táto tabuľka irelevantná, nevypĺňa sa.</w:t>
      </w:r>
    </w:p>
    <w:p w:rsidR="00DC7225" w:rsidRDefault="00DC7225" w:rsidP="00406240">
      <w:pPr>
        <w:pStyle w:val="Zkladntext2"/>
        <w:spacing w:line="240" w:lineRule="auto"/>
        <w:rPr>
          <w:sz w:val="22"/>
          <w:szCs w:val="22"/>
        </w:rPr>
      </w:pPr>
    </w:p>
    <w:p w:rsidR="00406240" w:rsidRPr="00962062" w:rsidRDefault="00DC7225" w:rsidP="00DC7225">
      <w:pPr>
        <w:rPr>
          <w:rFonts w:eastAsia="Arial Unicode MS"/>
          <w:b/>
          <w:u w:val="single"/>
        </w:rPr>
      </w:pPr>
      <w:r w:rsidRPr="00DC7225">
        <w:rPr>
          <w:rFonts w:eastAsia="Arial Unicode MS"/>
          <w:b/>
          <w:smallCaps/>
        </w:rPr>
        <w:t>Projekt</w:t>
      </w:r>
      <w:r w:rsidR="00406240" w:rsidDel="002A77EA">
        <w:rPr>
          <w:sz w:val="22"/>
          <w:szCs w:val="22"/>
        </w:rPr>
        <w:t xml:space="preserve"> </w:t>
      </w:r>
    </w:p>
    <w:p w:rsidR="00406240" w:rsidRPr="005E0DF9" w:rsidRDefault="00406240" w:rsidP="005E0DF9">
      <w:pPr>
        <w:pStyle w:val="Zkladntext2"/>
        <w:spacing w:line="240" w:lineRule="auto"/>
        <w:rPr>
          <w:sz w:val="22"/>
          <w:szCs w:val="22"/>
        </w:rPr>
      </w:pPr>
      <w:bookmarkStart w:id="310" w:name="_Toc190503843"/>
    </w:p>
    <w:p w:rsidR="00DC7225" w:rsidRPr="00DC7225" w:rsidRDefault="00DC7225" w:rsidP="00DC7225">
      <w:pPr>
        <w:pStyle w:val="Zkladntext2"/>
        <w:spacing w:line="240" w:lineRule="auto"/>
        <w:rPr>
          <w:sz w:val="22"/>
          <w:szCs w:val="22"/>
        </w:rPr>
      </w:pPr>
      <w:r w:rsidRPr="00DC7225">
        <w:rPr>
          <w:sz w:val="22"/>
          <w:szCs w:val="22"/>
        </w:rPr>
        <w:t>Do</w:t>
      </w:r>
      <w:r>
        <w:rPr>
          <w:sz w:val="22"/>
          <w:szCs w:val="22"/>
        </w:rPr>
        <w:t xml:space="preserve"> tabuľky č. 7 uveďte údaje o predkladanom projekte.</w:t>
      </w:r>
    </w:p>
    <w:p w:rsidR="00DC7225" w:rsidRDefault="00DC7225" w:rsidP="00406240">
      <w:pPr>
        <w:rPr>
          <w:rFonts w:eastAsia="Arial Unicode MS"/>
          <w:b/>
          <w:smallCaps/>
        </w:rPr>
      </w:pPr>
    </w:p>
    <w:p w:rsidR="00406240" w:rsidRPr="009036C6" w:rsidRDefault="00406240" w:rsidP="00406240">
      <w:pPr>
        <w:rPr>
          <w:rFonts w:eastAsia="Arial Unicode MS"/>
          <w:b/>
          <w:smallCaps/>
        </w:rPr>
      </w:pPr>
      <w:r w:rsidRPr="009036C6">
        <w:rPr>
          <w:rFonts w:eastAsia="Arial Unicode MS"/>
          <w:b/>
          <w:smallCaps/>
        </w:rPr>
        <w:t>Miesto realizácie projektu</w:t>
      </w:r>
      <w:bookmarkEnd w:id="310"/>
    </w:p>
    <w:p w:rsidR="00406240" w:rsidRPr="000855CE" w:rsidRDefault="00406240" w:rsidP="00406240">
      <w:pPr>
        <w:pStyle w:val="Zkladntext2"/>
        <w:spacing w:line="240" w:lineRule="auto"/>
        <w:rPr>
          <w:sz w:val="22"/>
          <w:szCs w:val="22"/>
        </w:rPr>
      </w:pPr>
    </w:p>
    <w:p w:rsidR="00406240" w:rsidRPr="00C53C19" w:rsidRDefault="00406240" w:rsidP="00406240">
      <w:pPr>
        <w:pStyle w:val="Zkladntext2"/>
        <w:spacing w:line="240" w:lineRule="auto"/>
        <w:rPr>
          <w:bCs/>
          <w:sz w:val="22"/>
          <w:szCs w:val="22"/>
        </w:rPr>
      </w:pPr>
      <w:r w:rsidRPr="00C53C19">
        <w:rPr>
          <w:bCs/>
          <w:sz w:val="22"/>
          <w:szCs w:val="22"/>
        </w:rPr>
        <w:t>Uviesť miesto realizácie projektu, pričom projekt môže byť realizovaný len na jednom mieste.</w:t>
      </w:r>
    </w:p>
    <w:p w:rsidR="00406240" w:rsidRPr="006A0141" w:rsidRDefault="00406240" w:rsidP="00406240">
      <w:pPr>
        <w:pStyle w:val="Zkladntext2"/>
        <w:spacing w:line="240" w:lineRule="auto"/>
        <w:rPr>
          <w:sz w:val="22"/>
          <w:szCs w:val="22"/>
        </w:rPr>
      </w:pPr>
    </w:p>
    <w:p w:rsidR="00406240" w:rsidRPr="006A0141" w:rsidRDefault="00406240" w:rsidP="00406240">
      <w:pPr>
        <w:pStyle w:val="Zkladntext2"/>
        <w:spacing w:line="240" w:lineRule="auto"/>
        <w:rPr>
          <w:sz w:val="22"/>
          <w:szCs w:val="22"/>
        </w:rPr>
      </w:pPr>
      <w:r w:rsidRPr="006A0141">
        <w:rPr>
          <w:sz w:val="22"/>
          <w:szCs w:val="22"/>
        </w:rPr>
        <w:t>Oprávnenými regiónmi úrovne NUTS II sú: Východné Slovensko, Stredné Slovensko, Západné Slovensko (okrem Bratislavského kraja).</w:t>
      </w:r>
    </w:p>
    <w:p w:rsidR="00406240" w:rsidRPr="006A0141" w:rsidRDefault="00406240" w:rsidP="00406240">
      <w:pPr>
        <w:pStyle w:val="Zkladntext2"/>
        <w:spacing w:line="240" w:lineRule="auto"/>
        <w:rPr>
          <w:sz w:val="22"/>
          <w:szCs w:val="22"/>
        </w:rPr>
      </w:pPr>
    </w:p>
    <w:p w:rsidR="00406240" w:rsidRPr="006A0141" w:rsidRDefault="00406240" w:rsidP="00406240">
      <w:pPr>
        <w:pStyle w:val="Zkladntext2"/>
        <w:spacing w:line="240" w:lineRule="auto"/>
        <w:rPr>
          <w:sz w:val="22"/>
          <w:szCs w:val="22"/>
        </w:rPr>
      </w:pPr>
      <w:r w:rsidRPr="006A0141">
        <w:rPr>
          <w:sz w:val="22"/>
          <w:szCs w:val="22"/>
        </w:rPr>
        <w:t>Oprávnenými regiónmi úrovne NUTS III sú: Trnavský kraj, Trenčiansky kraj, Nitriansky kraj, Banskobystrický kraj, Žilinský kraj, Prešovský kraj, Košický kraj.</w:t>
      </w:r>
    </w:p>
    <w:p w:rsidR="00406240" w:rsidRPr="006A0141" w:rsidRDefault="00406240" w:rsidP="00406240">
      <w:pPr>
        <w:pStyle w:val="Zkladntext2"/>
        <w:spacing w:line="240" w:lineRule="auto"/>
        <w:rPr>
          <w:sz w:val="22"/>
          <w:szCs w:val="22"/>
        </w:rPr>
      </w:pPr>
    </w:p>
    <w:p w:rsidR="00406240" w:rsidRPr="009036C6" w:rsidRDefault="00406240" w:rsidP="00406240">
      <w:pPr>
        <w:rPr>
          <w:rFonts w:eastAsia="Arial Unicode MS"/>
          <w:b/>
          <w:smallCaps/>
        </w:rPr>
      </w:pPr>
      <w:bookmarkStart w:id="311" w:name="_Toc190503844"/>
      <w:r w:rsidRPr="009036C6">
        <w:rPr>
          <w:rFonts w:eastAsia="Arial Unicode MS"/>
          <w:b/>
          <w:smallCaps/>
        </w:rPr>
        <w:t>Ciele projektu</w:t>
      </w:r>
      <w:bookmarkEnd w:id="311"/>
    </w:p>
    <w:p w:rsidR="00406240" w:rsidRPr="000855CE" w:rsidRDefault="00406240" w:rsidP="00406240">
      <w:pPr>
        <w:pStyle w:val="Zkladntext2"/>
        <w:spacing w:line="240" w:lineRule="auto"/>
        <w:rPr>
          <w:sz w:val="22"/>
          <w:szCs w:val="22"/>
        </w:rPr>
      </w:pPr>
    </w:p>
    <w:p w:rsidR="00406240" w:rsidRPr="007B0B9F" w:rsidRDefault="00406240" w:rsidP="00406240">
      <w:pPr>
        <w:pStyle w:val="Zkladntext2"/>
        <w:spacing w:line="240" w:lineRule="auto"/>
        <w:rPr>
          <w:sz w:val="22"/>
          <w:szCs w:val="22"/>
        </w:rPr>
      </w:pPr>
      <w:r w:rsidRPr="00EF336A">
        <w:rPr>
          <w:sz w:val="22"/>
          <w:szCs w:val="22"/>
        </w:rPr>
        <w:t xml:space="preserve">V tabuľke č. </w:t>
      </w:r>
      <w:r>
        <w:rPr>
          <w:sz w:val="22"/>
          <w:szCs w:val="22"/>
        </w:rPr>
        <w:t>9</w:t>
      </w:r>
      <w:r w:rsidRPr="00EF336A">
        <w:rPr>
          <w:sz w:val="22"/>
          <w:szCs w:val="22"/>
        </w:rPr>
        <w:t xml:space="preserve"> bude</w:t>
      </w:r>
      <w:r w:rsidRPr="007B0B9F">
        <w:rPr>
          <w:sz w:val="22"/>
          <w:szCs w:val="22"/>
        </w:rPr>
        <w:t xml:space="preserve"> potrebné aplikovať výsledky analýzy silných a slabých stránok žiadateľa, jeho príležitostí a ohrození, ktoré získal vo svojej SWOT analýze projektu (a ktorá sa objaví v </w:t>
      </w:r>
      <w:r w:rsidRPr="00753470">
        <w:rPr>
          <w:sz w:val="22"/>
          <w:szCs w:val="22"/>
        </w:rPr>
        <w:t>tabuľke č. 10,</w:t>
      </w:r>
      <w:r w:rsidRPr="007B0B9F">
        <w:rPr>
          <w:sz w:val="22"/>
          <w:szCs w:val="22"/>
        </w:rPr>
        <w:t xml:space="preserve"> písm</w:t>
      </w:r>
      <w:r>
        <w:rPr>
          <w:sz w:val="22"/>
          <w:szCs w:val="22"/>
        </w:rPr>
        <w:t>.</w:t>
      </w:r>
      <w:r w:rsidRPr="007B0B9F">
        <w:rPr>
          <w:sz w:val="22"/>
          <w:szCs w:val="22"/>
        </w:rPr>
        <w:t xml:space="preserve"> a) Východisková situácia)</w:t>
      </w:r>
      <w:r>
        <w:rPr>
          <w:sz w:val="22"/>
          <w:szCs w:val="22"/>
        </w:rPr>
        <w:t>, resp. v Opise projektu</w:t>
      </w:r>
      <w:r w:rsidRPr="007B0B9F">
        <w:rPr>
          <w:sz w:val="22"/>
          <w:szCs w:val="22"/>
        </w:rPr>
        <w:t>. Z analýzy vyplynie stratégia na odstránenie negatívneho stavu vyplývajúceho zo SWOT analýzy. Stratégia má žiadateľovi predstaviť zlepšenie jeho slabých stránok a využiť príležitosti, ktoré trh ponúka. Preto mu z nej vyplynú ciele rôznej hierarchickej úrovne a dôležitosti:</w:t>
      </w:r>
    </w:p>
    <w:p w:rsidR="00406240" w:rsidRPr="007B0B9F" w:rsidRDefault="00406240" w:rsidP="00406240">
      <w:pPr>
        <w:pStyle w:val="Zkladntext2"/>
        <w:spacing w:line="240" w:lineRule="auto"/>
        <w:rPr>
          <w:sz w:val="22"/>
          <w:szCs w:val="22"/>
        </w:rPr>
      </w:pPr>
    </w:p>
    <w:p w:rsidR="00406240" w:rsidRPr="000C3BDD" w:rsidRDefault="00406240" w:rsidP="00406240">
      <w:pPr>
        <w:pStyle w:val="Zkladntext2"/>
        <w:spacing w:line="240" w:lineRule="auto"/>
        <w:rPr>
          <w:sz w:val="22"/>
          <w:szCs w:val="22"/>
        </w:rPr>
      </w:pPr>
      <w:r w:rsidRPr="007B0B9F">
        <w:rPr>
          <w:b/>
          <w:sz w:val="22"/>
          <w:szCs w:val="22"/>
        </w:rPr>
        <w:t>Všeobecný cieľ projektu</w:t>
      </w:r>
      <w:r w:rsidRPr="007B0B9F">
        <w:rPr>
          <w:sz w:val="22"/>
          <w:szCs w:val="22"/>
        </w:rPr>
        <w:t xml:space="preserve">, ktorý by mal byť v zásade v zhode s príslušnými cieľmi opatrenia (tieto sú uvedené v časti „Výsledky“ pri každom opatrení OP </w:t>
      </w:r>
      <w:proofErr w:type="spellStart"/>
      <w:r w:rsidRPr="007B0B9F">
        <w:rPr>
          <w:sz w:val="22"/>
          <w:szCs w:val="22"/>
        </w:rPr>
        <w:t>KaHR</w:t>
      </w:r>
      <w:proofErr w:type="spellEnd"/>
      <w:r w:rsidRPr="007B0B9F">
        <w:rPr>
          <w:sz w:val="22"/>
          <w:szCs w:val="22"/>
        </w:rPr>
        <w:t xml:space="preserve">). Všeobecný cieľ projektu vysvetľuje dôležitosť projektu pre spoločnosť, v zmysle dlhodobých prínosov prijímateľov a širších prínosov pre ostatné skupiny. Taktiež prispieva k pochopeniu ako projekt zapadá do opatrenia OP </w:t>
      </w:r>
      <w:proofErr w:type="spellStart"/>
      <w:r w:rsidRPr="007B0B9F">
        <w:rPr>
          <w:sz w:val="22"/>
          <w:szCs w:val="22"/>
        </w:rPr>
        <w:t>KaHR</w:t>
      </w:r>
      <w:proofErr w:type="spellEnd"/>
      <w:r w:rsidRPr="007B0B9F">
        <w:rPr>
          <w:sz w:val="22"/>
          <w:szCs w:val="22"/>
        </w:rPr>
        <w:t>. Zo všeobecných cieľo</w:t>
      </w:r>
      <w:r>
        <w:rPr>
          <w:sz w:val="22"/>
          <w:szCs w:val="22"/>
        </w:rPr>
        <w:t>v</w:t>
      </w:r>
      <w:r w:rsidRPr="007B0B9F">
        <w:rPr>
          <w:sz w:val="22"/>
          <w:szCs w:val="22"/>
        </w:rPr>
        <w:t xml:space="preserve"> (pretože všeobecných cieľov môže byť viacero) projektu musí byť jasné prepojenie na napĺňanie </w:t>
      </w:r>
      <w:r w:rsidRPr="000C3BDD">
        <w:rPr>
          <w:sz w:val="22"/>
          <w:szCs w:val="22"/>
        </w:rPr>
        <w:t>cieľov opatrenia. Všeobecné ciele nebudú dosiahnuté iba samotným projektom (tento iba prispeje k dosiahnutiu Všeobecného cieľa), budú však potrebovať prínos aj od ostatných projektov realizovaných v rámci opatrenia.</w:t>
      </w:r>
    </w:p>
    <w:p w:rsidR="00406240" w:rsidRPr="000C3BDD" w:rsidRDefault="00406240" w:rsidP="00406240">
      <w:pPr>
        <w:pStyle w:val="Zkladntext2"/>
        <w:spacing w:line="240" w:lineRule="auto"/>
        <w:rPr>
          <w:sz w:val="22"/>
          <w:szCs w:val="22"/>
        </w:rPr>
      </w:pPr>
    </w:p>
    <w:p w:rsidR="00406240" w:rsidRPr="000C3BDD" w:rsidRDefault="00EB3878" w:rsidP="00406240">
      <w:pPr>
        <w:pStyle w:val="Zkladntext2"/>
        <w:spacing w:line="240" w:lineRule="auto"/>
        <w:rPr>
          <w:sz w:val="22"/>
          <w:szCs w:val="22"/>
        </w:rPr>
      </w:pPr>
      <w:r w:rsidRPr="000C3BDD">
        <w:rPr>
          <w:b/>
          <w:sz w:val="22"/>
          <w:szCs w:val="22"/>
        </w:rPr>
        <w:t>Špecifické ciele projektu</w:t>
      </w:r>
      <w:r w:rsidRPr="000C3BDD">
        <w:rPr>
          <w:sz w:val="22"/>
          <w:szCs w:val="22"/>
        </w:rPr>
        <w:t>, ktoré m</w:t>
      </w:r>
      <w:r w:rsidR="00E625ED">
        <w:rPr>
          <w:sz w:val="22"/>
          <w:szCs w:val="22"/>
        </w:rPr>
        <w:t>a</w:t>
      </w:r>
      <w:r w:rsidRPr="000C3BDD">
        <w:rPr>
          <w:sz w:val="22"/>
          <w:szCs w:val="22"/>
        </w:rPr>
        <w:t>jú byť splnené implementáciou projektu a ktoré „prežijú“ projekt (ako výsledok bude trvať aj po skončení projektu). Sú užšie špecifikované na podmienky konkrétneho predmetu predkladaného projektu. Zámer by mal adresovať samotný základ problému a mal by byť definovaný v zmysle trvalo udržateľných prínosov pre cieľové skupiny. Realizáciou špecifických cieľov projektu má byť dosiahnutý cieľ projektu</w:t>
      </w:r>
      <w:r w:rsidR="00406240" w:rsidRPr="000C3BDD">
        <w:rPr>
          <w:sz w:val="22"/>
          <w:szCs w:val="22"/>
        </w:rPr>
        <w:t>.</w:t>
      </w:r>
      <w:r w:rsidRPr="000C3BDD">
        <w:rPr>
          <w:sz w:val="22"/>
          <w:szCs w:val="22"/>
        </w:rPr>
        <w:t xml:space="preserve"> </w:t>
      </w:r>
    </w:p>
    <w:p w:rsidR="00406240" w:rsidRPr="000C3BDD" w:rsidRDefault="00406240" w:rsidP="00406240">
      <w:pPr>
        <w:pStyle w:val="Zkladntext2"/>
        <w:spacing w:line="240" w:lineRule="auto"/>
        <w:rPr>
          <w:sz w:val="22"/>
          <w:szCs w:val="22"/>
        </w:rPr>
      </w:pPr>
    </w:p>
    <w:p w:rsidR="00406240" w:rsidRPr="000C3BDD" w:rsidRDefault="00406240" w:rsidP="00406240">
      <w:pPr>
        <w:pStyle w:val="Zkladntext2"/>
        <w:spacing w:line="240" w:lineRule="auto"/>
        <w:rPr>
          <w:sz w:val="22"/>
          <w:szCs w:val="22"/>
        </w:rPr>
      </w:pPr>
      <w:r w:rsidRPr="000C3BDD">
        <w:rPr>
          <w:b/>
          <w:sz w:val="22"/>
          <w:szCs w:val="22"/>
        </w:rPr>
        <w:t>Aktivity projektu</w:t>
      </w:r>
      <w:r w:rsidRPr="000C3BDD">
        <w:rPr>
          <w:sz w:val="22"/>
          <w:szCs w:val="22"/>
        </w:rPr>
        <w:t xml:space="preserve"> sú akcie (a nástroje, či prostriedky), ktoré majú byť uskutočnené alebo použité na vyprodukovanie výstupov a dosiahnutie zámerov projektu. Sumarizujú čo bude presne v rámci projektu vykonané. Dokončenie aktivity, resp. dosiahnutie výstupu je podmienené prevodom finančných prostriedkov na účet dodávateľa za vykonané práce, dodaný tovar a poskytnuté služby.</w:t>
      </w:r>
    </w:p>
    <w:p w:rsidR="00406240" w:rsidRPr="000C3BDD" w:rsidRDefault="00406240" w:rsidP="00406240">
      <w:pPr>
        <w:pStyle w:val="Zkladntext2"/>
        <w:spacing w:line="240" w:lineRule="auto"/>
        <w:rPr>
          <w:sz w:val="22"/>
          <w:szCs w:val="22"/>
        </w:rPr>
      </w:pPr>
    </w:p>
    <w:p w:rsidR="00406240" w:rsidRPr="000C3BDD" w:rsidRDefault="00406240" w:rsidP="00406240">
      <w:pPr>
        <w:spacing w:line="240" w:lineRule="auto"/>
        <w:rPr>
          <w:sz w:val="22"/>
          <w:szCs w:val="22"/>
        </w:rPr>
      </w:pPr>
      <w:r w:rsidRPr="000C3BDD">
        <w:rPr>
          <w:sz w:val="22"/>
          <w:szCs w:val="22"/>
        </w:rPr>
        <w:t>V zásade logická skladba projektu, programu a indikátorov vyzerá nasledovne:</w:t>
      </w:r>
    </w:p>
    <w:p w:rsidR="00406240" w:rsidRPr="000C3BDD" w:rsidRDefault="00406240" w:rsidP="00406240">
      <w:pPr>
        <w:spacing w:line="240" w:lineRule="auto"/>
        <w:ind w:firstLine="709"/>
        <w:rPr>
          <w:sz w:val="22"/>
          <w:szCs w:val="22"/>
        </w:rPr>
      </w:pPr>
    </w:p>
    <w:tbl>
      <w:tblPr>
        <w:tblW w:w="0" w:type="auto"/>
        <w:tblLook w:val="01E0"/>
      </w:tblPr>
      <w:tblGrid>
        <w:gridCol w:w="3070"/>
        <w:gridCol w:w="3071"/>
        <w:gridCol w:w="3071"/>
      </w:tblGrid>
      <w:tr w:rsidR="00406240" w:rsidRPr="00242AF6" w:rsidTr="00242AF6">
        <w:tc>
          <w:tcPr>
            <w:tcW w:w="3070"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b/>
                <w:sz w:val="22"/>
                <w:szCs w:val="22"/>
              </w:rPr>
            </w:pPr>
            <w:r w:rsidRPr="00242AF6">
              <w:rPr>
                <w:b/>
                <w:sz w:val="22"/>
                <w:szCs w:val="22"/>
              </w:rPr>
              <w:t>Program</w:t>
            </w:r>
          </w:p>
        </w:tc>
        <w:tc>
          <w:tcPr>
            <w:tcW w:w="3071"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b/>
                <w:sz w:val="22"/>
                <w:szCs w:val="22"/>
              </w:rPr>
            </w:pPr>
            <w:r w:rsidRPr="00242AF6">
              <w:rPr>
                <w:b/>
                <w:sz w:val="22"/>
                <w:szCs w:val="22"/>
              </w:rPr>
              <w:t>Projekt</w:t>
            </w:r>
          </w:p>
        </w:tc>
        <w:tc>
          <w:tcPr>
            <w:tcW w:w="3071"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b/>
                <w:sz w:val="22"/>
                <w:szCs w:val="22"/>
              </w:rPr>
            </w:pPr>
            <w:r w:rsidRPr="00242AF6">
              <w:rPr>
                <w:b/>
                <w:sz w:val="22"/>
                <w:szCs w:val="22"/>
              </w:rPr>
              <w:t>Indikátory projektu</w:t>
            </w:r>
          </w:p>
        </w:tc>
      </w:tr>
      <w:tr w:rsidR="00406240" w:rsidRPr="00242AF6" w:rsidTr="00242AF6">
        <w:tc>
          <w:tcPr>
            <w:tcW w:w="3070"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sz w:val="22"/>
                <w:szCs w:val="22"/>
              </w:rPr>
            </w:pPr>
            <w:r w:rsidRPr="00242AF6">
              <w:rPr>
                <w:sz w:val="22"/>
                <w:szCs w:val="22"/>
              </w:rPr>
              <w:t>Všeobecný cieľ programu</w:t>
            </w:r>
          </w:p>
        </w:tc>
        <w:tc>
          <w:tcPr>
            <w:tcW w:w="3071" w:type="dxa"/>
            <w:tcBorders>
              <w:top w:val="single" w:sz="4" w:space="0" w:color="auto"/>
              <w:left w:val="single" w:sz="4" w:space="0" w:color="auto"/>
              <w:bottom w:val="single" w:sz="4" w:space="0" w:color="auto"/>
            </w:tcBorders>
          </w:tcPr>
          <w:p w:rsidR="00406240" w:rsidRPr="00242AF6" w:rsidRDefault="00406240" w:rsidP="00242AF6">
            <w:pPr>
              <w:spacing w:line="240" w:lineRule="auto"/>
              <w:rPr>
                <w:sz w:val="22"/>
                <w:szCs w:val="22"/>
              </w:rPr>
            </w:pPr>
          </w:p>
        </w:tc>
        <w:tc>
          <w:tcPr>
            <w:tcW w:w="3071" w:type="dxa"/>
            <w:tcBorders>
              <w:top w:val="single" w:sz="4" w:space="0" w:color="auto"/>
              <w:bottom w:val="single" w:sz="4" w:space="0" w:color="auto"/>
            </w:tcBorders>
          </w:tcPr>
          <w:p w:rsidR="00406240" w:rsidRPr="00242AF6" w:rsidRDefault="00406240" w:rsidP="00242AF6">
            <w:pPr>
              <w:spacing w:line="240" w:lineRule="auto"/>
              <w:rPr>
                <w:sz w:val="22"/>
                <w:szCs w:val="22"/>
              </w:rPr>
            </w:pPr>
          </w:p>
        </w:tc>
      </w:tr>
      <w:tr w:rsidR="00406240" w:rsidRPr="00242AF6" w:rsidTr="00242AF6">
        <w:tc>
          <w:tcPr>
            <w:tcW w:w="3070"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sz w:val="22"/>
                <w:szCs w:val="22"/>
              </w:rPr>
            </w:pPr>
            <w:r w:rsidRPr="00242AF6">
              <w:rPr>
                <w:sz w:val="22"/>
                <w:szCs w:val="22"/>
              </w:rPr>
              <w:t xml:space="preserve">Cieľ programu </w:t>
            </w:r>
          </w:p>
        </w:tc>
        <w:tc>
          <w:tcPr>
            <w:tcW w:w="3071"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sz w:val="22"/>
                <w:szCs w:val="22"/>
              </w:rPr>
            </w:pPr>
            <w:r w:rsidRPr="00242AF6">
              <w:rPr>
                <w:sz w:val="22"/>
                <w:szCs w:val="22"/>
              </w:rPr>
              <w:t>Všeobecný cieľ projektu</w:t>
            </w:r>
          </w:p>
        </w:tc>
        <w:tc>
          <w:tcPr>
            <w:tcW w:w="3071"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sz w:val="22"/>
                <w:szCs w:val="22"/>
              </w:rPr>
            </w:pPr>
            <w:r w:rsidRPr="00242AF6">
              <w:rPr>
                <w:sz w:val="22"/>
                <w:szCs w:val="22"/>
              </w:rPr>
              <w:t>Indikátory dopadu</w:t>
            </w:r>
          </w:p>
        </w:tc>
      </w:tr>
      <w:tr w:rsidR="00406240" w:rsidRPr="00242AF6" w:rsidTr="00242AF6">
        <w:tc>
          <w:tcPr>
            <w:tcW w:w="3070"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sz w:val="22"/>
                <w:szCs w:val="22"/>
              </w:rPr>
            </w:pPr>
            <w:r w:rsidRPr="00242AF6">
              <w:rPr>
                <w:sz w:val="22"/>
                <w:szCs w:val="22"/>
              </w:rPr>
              <w:t>Aktivity programu</w:t>
            </w:r>
          </w:p>
        </w:tc>
        <w:tc>
          <w:tcPr>
            <w:tcW w:w="3071" w:type="dxa"/>
            <w:tcBorders>
              <w:top w:val="single" w:sz="4" w:space="0" w:color="auto"/>
              <w:left w:val="single" w:sz="4" w:space="0" w:color="auto"/>
              <w:bottom w:val="single" w:sz="4" w:space="0" w:color="auto"/>
              <w:right w:val="single" w:sz="4" w:space="0" w:color="auto"/>
            </w:tcBorders>
          </w:tcPr>
          <w:p w:rsidR="005A3A43" w:rsidRPr="00242AF6" w:rsidRDefault="005A3A43" w:rsidP="00242AF6">
            <w:pPr>
              <w:spacing w:line="240" w:lineRule="auto"/>
              <w:rPr>
                <w:sz w:val="22"/>
                <w:szCs w:val="22"/>
              </w:rPr>
            </w:pPr>
            <w:r w:rsidRPr="00242AF6">
              <w:rPr>
                <w:sz w:val="22"/>
                <w:szCs w:val="22"/>
              </w:rPr>
              <w:t xml:space="preserve">Špecifické ciele projektu </w:t>
            </w:r>
          </w:p>
        </w:tc>
        <w:tc>
          <w:tcPr>
            <w:tcW w:w="3071"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sz w:val="22"/>
                <w:szCs w:val="22"/>
              </w:rPr>
            </w:pPr>
            <w:r w:rsidRPr="00242AF6">
              <w:rPr>
                <w:sz w:val="22"/>
                <w:szCs w:val="22"/>
              </w:rPr>
              <w:t>Indikátory výsledku</w:t>
            </w:r>
          </w:p>
        </w:tc>
      </w:tr>
      <w:tr w:rsidR="00406240" w:rsidRPr="00242AF6" w:rsidTr="00242AF6">
        <w:tc>
          <w:tcPr>
            <w:tcW w:w="3070" w:type="dxa"/>
            <w:tcBorders>
              <w:top w:val="single" w:sz="4" w:space="0" w:color="auto"/>
              <w:right w:val="single" w:sz="4" w:space="0" w:color="auto"/>
            </w:tcBorders>
          </w:tcPr>
          <w:p w:rsidR="00406240" w:rsidRPr="00242AF6" w:rsidRDefault="00406240" w:rsidP="00242AF6">
            <w:pPr>
              <w:spacing w:line="240" w:lineRule="auto"/>
              <w:rPr>
                <w:sz w:val="22"/>
                <w:szCs w:val="22"/>
              </w:rPr>
            </w:pPr>
          </w:p>
        </w:tc>
        <w:tc>
          <w:tcPr>
            <w:tcW w:w="3071"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sz w:val="22"/>
                <w:szCs w:val="22"/>
              </w:rPr>
            </w:pPr>
            <w:r w:rsidRPr="00242AF6">
              <w:rPr>
                <w:sz w:val="22"/>
                <w:szCs w:val="22"/>
              </w:rPr>
              <w:t>Aktivity projektu</w:t>
            </w:r>
          </w:p>
        </w:tc>
        <w:tc>
          <w:tcPr>
            <w:tcW w:w="3071" w:type="dxa"/>
            <w:tcBorders>
              <w:top w:val="single" w:sz="4" w:space="0" w:color="auto"/>
              <w:left w:val="single" w:sz="4" w:space="0" w:color="auto"/>
              <w:bottom w:val="single" w:sz="4" w:space="0" w:color="auto"/>
              <w:right w:val="single" w:sz="4" w:space="0" w:color="auto"/>
            </w:tcBorders>
          </w:tcPr>
          <w:p w:rsidR="00406240" w:rsidRPr="00242AF6" w:rsidRDefault="00406240" w:rsidP="00242AF6">
            <w:pPr>
              <w:spacing w:line="240" w:lineRule="auto"/>
              <w:rPr>
                <w:sz w:val="22"/>
                <w:szCs w:val="22"/>
              </w:rPr>
            </w:pPr>
            <w:r w:rsidRPr="00242AF6">
              <w:rPr>
                <w:sz w:val="22"/>
                <w:szCs w:val="22"/>
              </w:rPr>
              <w:t>Indikátory výstupu</w:t>
            </w:r>
          </w:p>
        </w:tc>
      </w:tr>
    </w:tbl>
    <w:p w:rsidR="00406240" w:rsidRDefault="00406240" w:rsidP="00406240">
      <w:pPr>
        <w:pStyle w:val="Zkladntext2"/>
        <w:spacing w:line="240" w:lineRule="auto"/>
        <w:rPr>
          <w:sz w:val="22"/>
          <w:szCs w:val="22"/>
        </w:rPr>
      </w:pPr>
    </w:p>
    <w:p w:rsidR="00406240" w:rsidRPr="007B0B9F" w:rsidRDefault="00406240" w:rsidP="00406240">
      <w:pPr>
        <w:pStyle w:val="Zkladntext2"/>
        <w:spacing w:line="240" w:lineRule="auto"/>
        <w:rPr>
          <w:sz w:val="22"/>
          <w:szCs w:val="22"/>
        </w:rPr>
      </w:pPr>
    </w:p>
    <w:p w:rsidR="00406240" w:rsidRPr="00B83A3D" w:rsidRDefault="00406240" w:rsidP="00406240">
      <w:pPr>
        <w:pStyle w:val="Zkladntext2"/>
        <w:spacing w:line="240" w:lineRule="auto"/>
        <w:rPr>
          <w:sz w:val="22"/>
          <w:szCs w:val="22"/>
        </w:rPr>
      </w:pPr>
      <w:r w:rsidRPr="00B83A3D">
        <w:rPr>
          <w:sz w:val="22"/>
          <w:szCs w:val="22"/>
        </w:rPr>
        <w:t xml:space="preserve">Do tabuľky č. </w:t>
      </w:r>
      <w:r>
        <w:rPr>
          <w:sz w:val="22"/>
          <w:szCs w:val="22"/>
        </w:rPr>
        <w:t>9</w:t>
      </w:r>
      <w:r w:rsidRPr="00B83A3D">
        <w:rPr>
          <w:sz w:val="22"/>
          <w:szCs w:val="22"/>
        </w:rPr>
        <w:t xml:space="preserve"> preto budete vypĺňať </w:t>
      </w:r>
      <w:r>
        <w:rPr>
          <w:sz w:val="22"/>
          <w:szCs w:val="22"/>
        </w:rPr>
        <w:t>t</w:t>
      </w:r>
      <w:r w:rsidRPr="00B83A3D">
        <w:rPr>
          <w:sz w:val="22"/>
          <w:szCs w:val="22"/>
        </w:rPr>
        <w:t>ieto údaje:</w:t>
      </w:r>
    </w:p>
    <w:p w:rsidR="00406240" w:rsidRDefault="00406240" w:rsidP="00406240">
      <w:pPr>
        <w:pStyle w:val="Zkladntext2"/>
        <w:numPr>
          <w:ilvl w:val="0"/>
          <w:numId w:val="12"/>
        </w:numPr>
        <w:tabs>
          <w:tab w:val="clear" w:pos="1003"/>
          <w:tab w:val="num" w:pos="360"/>
        </w:tabs>
        <w:spacing w:line="240" w:lineRule="auto"/>
        <w:ind w:left="360"/>
        <w:rPr>
          <w:sz w:val="22"/>
          <w:szCs w:val="22"/>
        </w:rPr>
      </w:pPr>
      <w:r w:rsidRPr="00B83A3D">
        <w:rPr>
          <w:sz w:val="22"/>
          <w:szCs w:val="22"/>
        </w:rPr>
        <w:t xml:space="preserve">do poľa „Cieľ projektu“ uvediete zámer </w:t>
      </w:r>
      <w:r>
        <w:rPr>
          <w:sz w:val="22"/>
          <w:szCs w:val="22"/>
        </w:rPr>
        <w:t>v</w:t>
      </w:r>
      <w:r w:rsidRPr="00B83A3D">
        <w:rPr>
          <w:sz w:val="22"/>
          <w:szCs w:val="22"/>
        </w:rPr>
        <w:t>ášho projektu</w:t>
      </w:r>
      <w:r>
        <w:rPr>
          <w:sz w:val="22"/>
          <w:szCs w:val="22"/>
        </w:rPr>
        <w:t>;</w:t>
      </w:r>
    </w:p>
    <w:p w:rsidR="00406240" w:rsidRPr="00B83A3D" w:rsidRDefault="00406240" w:rsidP="00406240">
      <w:pPr>
        <w:pStyle w:val="Zkladntext2"/>
        <w:numPr>
          <w:ilvl w:val="0"/>
          <w:numId w:val="12"/>
        </w:numPr>
        <w:tabs>
          <w:tab w:val="clear" w:pos="1003"/>
          <w:tab w:val="num" w:pos="360"/>
        </w:tabs>
        <w:spacing w:line="240" w:lineRule="auto"/>
        <w:ind w:left="360"/>
        <w:rPr>
          <w:sz w:val="22"/>
          <w:szCs w:val="22"/>
        </w:rPr>
      </w:pPr>
      <w:r>
        <w:rPr>
          <w:sz w:val="22"/>
          <w:szCs w:val="22"/>
        </w:rPr>
        <w:t xml:space="preserve">do </w:t>
      </w:r>
      <w:r w:rsidRPr="00B83A3D">
        <w:rPr>
          <w:sz w:val="22"/>
          <w:szCs w:val="22"/>
        </w:rPr>
        <w:t>poľa „Väzba na príslušn</w:t>
      </w:r>
      <w:r>
        <w:rPr>
          <w:sz w:val="22"/>
          <w:szCs w:val="22"/>
        </w:rPr>
        <w:t>ý</w:t>
      </w:r>
      <w:r w:rsidRPr="00B83A3D">
        <w:rPr>
          <w:sz w:val="22"/>
          <w:szCs w:val="22"/>
        </w:rPr>
        <w:t xml:space="preserve"> cie</w:t>
      </w:r>
      <w:r>
        <w:rPr>
          <w:sz w:val="22"/>
          <w:szCs w:val="22"/>
        </w:rPr>
        <w:t>ľ</w:t>
      </w:r>
      <w:r w:rsidRPr="00B83A3D">
        <w:rPr>
          <w:sz w:val="22"/>
          <w:szCs w:val="22"/>
        </w:rPr>
        <w:t xml:space="preserve"> opatrenia“ uvediete </w:t>
      </w:r>
      <w:r>
        <w:rPr>
          <w:sz w:val="22"/>
          <w:szCs w:val="22"/>
        </w:rPr>
        <w:t>väzbu vášho cieľa na výsledky uvedené v popise opatrenia</w:t>
      </w:r>
      <w:r w:rsidRPr="00DB1D50">
        <w:rPr>
          <w:sz w:val="22"/>
          <w:szCs w:val="22"/>
        </w:rPr>
        <w:t>;</w:t>
      </w:r>
      <w:r w:rsidRPr="00B83A3D">
        <w:rPr>
          <w:sz w:val="22"/>
          <w:szCs w:val="22"/>
        </w:rPr>
        <w:t xml:space="preserve"> </w:t>
      </w:r>
    </w:p>
    <w:p w:rsidR="00406240" w:rsidRPr="00DB1D50" w:rsidRDefault="00406240" w:rsidP="00406240">
      <w:pPr>
        <w:pStyle w:val="Zkladntext2"/>
        <w:numPr>
          <w:ilvl w:val="0"/>
          <w:numId w:val="12"/>
        </w:numPr>
        <w:tabs>
          <w:tab w:val="clear" w:pos="1003"/>
          <w:tab w:val="num" w:pos="360"/>
        </w:tabs>
        <w:spacing w:line="240" w:lineRule="auto"/>
        <w:ind w:left="360"/>
        <w:rPr>
          <w:b/>
          <w:sz w:val="22"/>
          <w:szCs w:val="22"/>
        </w:rPr>
      </w:pPr>
      <w:r w:rsidRPr="00B83A3D">
        <w:rPr>
          <w:sz w:val="22"/>
          <w:szCs w:val="22"/>
        </w:rPr>
        <w:t>do poľa „Špecifické ciele projektu“ uvediete podrobnejšie ciele projektu, ktoré budú viesť k dosiahnutiu cieľa projektu. Upozorňujeme, že špecifických cieľov projektu je spravidla viacero a sú viazané na aktivity projektu a na výstupy projektu (viď časť o indikátoroch)</w:t>
      </w:r>
      <w:r w:rsidRPr="00DB1D50">
        <w:rPr>
          <w:b/>
          <w:sz w:val="22"/>
          <w:szCs w:val="22"/>
        </w:rPr>
        <w:t>;</w:t>
      </w:r>
    </w:p>
    <w:p w:rsidR="00406240" w:rsidRPr="00B83A3D" w:rsidRDefault="00406240" w:rsidP="00406240">
      <w:pPr>
        <w:pStyle w:val="Zkladntext2"/>
        <w:numPr>
          <w:ilvl w:val="0"/>
          <w:numId w:val="12"/>
        </w:numPr>
        <w:tabs>
          <w:tab w:val="clear" w:pos="1003"/>
          <w:tab w:val="num" w:pos="360"/>
        </w:tabs>
        <w:spacing w:line="240" w:lineRule="auto"/>
        <w:ind w:left="360"/>
        <w:rPr>
          <w:sz w:val="22"/>
          <w:szCs w:val="22"/>
        </w:rPr>
      </w:pPr>
      <w:r w:rsidRPr="00B83A3D">
        <w:rPr>
          <w:sz w:val="22"/>
          <w:szCs w:val="22"/>
        </w:rPr>
        <w:t xml:space="preserve">do poľa „Väzba na príslušné aktivity opatrenia“ uvediete väzbu vašich špecifických cieľov na </w:t>
      </w:r>
      <w:r w:rsidRPr="00DB1D50">
        <w:rPr>
          <w:sz w:val="22"/>
          <w:szCs w:val="22"/>
        </w:rPr>
        <w:t xml:space="preserve"> aktivity opatrenia</w:t>
      </w:r>
      <w:r>
        <w:rPr>
          <w:sz w:val="22"/>
          <w:szCs w:val="22"/>
        </w:rPr>
        <w:t xml:space="preserve"> (oprávnené aktivity) </w:t>
      </w:r>
      <w:r w:rsidRPr="00B83A3D">
        <w:rPr>
          <w:sz w:val="22"/>
          <w:szCs w:val="22"/>
        </w:rPr>
        <w:t>tak, ako sú zadefinované</w:t>
      </w:r>
      <w:r w:rsidRPr="00DB1D50">
        <w:rPr>
          <w:sz w:val="22"/>
          <w:szCs w:val="22"/>
        </w:rPr>
        <w:t xml:space="preserve"> </w:t>
      </w:r>
      <w:r>
        <w:rPr>
          <w:sz w:val="22"/>
          <w:szCs w:val="22"/>
        </w:rPr>
        <w:t>v príslušnej schéme pomoci</w:t>
      </w:r>
      <w:r w:rsidRPr="00DB1D50">
        <w:rPr>
          <w:sz w:val="22"/>
          <w:szCs w:val="22"/>
        </w:rPr>
        <w:t>.</w:t>
      </w:r>
    </w:p>
    <w:p w:rsidR="00406240" w:rsidRPr="00B83A3D" w:rsidRDefault="00406240" w:rsidP="00406240">
      <w:pPr>
        <w:pStyle w:val="Zkladntext2"/>
        <w:spacing w:line="240" w:lineRule="auto"/>
        <w:rPr>
          <w:sz w:val="22"/>
          <w:szCs w:val="22"/>
        </w:rPr>
      </w:pPr>
    </w:p>
    <w:p w:rsidR="00406240" w:rsidRPr="009036C6" w:rsidRDefault="00406240" w:rsidP="00406240">
      <w:pPr>
        <w:rPr>
          <w:rFonts w:eastAsia="Arial Unicode MS"/>
          <w:b/>
          <w:smallCaps/>
        </w:rPr>
      </w:pPr>
      <w:bookmarkStart w:id="312" w:name="_Toc190503846"/>
      <w:r w:rsidRPr="009036C6">
        <w:rPr>
          <w:rFonts w:eastAsia="Arial Unicode MS"/>
          <w:b/>
          <w:smallCaps/>
        </w:rPr>
        <w:t>Stručný popis projektu</w:t>
      </w:r>
      <w:bookmarkEnd w:id="312"/>
    </w:p>
    <w:p w:rsidR="00406240" w:rsidRPr="000855CE" w:rsidRDefault="00406240" w:rsidP="00406240">
      <w:pPr>
        <w:pStyle w:val="Zkladntext2"/>
        <w:spacing w:line="240" w:lineRule="auto"/>
        <w:rPr>
          <w:sz w:val="22"/>
          <w:szCs w:val="22"/>
        </w:rPr>
      </w:pPr>
    </w:p>
    <w:p w:rsidR="00406240" w:rsidRPr="007362F7" w:rsidRDefault="00406240" w:rsidP="00406240">
      <w:pPr>
        <w:pStyle w:val="Zkladntext2"/>
        <w:spacing w:line="240" w:lineRule="auto"/>
        <w:rPr>
          <w:sz w:val="22"/>
          <w:szCs w:val="22"/>
        </w:rPr>
      </w:pPr>
      <w:r w:rsidRPr="007362F7">
        <w:rPr>
          <w:sz w:val="22"/>
          <w:szCs w:val="22"/>
        </w:rPr>
        <w:t xml:space="preserve">Tabuľka č. 10 slúži na získanie komplexných informácií o východiskovej situácii žiadateľa pred realizáciou projektu, spôsobe realizácie projektu, predpokladanom stave žiadateľa a projektu po ukončení finančnej realizácie projektu </w:t>
      </w:r>
      <w:r>
        <w:rPr>
          <w:sz w:val="22"/>
          <w:szCs w:val="22"/>
        </w:rPr>
        <w:t>a pod.</w:t>
      </w:r>
    </w:p>
    <w:p w:rsidR="00406240" w:rsidRPr="007362F7" w:rsidRDefault="00406240" w:rsidP="00406240">
      <w:pPr>
        <w:pStyle w:val="Zkladntext2"/>
        <w:spacing w:line="240" w:lineRule="auto"/>
        <w:rPr>
          <w:sz w:val="22"/>
          <w:szCs w:val="22"/>
        </w:rPr>
      </w:pPr>
    </w:p>
    <w:p w:rsidR="00406240" w:rsidRPr="007362F7" w:rsidRDefault="00406240" w:rsidP="00406240">
      <w:pPr>
        <w:pStyle w:val="Zkladntext2"/>
        <w:spacing w:line="240" w:lineRule="auto"/>
        <w:rPr>
          <w:sz w:val="22"/>
          <w:szCs w:val="22"/>
        </w:rPr>
      </w:pPr>
      <w:r w:rsidRPr="007362F7">
        <w:rPr>
          <w:sz w:val="22"/>
          <w:szCs w:val="22"/>
        </w:rPr>
        <w:t>V </w:t>
      </w:r>
      <w:r w:rsidRPr="007362F7">
        <w:rPr>
          <w:b/>
          <w:sz w:val="22"/>
          <w:szCs w:val="22"/>
        </w:rPr>
        <w:t>bode a)</w:t>
      </w:r>
      <w:r w:rsidRPr="007362F7">
        <w:rPr>
          <w:sz w:val="22"/>
          <w:szCs w:val="22"/>
        </w:rPr>
        <w:t xml:space="preserve"> preto uveďte najmä:</w:t>
      </w:r>
    </w:p>
    <w:p w:rsidR="00406240" w:rsidRPr="007362F7" w:rsidRDefault="00406240" w:rsidP="00406240">
      <w:pPr>
        <w:pStyle w:val="Zkladntext2"/>
        <w:numPr>
          <w:ilvl w:val="0"/>
          <w:numId w:val="12"/>
        </w:numPr>
        <w:tabs>
          <w:tab w:val="clear" w:pos="1003"/>
          <w:tab w:val="num" w:pos="720"/>
        </w:tabs>
        <w:spacing w:line="240" w:lineRule="auto"/>
        <w:ind w:left="720"/>
        <w:rPr>
          <w:sz w:val="22"/>
          <w:szCs w:val="22"/>
        </w:rPr>
      </w:pPr>
      <w:r w:rsidRPr="007362F7">
        <w:rPr>
          <w:sz w:val="22"/>
          <w:szCs w:val="22"/>
        </w:rPr>
        <w:t>východiskovú situáciu v regióne, v ktorom sa má projekt realizovať;</w:t>
      </w:r>
    </w:p>
    <w:p w:rsidR="00406240" w:rsidRPr="007362F7" w:rsidRDefault="00406240" w:rsidP="00406240">
      <w:pPr>
        <w:pStyle w:val="Zkladntext2"/>
        <w:numPr>
          <w:ilvl w:val="0"/>
          <w:numId w:val="12"/>
        </w:numPr>
        <w:tabs>
          <w:tab w:val="clear" w:pos="1003"/>
          <w:tab w:val="num" w:pos="720"/>
        </w:tabs>
        <w:spacing w:line="240" w:lineRule="auto"/>
        <w:ind w:left="720"/>
        <w:rPr>
          <w:sz w:val="22"/>
          <w:szCs w:val="22"/>
        </w:rPr>
      </w:pPr>
      <w:r w:rsidRPr="007362F7">
        <w:rPr>
          <w:sz w:val="22"/>
          <w:szCs w:val="22"/>
        </w:rPr>
        <w:t>východiskovú situáciu žiadateľa a iných cieľových skupín</w:t>
      </w:r>
      <w:r>
        <w:rPr>
          <w:sz w:val="22"/>
          <w:szCs w:val="22"/>
        </w:rPr>
        <w:t>;</w:t>
      </w:r>
    </w:p>
    <w:p w:rsidR="00406240" w:rsidRPr="00B83A3D" w:rsidRDefault="00406240" w:rsidP="00406240">
      <w:pPr>
        <w:pStyle w:val="Zkladntext2"/>
        <w:numPr>
          <w:ilvl w:val="0"/>
          <w:numId w:val="12"/>
        </w:numPr>
        <w:tabs>
          <w:tab w:val="clear" w:pos="1003"/>
          <w:tab w:val="num" w:pos="720"/>
        </w:tabs>
        <w:spacing w:line="240" w:lineRule="auto"/>
        <w:ind w:left="720"/>
        <w:rPr>
          <w:sz w:val="22"/>
          <w:szCs w:val="22"/>
        </w:rPr>
      </w:pPr>
      <w:r w:rsidRPr="00B83A3D">
        <w:rPr>
          <w:sz w:val="22"/>
          <w:szCs w:val="22"/>
        </w:rPr>
        <w:t>výstupy zo SWOT analýzy žiadateľa, ktoré sú predpokladom na realizáciu projektu</w:t>
      </w:r>
      <w:r>
        <w:rPr>
          <w:sz w:val="22"/>
          <w:szCs w:val="22"/>
        </w:rPr>
        <w:t>;</w:t>
      </w:r>
    </w:p>
    <w:p w:rsidR="00406240" w:rsidRDefault="00406240" w:rsidP="00406240">
      <w:pPr>
        <w:pStyle w:val="Zkladntext2"/>
        <w:spacing w:line="240" w:lineRule="auto"/>
        <w:rPr>
          <w:rFonts w:ascii="Arial Narrow" w:hAnsi="Arial Narrow"/>
        </w:rPr>
      </w:pPr>
    </w:p>
    <w:p w:rsidR="00406240" w:rsidRPr="00B83A3D" w:rsidRDefault="00406240" w:rsidP="00406240">
      <w:pPr>
        <w:pStyle w:val="Zkladntext2"/>
        <w:spacing w:line="240" w:lineRule="auto"/>
        <w:rPr>
          <w:sz w:val="22"/>
          <w:szCs w:val="22"/>
        </w:rPr>
      </w:pPr>
      <w:r w:rsidRPr="00B83A3D">
        <w:rPr>
          <w:sz w:val="22"/>
          <w:szCs w:val="22"/>
        </w:rPr>
        <w:t>V </w:t>
      </w:r>
      <w:r w:rsidRPr="00B83A3D">
        <w:rPr>
          <w:b/>
          <w:sz w:val="22"/>
          <w:szCs w:val="22"/>
        </w:rPr>
        <w:t>bode b)</w:t>
      </w:r>
      <w:r w:rsidRPr="00B83A3D">
        <w:rPr>
          <w:sz w:val="22"/>
          <w:szCs w:val="22"/>
        </w:rPr>
        <w:t xml:space="preserve"> uveďte najmä:</w:t>
      </w:r>
    </w:p>
    <w:p w:rsidR="00406240" w:rsidRPr="007362F7" w:rsidRDefault="00406240" w:rsidP="00406240">
      <w:pPr>
        <w:pStyle w:val="Zkladntext2"/>
        <w:numPr>
          <w:ilvl w:val="0"/>
          <w:numId w:val="12"/>
        </w:numPr>
        <w:tabs>
          <w:tab w:val="clear" w:pos="1003"/>
          <w:tab w:val="num" w:pos="720"/>
        </w:tabs>
        <w:spacing w:line="240" w:lineRule="auto"/>
        <w:ind w:left="720"/>
        <w:rPr>
          <w:sz w:val="22"/>
          <w:szCs w:val="22"/>
        </w:rPr>
      </w:pPr>
      <w:r w:rsidRPr="007362F7">
        <w:rPr>
          <w:sz w:val="22"/>
          <w:szCs w:val="22"/>
        </w:rPr>
        <w:t xml:space="preserve">dôvod, prečo váš projekt plánuje dosiahnuť hodnoty </w:t>
      </w:r>
      <w:r>
        <w:rPr>
          <w:sz w:val="22"/>
          <w:szCs w:val="22"/>
        </w:rPr>
        <w:t>merateľných ukazovateľov</w:t>
      </w:r>
      <w:r w:rsidRPr="007362F7">
        <w:rPr>
          <w:sz w:val="22"/>
          <w:szCs w:val="22"/>
        </w:rPr>
        <w:t xml:space="preserve"> uvedené v </w:t>
      </w:r>
      <w:r w:rsidRPr="00EF336A">
        <w:rPr>
          <w:sz w:val="22"/>
          <w:szCs w:val="22"/>
        </w:rPr>
        <w:t>tabuľke č. 1</w:t>
      </w:r>
      <w:r>
        <w:rPr>
          <w:sz w:val="22"/>
          <w:szCs w:val="22"/>
        </w:rPr>
        <w:t>2</w:t>
      </w:r>
      <w:r w:rsidRPr="007362F7">
        <w:rPr>
          <w:sz w:val="22"/>
          <w:szCs w:val="22"/>
        </w:rPr>
        <w:t xml:space="preserve"> a akým spôsobom tieto hodnoty dosiahnete;</w:t>
      </w:r>
    </w:p>
    <w:p w:rsidR="00406240" w:rsidRPr="007362F7" w:rsidRDefault="00406240" w:rsidP="00406240">
      <w:pPr>
        <w:pStyle w:val="Zkladntext2"/>
        <w:numPr>
          <w:ilvl w:val="0"/>
          <w:numId w:val="12"/>
        </w:numPr>
        <w:tabs>
          <w:tab w:val="clear" w:pos="1003"/>
          <w:tab w:val="num" w:pos="720"/>
        </w:tabs>
        <w:spacing w:line="240" w:lineRule="auto"/>
        <w:ind w:left="720"/>
        <w:rPr>
          <w:sz w:val="22"/>
          <w:szCs w:val="22"/>
        </w:rPr>
      </w:pPr>
      <w:r w:rsidRPr="007362F7">
        <w:rPr>
          <w:sz w:val="22"/>
          <w:szCs w:val="22"/>
        </w:rPr>
        <w:t xml:space="preserve">predpokladaný stav po úspešnom ukončení projektu spolu s možnými negatívnymi stavmi: ako navrhujete riešiť možné nenapĺňanie </w:t>
      </w:r>
      <w:r>
        <w:rPr>
          <w:sz w:val="22"/>
          <w:szCs w:val="22"/>
        </w:rPr>
        <w:t>merateľných ukazovateľov</w:t>
      </w:r>
      <w:r w:rsidRPr="007362F7">
        <w:rPr>
          <w:sz w:val="22"/>
          <w:szCs w:val="22"/>
        </w:rPr>
        <w:t xml:space="preserve"> z dôvodu vyššej moci, prípadne situácie zavinenej vami, trhovými podmienkami </w:t>
      </w:r>
      <w:r>
        <w:rPr>
          <w:sz w:val="22"/>
          <w:szCs w:val="22"/>
        </w:rPr>
        <w:t>a pod.</w:t>
      </w:r>
      <w:r w:rsidRPr="007362F7">
        <w:rPr>
          <w:sz w:val="22"/>
          <w:szCs w:val="22"/>
        </w:rPr>
        <w:t>;</w:t>
      </w:r>
    </w:p>
    <w:p w:rsidR="00406240" w:rsidRDefault="00406240" w:rsidP="00406240">
      <w:pPr>
        <w:pStyle w:val="Zkladntext2"/>
        <w:numPr>
          <w:ilvl w:val="0"/>
          <w:numId w:val="12"/>
        </w:numPr>
        <w:tabs>
          <w:tab w:val="clear" w:pos="1003"/>
          <w:tab w:val="num" w:pos="720"/>
        </w:tabs>
        <w:spacing w:line="240" w:lineRule="auto"/>
        <w:ind w:left="720"/>
        <w:rPr>
          <w:sz w:val="22"/>
          <w:szCs w:val="22"/>
        </w:rPr>
      </w:pPr>
      <w:r w:rsidRPr="007362F7">
        <w:rPr>
          <w:sz w:val="22"/>
          <w:szCs w:val="22"/>
        </w:rPr>
        <w:t>súvislosti vášho projektu s možnými aktivitami v regióne, v ktorom plánujete zrealizovať váš projekt, t.j. previazanosť na budúce aktivity iných subjektov alebo vás;</w:t>
      </w:r>
    </w:p>
    <w:p w:rsidR="00406240" w:rsidRDefault="00406240" w:rsidP="00406240">
      <w:pPr>
        <w:pStyle w:val="Zkladntext2"/>
        <w:spacing w:line="240" w:lineRule="auto"/>
        <w:rPr>
          <w:sz w:val="22"/>
          <w:szCs w:val="22"/>
        </w:rPr>
      </w:pPr>
    </w:p>
    <w:p w:rsidR="00406240" w:rsidRPr="00B83A3D" w:rsidRDefault="00406240" w:rsidP="00406240">
      <w:pPr>
        <w:pStyle w:val="Zkladntext2"/>
        <w:spacing w:line="240" w:lineRule="auto"/>
        <w:rPr>
          <w:sz w:val="22"/>
          <w:szCs w:val="22"/>
        </w:rPr>
      </w:pPr>
      <w:r w:rsidRPr="00B83A3D">
        <w:rPr>
          <w:sz w:val="22"/>
          <w:szCs w:val="22"/>
        </w:rPr>
        <w:t>V </w:t>
      </w:r>
      <w:r w:rsidRPr="00B83A3D">
        <w:rPr>
          <w:b/>
          <w:sz w:val="22"/>
          <w:szCs w:val="22"/>
        </w:rPr>
        <w:t>bode c)</w:t>
      </w:r>
      <w:r w:rsidRPr="00B83A3D">
        <w:rPr>
          <w:sz w:val="22"/>
          <w:szCs w:val="22"/>
        </w:rPr>
        <w:t xml:space="preserve"> uveďte najmä:</w:t>
      </w:r>
    </w:p>
    <w:p w:rsidR="00406240" w:rsidRPr="00B83A3D" w:rsidRDefault="00406240" w:rsidP="00406240">
      <w:pPr>
        <w:pStyle w:val="Zkladntext2"/>
        <w:numPr>
          <w:ilvl w:val="0"/>
          <w:numId w:val="12"/>
        </w:numPr>
        <w:tabs>
          <w:tab w:val="clear" w:pos="1003"/>
          <w:tab w:val="num" w:pos="720"/>
        </w:tabs>
        <w:spacing w:line="240" w:lineRule="auto"/>
        <w:ind w:left="720"/>
        <w:rPr>
          <w:sz w:val="22"/>
          <w:szCs w:val="22"/>
        </w:rPr>
      </w:pPr>
      <w:r w:rsidRPr="00B83A3D">
        <w:rPr>
          <w:sz w:val="22"/>
          <w:szCs w:val="22"/>
        </w:rPr>
        <w:t xml:space="preserve">popis realizácie projektu s odôvodnením rozvrhu aktivít (časový rozvrh aktivít), potreba nákupu konkrétnych zariadení, </w:t>
      </w:r>
      <w:r>
        <w:rPr>
          <w:sz w:val="22"/>
          <w:szCs w:val="22"/>
        </w:rPr>
        <w:t>a pod.</w:t>
      </w:r>
      <w:r w:rsidRPr="00B83A3D">
        <w:rPr>
          <w:sz w:val="22"/>
          <w:szCs w:val="22"/>
        </w:rPr>
        <w:t>;</w:t>
      </w:r>
    </w:p>
    <w:p w:rsidR="00406240" w:rsidRPr="007362F7" w:rsidRDefault="00406240" w:rsidP="00406240">
      <w:pPr>
        <w:pStyle w:val="Zkladntext2"/>
        <w:numPr>
          <w:ilvl w:val="0"/>
          <w:numId w:val="12"/>
        </w:numPr>
        <w:tabs>
          <w:tab w:val="clear" w:pos="1003"/>
          <w:tab w:val="num" w:pos="720"/>
        </w:tabs>
        <w:spacing w:line="240" w:lineRule="auto"/>
        <w:ind w:left="720"/>
        <w:rPr>
          <w:sz w:val="22"/>
          <w:szCs w:val="22"/>
        </w:rPr>
      </w:pPr>
      <w:r w:rsidRPr="00B83A3D">
        <w:rPr>
          <w:sz w:val="22"/>
          <w:szCs w:val="22"/>
        </w:rPr>
        <w:lastRenderedPageBreak/>
        <w:t>organizačné zabezpečenie realizácie projektu</w:t>
      </w:r>
      <w:r>
        <w:rPr>
          <w:sz w:val="22"/>
          <w:szCs w:val="22"/>
        </w:rPr>
        <w:t>;</w:t>
      </w:r>
    </w:p>
    <w:p w:rsidR="00406240" w:rsidRDefault="00406240" w:rsidP="00406240">
      <w:pPr>
        <w:pStyle w:val="Zkladntext2"/>
        <w:spacing w:line="240" w:lineRule="auto"/>
        <w:rPr>
          <w:sz w:val="22"/>
          <w:szCs w:val="22"/>
        </w:rPr>
      </w:pPr>
    </w:p>
    <w:p w:rsidR="00406240" w:rsidRPr="007362F7" w:rsidRDefault="00406240" w:rsidP="00406240">
      <w:pPr>
        <w:pStyle w:val="Zkladntext2"/>
        <w:spacing w:line="240" w:lineRule="auto"/>
        <w:rPr>
          <w:sz w:val="22"/>
          <w:szCs w:val="22"/>
        </w:rPr>
      </w:pPr>
      <w:r w:rsidRPr="007362F7">
        <w:rPr>
          <w:sz w:val="22"/>
          <w:szCs w:val="22"/>
        </w:rPr>
        <w:t>V </w:t>
      </w:r>
      <w:r w:rsidRPr="007362F7">
        <w:rPr>
          <w:b/>
          <w:sz w:val="22"/>
          <w:szCs w:val="22"/>
        </w:rPr>
        <w:t>bode d)</w:t>
      </w:r>
      <w:r w:rsidRPr="007362F7">
        <w:rPr>
          <w:sz w:val="22"/>
          <w:szCs w:val="22"/>
        </w:rPr>
        <w:t xml:space="preserve"> uveďte najmä:</w:t>
      </w:r>
    </w:p>
    <w:p w:rsidR="00406240" w:rsidRPr="007362F7" w:rsidRDefault="00406240" w:rsidP="00406240">
      <w:pPr>
        <w:pStyle w:val="Zkladntext2"/>
        <w:numPr>
          <w:ilvl w:val="0"/>
          <w:numId w:val="12"/>
        </w:numPr>
        <w:tabs>
          <w:tab w:val="clear" w:pos="1003"/>
          <w:tab w:val="num" w:pos="720"/>
        </w:tabs>
        <w:spacing w:line="240" w:lineRule="auto"/>
        <w:ind w:left="720"/>
        <w:rPr>
          <w:sz w:val="22"/>
          <w:szCs w:val="22"/>
        </w:rPr>
      </w:pPr>
      <w:r w:rsidRPr="007362F7">
        <w:rPr>
          <w:sz w:val="22"/>
          <w:szCs w:val="22"/>
        </w:rPr>
        <w:t>zdôvodnenie nevyhnutnosti pomoci, t.j. preukážte</w:t>
      </w:r>
      <w:r>
        <w:rPr>
          <w:sz w:val="22"/>
          <w:szCs w:val="22"/>
        </w:rPr>
        <w:t xml:space="preserve"> (odôvodnite)</w:t>
      </w:r>
      <w:r w:rsidRPr="007362F7">
        <w:rPr>
          <w:sz w:val="22"/>
          <w:szCs w:val="22"/>
        </w:rPr>
        <w:t>, že bez pomoci z NFP by ste projekt nerealizovali;</w:t>
      </w:r>
    </w:p>
    <w:p w:rsidR="00406240" w:rsidRPr="007362F7" w:rsidRDefault="00406240" w:rsidP="00406240">
      <w:pPr>
        <w:pStyle w:val="Zkladntext2"/>
        <w:numPr>
          <w:ilvl w:val="0"/>
          <w:numId w:val="12"/>
        </w:numPr>
        <w:tabs>
          <w:tab w:val="clear" w:pos="1003"/>
          <w:tab w:val="num" w:pos="720"/>
        </w:tabs>
        <w:spacing w:line="240" w:lineRule="auto"/>
        <w:ind w:left="720"/>
        <w:rPr>
          <w:sz w:val="22"/>
          <w:szCs w:val="22"/>
        </w:rPr>
      </w:pPr>
      <w:r w:rsidRPr="007362F7">
        <w:rPr>
          <w:sz w:val="22"/>
          <w:szCs w:val="22"/>
        </w:rPr>
        <w:t>vaše skúsenosti s realizáciou dlhodobejších projektov (nielen spolufinancovaných z verejných prostriedkov);</w:t>
      </w:r>
    </w:p>
    <w:p w:rsidR="00406240" w:rsidRPr="007362F7" w:rsidRDefault="00406240" w:rsidP="00406240">
      <w:pPr>
        <w:pStyle w:val="Zkladntext2"/>
        <w:numPr>
          <w:ilvl w:val="0"/>
          <w:numId w:val="12"/>
        </w:numPr>
        <w:tabs>
          <w:tab w:val="clear" w:pos="1003"/>
          <w:tab w:val="num" w:pos="720"/>
        </w:tabs>
        <w:spacing w:line="240" w:lineRule="auto"/>
        <w:ind w:left="720"/>
        <w:rPr>
          <w:sz w:val="22"/>
          <w:szCs w:val="22"/>
        </w:rPr>
      </w:pPr>
      <w:r w:rsidRPr="007362F7">
        <w:rPr>
          <w:sz w:val="22"/>
          <w:szCs w:val="22"/>
        </w:rPr>
        <w:t>súčasnú situáciu v regióne / sektore a nevyhnutnosť realizácie vášho projektu s ohľadom na okamžité účinky pomoci;</w:t>
      </w:r>
    </w:p>
    <w:p w:rsidR="00406240" w:rsidRDefault="00406240" w:rsidP="00406240">
      <w:pPr>
        <w:pStyle w:val="Zkladntext2"/>
        <w:spacing w:line="240" w:lineRule="auto"/>
        <w:rPr>
          <w:sz w:val="22"/>
          <w:szCs w:val="22"/>
        </w:rPr>
      </w:pPr>
    </w:p>
    <w:p w:rsidR="00406240" w:rsidRPr="007362F7" w:rsidRDefault="00406240" w:rsidP="00406240">
      <w:pPr>
        <w:pStyle w:val="Zkladntext2"/>
        <w:spacing w:line="240" w:lineRule="auto"/>
        <w:rPr>
          <w:sz w:val="22"/>
          <w:szCs w:val="22"/>
        </w:rPr>
      </w:pPr>
      <w:r w:rsidRPr="007362F7">
        <w:rPr>
          <w:sz w:val="22"/>
          <w:szCs w:val="22"/>
        </w:rPr>
        <w:t>V </w:t>
      </w:r>
      <w:r w:rsidRPr="007362F7">
        <w:rPr>
          <w:b/>
          <w:sz w:val="22"/>
          <w:szCs w:val="22"/>
        </w:rPr>
        <w:t>bode e)</w:t>
      </w:r>
      <w:r w:rsidRPr="007362F7">
        <w:rPr>
          <w:sz w:val="22"/>
          <w:szCs w:val="22"/>
        </w:rPr>
        <w:t xml:space="preserve"> uveďte najmä:</w:t>
      </w:r>
    </w:p>
    <w:p w:rsidR="00406240" w:rsidRDefault="00406240" w:rsidP="00406240">
      <w:pPr>
        <w:pStyle w:val="Zkladntext2"/>
        <w:numPr>
          <w:ilvl w:val="0"/>
          <w:numId w:val="12"/>
        </w:numPr>
        <w:tabs>
          <w:tab w:val="clear" w:pos="1003"/>
          <w:tab w:val="num" w:pos="720"/>
        </w:tabs>
        <w:spacing w:line="240" w:lineRule="auto"/>
        <w:ind w:left="720"/>
        <w:rPr>
          <w:sz w:val="22"/>
          <w:szCs w:val="22"/>
        </w:rPr>
      </w:pPr>
      <w:r w:rsidRPr="007362F7">
        <w:rPr>
          <w:sz w:val="22"/>
          <w:szCs w:val="22"/>
        </w:rPr>
        <w:t>spôsob zabezpečenia trvalej udržateľnosti výstupov a výsledkov projektu, t.j. spôsob financovania ďalšej vašej výroby alebo poskytovania služieb, udržanie počtu zamestnancov na rovnakej úrovni. Práve v tejto časti by ste mali uviesť, ako plánujete čeliť možným ohrozeniam, ktoré projekt samotný neadresuje (zo SWOT analýzy)</w:t>
      </w:r>
      <w:r w:rsidR="00DA75C2">
        <w:rPr>
          <w:sz w:val="22"/>
          <w:szCs w:val="22"/>
        </w:rPr>
        <w:t>.</w:t>
      </w:r>
    </w:p>
    <w:p w:rsidR="00406240" w:rsidRDefault="00406240" w:rsidP="00406240">
      <w:pPr>
        <w:pStyle w:val="Zkladntext2"/>
        <w:spacing w:line="240" w:lineRule="auto"/>
        <w:rPr>
          <w:sz w:val="22"/>
          <w:szCs w:val="22"/>
        </w:rPr>
      </w:pPr>
    </w:p>
    <w:p w:rsidR="00406240" w:rsidRPr="00ED7E0D" w:rsidRDefault="00406240" w:rsidP="00406240">
      <w:pPr>
        <w:pStyle w:val="Zkladntext2"/>
        <w:spacing w:line="240" w:lineRule="auto"/>
        <w:rPr>
          <w:sz w:val="22"/>
          <w:szCs w:val="22"/>
        </w:rPr>
      </w:pPr>
      <w:r w:rsidRPr="00820BEE">
        <w:rPr>
          <w:sz w:val="22"/>
          <w:szCs w:val="22"/>
        </w:rPr>
        <w:t>Popíšte ako bude projekt pokračovať po ukončení realizácie aktivít projektu, vrátane spôsobu zabezpečenia udržateľnosti výsledkov projektu žiadateľom z finančného a prevádzkového hľadiska po ukončení realizácie aktivít projektu v stanovenom rozsahu a kvalite. Ak je to relevantné, uviesť aj zhrnutie výsledkov finančnej analýzy.</w:t>
      </w:r>
    </w:p>
    <w:p w:rsidR="00406240" w:rsidRPr="007362F7" w:rsidRDefault="00406240" w:rsidP="00406240">
      <w:pPr>
        <w:pStyle w:val="Zkladntext2"/>
        <w:spacing w:line="240" w:lineRule="auto"/>
        <w:rPr>
          <w:sz w:val="22"/>
          <w:szCs w:val="22"/>
        </w:rPr>
      </w:pPr>
    </w:p>
    <w:p w:rsidR="00406240" w:rsidRPr="009036C6" w:rsidRDefault="00406240" w:rsidP="00406240">
      <w:pPr>
        <w:rPr>
          <w:rFonts w:eastAsia="Arial Unicode MS"/>
          <w:b/>
          <w:smallCaps/>
        </w:rPr>
      </w:pPr>
      <w:bookmarkStart w:id="313" w:name="_Toc190503847"/>
      <w:r w:rsidRPr="009036C6">
        <w:rPr>
          <w:rFonts w:eastAsia="Arial Unicode MS"/>
          <w:b/>
          <w:smallCaps/>
        </w:rPr>
        <w:t>Časový rámec realizácie projektu</w:t>
      </w:r>
      <w:bookmarkEnd w:id="313"/>
    </w:p>
    <w:p w:rsidR="00406240" w:rsidRPr="007362F7" w:rsidRDefault="00406240" w:rsidP="00406240">
      <w:pPr>
        <w:pStyle w:val="Zkladntext2"/>
        <w:spacing w:line="240" w:lineRule="auto"/>
        <w:rPr>
          <w:sz w:val="22"/>
          <w:szCs w:val="22"/>
        </w:rPr>
      </w:pPr>
    </w:p>
    <w:p w:rsidR="00406240" w:rsidRPr="007362F7" w:rsidRDefault="00406240" w:rsidP="00406240">
      <w:pPr>
        <w:pStyle w:val="Zkladntext2"/>
        <w:spacing w:line="240" w:lineRule="auto"/>
        <w:rPr>
          <w:sz w:val="22"/>
          <w:szCs w:val="22"/>
        </w:rPr>
      </w:pPr>
      <w:r w:rsidRPr="007362F7">
        <w:rPr>
          <w:sz w:val="22"/>
          <w:szCs w:val="22"/>
        </w:rPr>
        <w:t xml:space="preserve">Časový rámec realizácie projektu musí byť plne konzistentný s cieľom projektu a špecifickými cieľmi uvedenými v tabuľke č. </w:t>
      </w:r>
      <w:r>
        <w:rPr>
          <w:sz w:val="22"/>
          <w:szCs w:val="22"/>
        </w:rPr>
        <w:t>9</w:t>
      </w:r>
      <w:r w:rsidRPr="007362F7">
        <w:rPr>
          <w:sz w:val="22"/>
          <w:szCs w:val="22"/>
        </w:rPr>
        <w:t>. Realizácia jednotlivých aktivít je definovaná ako finančná realizácia, t.j. platby oprávnených (</w:t>
      </w:r>
      <w:r>
        <w:rPr>
          <w:sz w:val="22"/>
          <w:szCs w:val="22"/>
        </w:rPr>
        <w:t xml:space="preserve">aj </w:t>
      </w:r>
      <w:r w:rsidRPr="007362F7">
        <w:rPr>
          <w:sz w:val="22"/>
          <w:szCs w:val="22"/>
        </w:rPr>
        <w:t xml:space="preserve">neoprávnených) výdavkov vášmu dodávateľovi (zamestnancom, tam kde je to relevantné). Produktom aktivít sú jednotlivé výstupy a kombinácia výstupov má za dôsledok dosiahnutie špecifických cieľov a cieľa projektu. </w:t>
      </w:r>
    </w:p>
    <w:p w:rsidR="00406240" w:rsidRPr="00224C10" w:rsidRDefault="00406240" w:rsidP="00406240">
      <w:pPr>
        <w:pStyle w:val="Zkladntext2"/>
        <w:spacing w:line="240" w:lineRule="auto"/>
        <w:rPr>
          <w:sz w:val="22"/>
          <w:szCs w:val="22"/>
        </w:rPr>
      </w:pPr>
    </w:p>
    <w:p w:rsidR="00406240" w:rsidRDefault="00406240" w:rsidP="00406240">
      <w:pPr>
        <w:pStyle w:val="Zkladntext2"/>
        <w:spacing w:line="240" w:lineRule="auto"/>
        <w:rPr>
          <w:sz w:val="22"/>
          <w:szCs w:val="22"/>
        </w:rPr>
      </w:pPr>
      <w:r w:rsidRPr="00066B7E">
        <w:rPr>
          <w:sz w:val="22"/>
          <w:szCs w:val="22"/>
        </w:rPr>
        <w:t>Podporné aktivity projektu sú v zásade neoprávnenými výdavkami projektu (ak nie je v schéme uvedené inak).</w:t>
      </w:r>
      <w:r>
        <w:rPr>
          <w:sz w:val="22"/>
          <w:szCs w:val="22"/>
        </w:rPr>
        <w:t xml:space="preserve"> </w:t>
      </w:r>
      <w:r w:rsidRPr="00934552">
        <w:rPr>
          <w:b/>
          <w:sz w:val="22"/>
          <w:szCs w:val="22"/>
        </w:rPr>
        <w:t>Napriek skutočnosti, že trvanie realizácie podporných aktivít projektu môže presahovať celkové obdobie realizácie projektu, do tabuľky uvádzajte trvanie realizácie podporných aktivít projektu ohraničené začiatkom reali</w:t>
      </w:r>
      <w:r>
        <w:rPr>
          <w:b/>
          <w:sz w:val="22"/>
          <w:szCs w:val="22"/>
        </w:rPr>
        <w:t>zácie prvej aktivity projektu a </w:t>
      </w:r>
      <w:r w:rsidRPr="00934552">
        <w:rPr>
          <w:b/>
          <w:sz w:val="22"/>
          <w:szCs w:val="22"/>
        </w:rPr>
        <w:t>ukončením realizácie poslednej aktivity projektu.</w:t>
      </w:r>
    </w:p>
    <w:p w:rsidR="00406240" w:rsidRDefault="00406240" w:rsidP="00406240">
      <w:pPr>
        <w:pStyle w:val="Zkladntext2"/>
        <w:spacing w:line="240" w:lineRule="auto"/>
        <w:rPr>
          <w:sz w:val="22"/>
          <w:szCs w:val="22"/>
        </w:rPr>
      </w:pPr>
    </w:p>
    <w:p w:rsidR="00406240" w:rsidRPr="005143D9" w:rsidRDefault="00406240" w:rsidP="00406240">
      <w:pPr>
        <w:pStyle w:val="Zkladntext2"/>
        <w:spacing w:line="240" w:lineRule="auto"/>
        <w:rPr>
          <w:sz w:val="22"/>
          <w:szCs w:val="22"/>
        </w:rPr>
      </w:pPr>
      <w:r w:rsidRPr="007362F7">
        <w:rPr>
          <w:sz w:val="22"/>
          <w:szCs w:val="22"/>
        </w:rPr>
        <w:t>Jednotlivé aktivity projektu majú priamy vzťah na finančnú realizáciu projektu, venujte preto pozornosť súladu harmonogramu realizácie aktivít s detailným rozpočtom projektu</w:t>
      </w:r>
      <w:r>
        <w:rPr>
          <w:sz w:val="22"/>
          <w:szCs w:val="22"/>
        </w:rPr>
        <w:t xml:space="preserve">, ktorý je prílohou </w:t>
      </w:r>
      <w:proofErr w:type="spellStart"/>
      <w:r>
        <w:rPr>
          <w:sz w:val="22"/>
          <w:szCs w:val="22"/>
        </w:rPr>
        <w:t>ŽoNFP</w:t>
      </w:r>
      <w:proofErr w:type="spellEnd"/>
      <w:r w:rsidRPr="007362F7">
        <w:rPr>
          <w:sz w:val="22"/>
          <w:szCs w:val="22"/>
        </w:rPr>
        <w:t>.</w:t>
      </w:r>
      <w:r>
        <w:rPr>
          <w:sz w:val="22"/>
          <w:szCs w:val="22"/>
        </w:rPr>
        <w:t xml:space="preserve"> </w:t>
      </w:r>
      <w:r w:rsidRPr="005143D9">
        <w:rPr>
          <w:sz w:val="22"/>
          <w:szCs w:val="22"/>
        </w:rPr>
        <w:t>V časovom rámci projektu si stanovte reálny čas začatia samotnej realizácie projektu, pričom zohľadnite dĺžku trvania hodnotiaceho procesu u</w:t>
      </w:r>
      <w:r>
        <w:rPr>
          <w:sz w:val="22"/>
          <w:szCs w:val="22"/>
        </w:rPr>
        <w:t> </w:t>
      </w:r>
      <w:r w:rsidRPr="005143D9">
        <w:rPr>
          <w:sz w:val="22"/>
          <w:szCs w:val="22"/>
        </w:rPr>
        <w:t>vykonávateľa</w:t>
      </w:r>
      <w:r>
        <w:rPr>
          <w:sz w:val="22"/>
          <w:szCs w:val="22"/>
        </w:rPr>
        <w:t xml:space="preserve"> a podpisu zmluvy o poskytnutí NFP.</w:t>
      </w:r>
    </w:p>
    <w:p w:rsidR="00406240" w:rsidRDefault="00406240" w:rsidP="00406240">
      <w:pPr>
        <w:pStyle w:val="Zkladntext2"/>
        <w:spacing w:line="240" w:lineRule="auto"/>
        <w:rPr>
          <w:sz w:val="22"/>
          <w:szCs w:val="22"/>
        </w:rPr>
      </w:pPr>
    </w:p>
    <w:p w:rsidR="00406240" w:rsidRPr="009036C6" w:rsidRDefault="00406240" w:rsidP="00406240">
      <w:pPr>
        <w:rPr>
          <w:rFonts w:eastAsia="Arial Unicode MS"/>
          <w:b/>
          <w:smallCaps/>
        </w:rPr>
      </w:pPr>
      <w:bookmarkStart w:id="314" w:name="_Toc190503848"/>
      <w:r w:rsidRPr="009036C6">
        <w:rPr>
          <w:rFonts w:eastAsia="Arial Unicode MS"/>
          <w:b/>
          <w:smallCaps/>
        </w:rPr>
        <w:t>Hodnoty merateľných ukazovateľov</w:t>
      </w:r>
      <w:bookmarkEnd w:id="314"/>
    </w:p>
    <w:p w:rsidR="00406240" w:rsidRPr="000855CE" w:rsidRDefault="00406240" w:rsidP="00406240">
      <w:pPr>
        <w:pStyle w:val="Zkladntext2"/>
        <w:spacing w:line="240" w:lineRule="auto"/>
        <w:rPr>
          <w:sz w:val="22"/>
          <w:szCs w:val="22"/>
        </w:rPr>
      </w:pPr>
    </w:p>
    <w:p w:rsidR="00406240" w:rsidRPr="00750A37" w:rsidRDefault="00406240" w:rsidP="00406240">
      <w:pPr>
        <w:pStyle w:val="Zkladntext2"/>
        <w:tabs>
          <w:tab w:val="left" w:pos="6480"/>
        </w:tabs>
        <w:spacing w:line="240" w:lineRule="auto"/>
        <w:rPr>
          <w:sz w:val="22"/>
          <w:szCs w:val="22"/>
        </w:rPr>
      </w:pPr>
      <w:r w:rsidRPr="007362F7">
        <w:rPr>
          <w:sz w:val="22"/>
          <w:szCs w:val="22"/>
        </w:rPr>
        <w:t>Tabuľk</w:t>
      </w:r>
      <w:r>
        <w:rPr>
          <w:sz w:val="22"/>
          <w:szCs w:val="22"/>
        </w:rPr>
        <w:t xml:space="preserve">u č. 12 </w:t>
      </w:r>
      <w:r w:rsidRPr="007362F7">
        <w:rPr>
          <w:sz w:val="22"/>
          <w:szCs w:val="22"/>
        </w:rPr>
        <w:t>vyplňte v súlade s definíciami uvedenými v </w:t>
      </w:r>
      <w:r>
        <w:rPr>
          <w:sz w:val="22"/>
          <w:szCs w:val="22"/>
        </w:rPr>
        <w:t>kapitole</w:t>
      </w:r>
      <w:r w:rsidRPr="007362F7">
        <w:rPr>
          <w:sz w:val="22"/>
          <w:szCs w:val="22"/>
        </w:rPr>
        <w:t xml:space="preserve"> </w:t>
      </w:r>
      <w:r>
        <w:rPr>
          <w:sz w:val="22"/>
          <w:szCs w:val="22"/>
        </w:rPr>
        <w:t>„</w:t>
      </w:r>
      <w:r w:rsidRPr="007362F7">
        <w:rPr>
          <w:sz w:val="22"/>
          <w:szCs w:val="22"/>
        </w:rPr>
        <w:t>Indikátory</w:t>
      </w:r>
      <w:r>
        <w:rPr>
          <w:sz w:val="22"/>
          <w:szCs w:val="22"/>
        </w:rPr>
        <w:t>“</w:t>
      </w:r>
      <w:r w:rsidRPr="007362F7">
        <w:rPr>
          <w:sz w:val="22"/>
          <w:szCs w:val="22"/>
        </w:rPr>
        <w:t xml:space="preserve"> tejto </w:t>
      </w:r>
      <w:r>
        <w:rPr>
          <w:sz w:val="22"/>
          <w:szCs w:val="22"/>
        </w:rPr>
        <w:t>P</w:t>
      </w:r>
      <w:r w:rsidRPr="007362F7">
        <w:rPr>
          <w:sz w:val="22"/>
          <w:szCs w:val="22"/>
        </w:rPr>
        <w:t xml:space="preserve">ríručky a v súlade s logickou štruktúrou </w:t>
      </w:r>
      <w:r w:rsidRPr="00750A37">
        <w:rPr>
          <w:sz w:val="22"/>
          <w:szCs w:val="22"/>
        </w:rPr>
        <w:t xml:space="preserve">vášho projektu. Hodnoty ukazovateľov sú pre žiadateľov </w:t>
      </w:r>
      <w:r w:rsidRPr="005F69EC">
        <w:rPr>
          <w:b/>
          <w:sz w:val="22"/>
          <w:szCs w:val="22"/>
        </w:rPr>
        <w:t>záväzné</w:t>
      </w:r>
      <w:r w:rsidRPr="00750A37">
        <w:rPr>
          <w:sz w:val="22"/>
          <w:szCs w:val="22"/>
        </w:rPr>
        <w:t xml:space="preserve"> a budú premietnuté do Zmluvy o poskytnutí NFP s úspešným žiadateľom.</w:t>
      </w:r>
      <w:r>
        <w:rPr>
          <w:sz w:val="22"/>
          <w:szCs w:val="22"/>
        </w:rPr>
        <w:t xml:space="preserve"> </w:t>
      </w:r>
      <w:r w:rsidRPr="000F1319">
        <w:rPr>
          <w:b/>
          <w:sz w:val="22"/>
          <w:szCs w:val="22"/>
        </w:rPr>
        <w:t xml:space="preserve">Povinné indikátory (ktoré si žiadateľ pri vypracúvaní </w:t>
      </w:r>
      <w:proofErr w:type="spellStart"/>
      <w:r w:rsidRPr="000F1319">
        <w:rPr>
          <w:b/>
          <w:sz w:val="22"/>
          <w:szCs w:val="22"/>
        </w:rPr>
        <w:t>ŽoNFP</w:t>
      </w:r>
      <w:proofErr w:type="spellEnd"/>
      <w:r w:rsidRPr="000F1319">
        <w:rPr>
          <w:b/>
          <w:sz w:val="22"/>
          <w:szCs w:val="22"/>
        </w:rPr>
        <w:t xml:space="preserve"> musí zvoliť) sú </w:t>
      </w:r>
      <w:proofErr w:type="spellStart"/>
      <w:r w:rsidRPr="000F1319">
        <w:rPr>
          <w:b/>
          <w:sz w:val="22"/>
          <w:szCs w:val="22"/>
        </w:rPr>
        <w:t>predvyplnené</w:t>
      </w:r>
      <w:proofErr w:type="spellEnd"/>
      <w:r w:rsidRPr="000F1319">
        <w:rPr>
          <w:b/>
          <w:sz w:val="22"/>
          <w:szCs w:val="22"/>
        </w:rPr>
        <w:t xml:space="preserve"> v časti 2.2 Opisu projektu</w:t>
      </w:r>
      <w:r w:rsidRPr="000C484D">
        <w:rPr>
          <w:sz w:val="22"/>
          <w:szCs w:val="22"/>
        </w:rPr>
        <w:t>.</w:t>
      </w:r>
    </w:p>
    <w:p w:rsidR="00406240" w:rsidRDefault="00406240" w:rsidP="00406240">
      <w:pPr>
        <w:rPr>
          <w:rFonts w:eastAsia="Arial Unicode MS"/>
          <w:b/>
          <w:smallCaps/>
        </w:rPr>
      </w:pPr>
      <w:bookmarkStart w:id="315" w:name="_Toc190503849"/>
    </w:p>
    <w:p w:rsidR="00406240" w:rsidRPr="009036C6" w:rsidRDefault="00406240" w:rsidP="00406240">
      <w:pPr>
        <w:rPr>
          <w:rFonts w:eastAsia="Arial Unicode MS"/>
          <w:b/>
          <w:smallCaps/>
        </w:rPr>
      </w:pPr>
      <w:r w:rsidRPr="008058A6">
        <w:rPr>
          <w:rFonts w:eastAsia="Arial Unicode MS"/>
          <w:b/>
          <w:smallCaps/>
        </w:rPr>
        <w:t xml:space="preserve">Rozpočet projektu (v </w:t>
      </w:r>
      <w:r>
        <w:rPr>
          <w:rFonts w:eastAsia="Arial Unicode MS"/>
          <w:b/>
          <w:smallCaps/>
        </w:rPr>
        <w:t>EUR</w:t>
      </w:r>
      <w:r w:rsidRPr="008058A6">
        <w:rPr>
          <w:rFonts w:eastAsia="Arial Unicode MS"/>
          <w:b/>
          <w:smallCaps/>
        </w:rPr>
        <w:t>)</w:t>
      </w:r>
    </w:p>
    <w:p w:rsidR="00406240" w:rsidRPr="000855CE" w:rsidRDefault="00406240" w:rsidP="00406240">
      <w:pPr>
        <w:pStyle w:val="Zkladntext2"/>
        <w:spacing w:line="240" w:lineRule="auto"/>
        <w:rPr>
          <w:sz w:val="22"/>
          <w:szCs w:val="22"/>
        </w:rPr>
      </w:pPr>
    </w:p>
    <w:p w:rsidR="00406240" w:rsidRPr="007362F7" w:rsidRDefault="00406240" w:rsidP="00406240">
      <w:pPr>
        <w:pStyle w:val="Zkladntext2"/>
        <w:spacing w:line="240" w:lineRule="auto"/>
        <w:rPr>
          <w:sz w:val="22"/>
          <w:szCs w:val="22"/>
        </w:rPr>
      </w:pPr>
      <w:r w:rsidRPr="007362F7">
        <w:rPr>
          <w:sz w:val="22"/>
          <w:szCs w:val="22"/>
        </w:rPr>
        <w:t>Tabuľka č. 13 Rozpočet projektu agreguje podrobný rozpočet</w:t>
      </w:r>
      <w:r w:rsidRPr="00832999">
        <w:rPr>
          <w:sz w:val="22"/>
          <w:szCs w:val="22"/>
        </w:rPr>
        <w:t xml:space="preserve"> projektu</w:t>
      </w:r>
      <w:r>
        <w:rPr>
          <w:sz w:val="22"/>
          <w:szCs w:val="22"/>
        </w:rPr>
        <w:t>, ktorý je výsledkom OVS, preto musí byť s týmto rozpočtom nevyhnutne v súlade.</w:t>
      </w:r>
      <w:r w:rsidRPr="007362F7">
        <w:rPr>
          <w:sz w:val="22"/>
          <w:szCs w:val="22"/>
        </w:rPr>
        <w:t xml:space="preserve"> </w:t>
      </w:r>
      <w:r>
        <w:rPr>
          <w:sz w:val="22"/>
          <w:szCs w:val="22"/>
        </w:rPr>
        <w:t xml:space="preserve">Tento rozpočet musí byť plne v súlade s elektronickým podrobným rozpočtom, ktorý je súčasťou prílohy č. 3 </w:t>
      </w:r>
      <w:proofErr w:type="spellStart"/>
      <w:r>
        <w:rPr>
          <w:sz w:val="22"/>
          <w:szCs w:val="22"/>
        </w:rPr>
        <w:t>ŽoNFP</w:t>
      </w:r>
      <w:proofErr w:type="spellEnd"/>
      <w:r>
        <w:rPr>
          <w:sz w:val="22"/>
          <w:szCs w:val="22"/>
        </w:rPr>
        <w:t xml:space="preserve">, ako aj s tlačenou verziu podrobného rozpočtu, ktorý tvorí </w:t>
      </w:r>
      <w:r w:rsidRPr="007B4A9A">
        <w:rPr>
          <w:sz w:val="22"/>
          <w:szCs w:val="22"/>
        </w:rPr>
        <w:t xml:space="preserve">prílohu č. </w:t>
      </w:r>
      <w:r>
        <w:rPr>
          <w:sz w:val="22"/>
          <w:szCs w:val="22"/>
        </w:rPr>
        <w:t>4</w:t>
      </w:r>
      <w:r w:rsidRPr="007B4A9A">
        <w:rPr>
          <w:sz w:val="22"/>
          <w:szCs w:val="22"/>
        </w:rPr>
        <w:t xml:space="preserve"> </w:t>
      </w:r>
      <w:proofErr w:type="spellStart"/>
      <w:r w:rsidRPr="007B4A9A">
        <w:rPr>
          <w:sz w:val="22"/>
          <w:szCs w:val="22"/>
        </w:rPr>
        <w:t>ŽoNFP</w:t>
      </w:r>
      <w:proofErr w:type="spellEnd"/>
      <w:r>
        <w:rPr>
          <w:sz w:val="22"/>
          <w:szCs w:val="22"/>
        </w:rPr>
        <w:t>.</w:t>
      </w:r>
    </w:p>
    <w:p w:rsidR="00406240" w:rsidRDefault="00406240" w:rsidP="00406240">
      <w:pPr>
        <w:pStyle w:val="Zkladntext2"/>
        <w:spacing w:line="240" w:lineRule="auto"/>
        <w:rPr>
          <w:b/>
          <w:sz w:val="22"/>
          <w:szCs w:val="22"/>
        </w:rPr>
      </w:pPr>
    </w:p>
    <w:p w:rsidR="00406240" w:rsidRPr="00482807" w:rsidRDefault="00406240" w:rsidP="00406240">
      <w:pPr>
        <w:pStyle w:val="Zkladntext2"/>
        <w:spacing w:line="240" w:lineRule="auto"/>
        <w:rPr>
          <w:b/>
          <w:sz w:val="22"/>
          <w:szCs w:val="22"/>
        </w:rPr>
      </w:pPr>
      <w:r w:rsidRPr="00482807">
        <w:rPr>
          <w:b/>
          <w:sz w:val="22"/>
          <w:szCs w:val="22"/>
        </w:rPr>
        <w:t>Pole</w:t>
      </w:r>
      <w:r w:rsidRPr="00482807">
        <w:rPr>
          <w:sz w:val="22"/>
          <w:szCs w:val="22"/>
        </w:rPr>
        <w:t xml:space="preserve"> (</w:t>
      </w:r>
      <w:r w:rsidRPr="00482807">
        <w:rPr>
          <w:i/>
          <w:sz w:val="22"/>
          <w:szCs w:val="22"/>
        </w:rPr>
        <w:t>Bolo vykonané verejné obstarávanie (VO) pred predložením žiadosti o NFP?</w:t>
      </w:r>
      <w:r w:rsidRPr="00482807">
        <w:rPr>
          <w:sz w:val="22"/>
          <w:szCs w:val="22"/>
        </w:rPr>
        <w:t xml:space="preserve">) </w:t>
      </w:r>
      <w:r w:rsidRPr="00482807">
        <w:rPr>
          <w:b/>
          <w:sz w:val="22"/>
          <w:szCs w:val="22"/>
        </w:rPr>
        <w:t>a pole</w:t>
      </w:r>
      <w:r w:rsidRPr="00482807">
        <w:rPr>
          <w:sz w:val="22"/>
          <w:szCs w:val="22"/>
        </w:rPr>
        <w:t xml:space="preserve"> (</w:t>
      </w:r>
      <w:r w:rsidRPr="00482807">
        <w:rPr>
          <w:i/>
          <w:sz w:val="22"/>
          <w:szCs w:val="22"/>
        </w:rPr>
        <w:t xml:space="preserve">Objem prostriedkov </w:t>
      </w:r>
      <w:proofErr w:type="spellStart"/>
      <w:r w:rsidRPr="00482807">
        <w:rPr>
          <w:i/>
          <w:sz w:val="22"/>
          <w:szCs w:val="22"/>
        </w:rPr>
        <w:t>zazmluvnených</w:t>
      </w:r>
      <w:proofErr w:type="spellEnd"/>
      <w:r w:rsidRPr="00482807">
        <w:rPr>
          <w:i/>
          <w:sz w:val="22"/>
          <w:szCs w:val="22"/>
        </w:rPr>
        <w:t xml:space="preserve"> na základe VO pred podaním žiadosti o NFP (EUR)</w:t>
      </w:r>
      <w:r>
        <w:rPr>
          <w:sz w:val="22"/>
          <w:szCs w:val="22"/>
        </w:rPr>
        <w:t xml:space="preserve">) </w:t>
      </w:r>
      <w:r w:rsidRPr="00482807">
        <w:rPr>
          <w:b/>
          <w:sz w:val="22"/>
          <w:szCs w:val="22"/>
        </w:rPr>
        <w:t>žiadateľ v rámci tejto výzvy nevypĺňa!!!</w:t>
      </w:r>
    </w:p>
    <w:p w:rsidR="00406240" w:rsidRPr="000855CE" w:rsidRDefault="00406240" w:rsidP="00406240">
      <w:pPr>
        <w:pStyle w:val="Zkladntext2"/>
        <w:spacing w:line="240" w:lineRule="auto"/>
        <w:rPr>
          <w:sz w:val="22"/>
          <w:szCs w:val="22"/>
        </w:rPr>
      </w:pPr>
    </w:p>
    <w:p w:rsidR="00406240" w:rsidRPr="009036C6" w:rsidRDefault="00406240" w:rsidP="00406240">
      <w:pPr>
        <w:rPr>
          <w:rFonts w:eastAsia="Arial Unicode MS"/>
          <w:b/>
          <w:smallCaps/>
        </w:rPr>
      </w:pPr>
      <w:bookmarkStart w:id="316" w:name="_Toc190503850"/>
      <w:r w:rsidRPr="009036C6">
        <w:rPr>
          <w:rFonts w:eastAsia="Arial Unicode MS"/>
          <w:b/>
          <w:smallCaps/>
        </w:rPr>
        <w:t>Zdroje financovania</w:t>
      </w:r>
      <w:bookmarkEnd w:id="316"/>
      <w:r w:rsidRPr="009036C6">
        <w:rPr>
          <w:rFonts w:eastAsia="Arial Unicode MS"/>
          <w:b/>
          <w:smallCaps/>
        </w:rPr>
        <w:t xml:space="preserve"> projektu</w:t>
      </w:r>
    </w:p>
    <w:p w:rsidR="00406240" w:rsidRPr="000855CE" w:rsidRDefault="00406240" w:rsidP="00406240">
      <w:pPr>
        <w:pStyle w:val="Zkladntext2"/>
        <w:spacing w:line="240" w:lineRule="auto"/>
        <w:rPr>
          <w:sz w:val="22"/>
          <w:szCs w:val="22"/>
        </w:rPr>
      </w:pPr>
    </w:p>
    <w:p w:rsidR="00406240" w:rsidRPr="007362F7" w:rsidRDefault="00406240" w:rsidP="00406240">
      <w:pPr>
        <w:pStyle w:val="Zkladntext2"/>
        <w:spacing w:line="240" w:lineRule="auto"/>
        <w:rPr>
          <w:sz w:val="22"/>
          <w:szCs w:val="22"/>
        </w:rPr>
      </w:pPr>
      <w:r w:rsidRPr="007362F7">
        <w:rPr>
          <w:sz w:val="22"/>
          <w:szCs w:val="22"/>
        </w:rPr>
        <w:t xml:space="preserve">Tabuľka č. 14 Zdroje financovania projektu poskytuje informácie o financovaní výdavkov z rôznych zdrojov. V tomto prípade platí, že celkové výdavky projektu sú rozdelené na </w:t>
      </w:r>
      <w:r>
        <w:rPr>
          <w:sz w:val="22"/>
          <w:szCs w:val="22"/>
        </w:rPr>
        <w:t xml:space="preserve">celkové </w:t>
      </w:r>
      <w:r w:rsidRPr="007362F7">
        <w:rPr>
          <w:sz w:val="22"/>
          <w:szCs w:val="22"/>
        </w:rPr>
        <w:t>oprávnené a</w:t>
      </w:r>
      <w:r>
        <w:rPr>
          <w:sz w:val="22"/>
          <w:szCs w:val="22"/>
        </w:rPr>
        <w:t xml:space="preserve"> celkové </w:t>
      </w:r>
      <w:r w:rsidRPr="007362F7">
        <w:rPr>
          <w:sz w:val="22"/>
          <w:szCs w:val="22"/>
        </w:rPr>
        <w:t xml:space="preserve">neoprávnené výdavky. </w:t>
      </w:r>
      <w:r>
        <w:rPr>
          <w:sz w:val="22"/>
          <w:szCs w:val="22"/>
        </w:rPr>
        <w:t>Celkové o</w:t>
      </w:r>
      <w:r w:rsidRPr="007362F7">
        <w:rPr>
          <w:sz w:val="22"/>
          <w:szCs w:val="22"/>
        </w:rPr>
        <w:t>právnené výdavky sú rozdelené na NFP a spolufinancovanie zo strany prijímateľa</w:t>
      </w:r>
      <w:r>
        <w:rPr>
          <w:sz w:val="22"/>
          <w:szCs w:val="22"/>
        </w:rPr>
        <w:t xml:space="preserve"> (zdroje žiadateľa)</w:t>
      </w:r>
      <w:r w:rsidRPr="007362F7">
        <w:rPr>
          <w:sz w:val="22"/>
          <w:szCs w:val="22"/>
        </w:rPr>
        <w:t xml:space="preserve">, pričom prijímateľ financuje okrem zvyšku oprávnených výdavkov aj 100% neoprávnených výdavkov. </w:t>
      </w:r>
      <w:r w:rsidRPr="00750A37">
        <w:rPr>
          <w:b/>
          <w:sz w:val="22"/>
          <w:szCs w:val="22"/>
        </w:rPr>
        <w:t>Do riadku „Zdroje žiadateľa celkom“ uveďte sumu spolufinancovania celkových oprávnených výdavkov.</w:t>
      </w:r>
      <w:r>
        <w:rPr>
          <w:sz w:val="22"/>
          <w:szCs w:val="22"/>
        </w:rPr>
        <w:t xml:space="preserve"> </w:t>
      </w:r>
      <w:r w:rsidRPr="007362F7">
        <w:rPr>
          <w:sz w:val="22"/>
          <w:szCs w:val="22"/>
        </w:rPr>
        <w:t xml:space="preserve">Intenzita pomoci následne určuje pomer NFP na </w:t>
      </w:r>
      <w:r>
        <w:rPr>
          <w:sz w:val="22"/>
          <w:szCs w:val="22"/>
        </w:rPr>
        <w:t xml:space="preserve">celkových </w:t>
      </w:r>
      <w:r w:rsidRPr="007362F7">
        <w:rPr>
          <w:sz w:val="22"/>
          <w:szCs w:val="22"/>
        </w:rPr>
        <w:t>oprávnených výdavkoch a je vyjadrená v percentách.</w:t>
      </w:r>
      <w:r>
        <w:rPr>
          <w:sz w:val="22"/>
          <w:szCs w:val="22"/>
        </w:rPr>
        <w:t xml:space="preserve"> Predpokladaný príjem z projektu nie je relevantný pre danú výzvu a preto sa nevypĺňa</w:t>
      </w:r>
    </w:p>
    <w:bookmarkEnd w:id="315"/>
    <w:p w:rsidR="00406240" w:rsidRDefault="00406240" w:rsidP="00406240">
      <w:pPr>
        <w:pStyle w:val="Zkladntext2"/>
        <w:spacing w:line="240" w:lineRule="auto"/>
        <w:rPr>
          <w:sz w:val="22"/>
          <w:szCs w:val="22"/>
        </w:rPr>
      </w:pPr>
    </w:p>
    <w:p w:rsidR="00406240" w:rsidRPr="009036C6" w:rsidRDefault="00406240" w:rsidP="00406240">
      <w:pPr>
        <w:rPr>
          <w:rFonts w:eastAsia="Arial Unicode MS"/>
          <w:b/>
          <w:smallCaps/>
        </w:rPr>
      </w:pPr>
      <w:bookmarkStart w:id="317" w:name="_Toc190503851"/>
      <w:r w:rsidRPr="009036C6">
        <w:rPr>
          <w:rFonts w:eastAsia="Arial Unicode MS"/>
          <w:b/>
          <w:smallCaps/>
        </w:rPr>
        <w:t>Súlad s horizontálnymi prioritami</w:t>
      </w:r>
      <w:bookmarkEnd w:id="317"/>
    </w:p>
    <w:p w:rsidR="00406240" w:rsidRPr="000855CE" w:rsidRDefault="00406240" w:rsidP="00406240">
      <w:pPr>
        <w:pStyle w:val="Zkladntext2"/>
        <w:spacing w:line="240" w:lineRule="auto"/>
        <w:rPr>
          <w:sz w:val="22"/>
          <w:szCs w:val="22"/>
        </w:rPr>
      </w:pPr>
    </w:p>
    <w:p w:rsidR="00406240" w:rsidRDefault="00406240" w:rsidP="00406240">
      <w:pPr>
        <w:pStyle w:val="Zkladntext2"/>
        <w:spacing w:line="240" w:lineRule="auto"/>
        <w:rPr>
          <w:sz w:val="22"/>
          <w:szCs w:val="22"/>
        </w:rPr>
      </w:pPr>
      <w:r w:rsidRPr="00D958BF">
        <w:rPr>
          <w:sz w:val="22"/>
          <w:szCs w:val="22"/>
        </w:rPr>
        <w:t xml:space="preserve">Pri vypĺňaní tabuľky č. 15 je potrebné vychádzať z OP </w:t>
      </w:r>
      <w:proofErr w:type="spellStart"/>
      <w:r w:rsidRPr="00D958BF">
        <w:rPr>
          <w:sz w:val="22"/>
          <w:szCs w:val="22"/>
        </w:rPr>
        <w:t>KaHR</w:t>
      </w:r>
      <w:proofErr w:type="spellEnd"/>
      <w:r w:rsidRPr="00D958BF">
        <w:rPr>
          <w:sz w:val="22"/>
          <w:szCs w:val="22"/>
        </w:rPr>
        <w:t xml:space="preserve">, kapitoly č. 6 Horizontálne priority. V prípade, ak uvediete, že projekt prispieva k dosahovaniu niektorej z horizontálnych priorít je nevyhnuté uviesť do tabuľky </w:t>
      </w:r>
      <w:r>
        <w:rPr>
          <w:sz w:val="22"/>
          <w:szCs w:val="22"/>
        </w:rPr>
        <w:t xml:space="preserve">aj </w:t>
      </w:r>
      <w:r w:rsidRPr="00D958BF">
        <w:rPr>
          <w:sz w:val="22"/>
          <w:szCs w:val="22"/>
        </w:rPr>
        <w:t xml:space="preserve">príslušné merateľné ukazovatele, vrátane predpokladaných dosahovaných hodnôt. </w:t>
      </w:r>
    </w:p>
    <w:p w:rsidR="0043359A" w:rsidRPr="00D958BF" w:rsidRDefault="0043359A" w:rsidP="00406240">
      <w:pPr>
        <w:pStyle w:val="Zkladntext2"/>
        <w:spacing w:line="240" w:lineRule="auto"/>
        <w:rPr>
          <w:sz w:val="22"/>
          <w:szCs w:val="22"/>
        </w:rPr>
      </w:pPr>
    </w:p>
    <w:p w:rsidR="00EB547B" w:rsidRPr="00302EE3" w:rsidRDefault="00EB547B" w:rsidP="00EB547B">
      <w:pPr>
        <w:pStyle w:val="Zkladntext2"/>
        <w:spacing w:line="240" w:lineRule="auto"/>
        <w:rPr>
          <w:sz w:val="22"/>
          <w:szCs w:val="22"/>
        </w:rPr>
      </w:pPr>
      <w:r w:rsidRPr="00302EE3">
        <w:rPr>
          <w:sz w:val="22"/>
          <w:szCs w:val="22"/>
        </w:rPr>
        <w:t>V prípade, že v žiadosti o NFP bude uvedené, že projekt má vplyv na niektorú z horizontálnych priorít, musí byť tento vplyv kvantifikovaný minimálne jedným relevantným ukazovateľom výsledku. V prípade nešpecifikovania vplyvu alebo relevantného ukazovateľa výsledku je príspevok projektu k príslušnej horizontálnej priorite považovaný za neutrálny, resp. projekt neprispieva k cieľom danej horizontálnej priority.</w:t>
      </w:r>
    </w:p>
    <w:p w:rsidR="00406240" w:rsidRPr="00D958BF" w:rsidRDefault="00406240" w:rsidP="00406240">
      <w:pPr>
        <w:pStyle w:val="Zkladntext2"/>
        <w:spacing w:line="240" w:lineRule="auto"/>
        <w:rPr>
          <w:sz w:val="22"/>
          <w:szCs w:val="22"/>
        </w:rPr>
      </w:pPr>
    </w:p>
    <w:p w:rsidR="00406240" w:rsidRPr="000A4ED4" w:rsidRDefault="00406240" w:rsidP="00406240">
      <w:pPr>
        <w:pStyle w:val="Zkladntext2"/>
        <w:spacing w:line="240" w:lineRule="auto"/>
        <w:rPr>
          <w:color w:val="000000"/>
          <w:sz w:val="22"/>
          <w:szCs w:val="22"/>
        </w:rPr>
      </w:pPr>
      <w:r w:rsidRPr="00D958BF">
        <w:rPr>
          <w:color w:val="000000"/>
          <w:sz w:val="22"/>
          <w:szCs w:val="22"/>
        </w:rPr>
        <w:t>Projekty predkladané v rámci tejto výzvy neprispievajú</w:t>
      </w:r>
      <w:r>
        <w:rPr>
          <w:color w:val="000000"/>
          <w:sz w:val="22"/>
          <w:szCs w:val="22"/>
        </w:rPr>
        <w:t xml:space="preserve"> v zmysle schváleného </w:t>
      </w:r>
      <w:r w:rsidRPr="00750A37">
        <w:rPr>
          <w:color w:val="000000"/>
          <w:sz w:val="22"/>
          <w:szCs w:val="22"/>
        </w:rPr>
        <w:t>Systém</w:t>
      </w:r>
      <w:r>
        <w:rPr>
          <w:color w:val="000000"/>
          <w:sz w:val="22"/>
          <w:szCs w:val="22"/>
        </w:rPr>
        <w:t>u</w:t>
      </w:r>
      <w:r w:rsidRPr="00750A37">
        <w:rPr>
          <w:color w:val="000000"/>
          <w:sz w:val="22"/>
          <w:szCs w:val="22"/>
        </w:rPr>
        <w:t xml:space="preserve"> koordinácie a implementácie horizontálnej priority Informačná spoločnosť na roky 2007 – 2013</w:t>
      </w:r>
      <w:r>
        <w:rPr>
          <w:color w:val="000000"/>
          <w:sz w:val="22"/>
          <w:szCs w:val="22"/>
        </w:rPr>
        <w:t xml:space="preserve"> </w:t>
      </w:r>
      <w:r w:rsidRPr="00D958BF">
        <w:rPr>
          <w:color w:val="000000"/>
          <w:sz w:val="22"/>
          <w:szCs w:val="22"/>
        </w:rPr>
        <w:t xml:space="preserve">k napĺňaniu </w:t>
      </w:r>
      <w:r>
        <w:rPr>
          <w:color w:val="000000"/>
          <w:sz w:val="22"/>
          <w:szCs w:val="22"/>
        </w:rPr>
        <w:t xml:space="preserve">cieľov tejto </w:t>
      </w:r>
      <w:r w:rsidRPr="00D958BF">
        <w:rPr>
          <w:color w:val="000000"/>
          <w:sz w:val="22"/>
          <w:szCs w:val="22"/>
        </w:rPr>
        <w:t>horizontálnej priority</w:t>
      </w:r>
      <w:r w:rsidRPr="000A4ED4">
        <w:rPr>
          <w:color w:val="000000"/>
          <w:sz w:val="22"/>
          <w:szCs w:val="22"/>
        </w:rPr>
        <w:t>, a preto</w:t>
      </w:r>
      <w:r>
        <w:rPr>
          <w:color w:val="000000"/>
          <w:sz w:val="22"/>
          <w:szCs w:val="22"/>
        </w:rPr>
        <w:t xml:space="preserve">  sa </w:t>
      </w:r>
      <w:r w:rsidRPr="007446BA">
        <w:rPr>
          <w:b/>
          <w:color w:val="000000"/>
          <w:sz w:val="22"/>
          <w:szCs w:val="22"/>
        </w:rPr>
        <w:t>Tabuľka č. 15/A Horizontálne priority</w:t>
      </w:r>
      <w:r w:rsidRPr="000A4ED4">
        <w:rPr>
          <w:color w:val="000000"/>
          <w:sz w:val="22"/>
          <w:szCs w:val="22"/>
        </w:rPr>
        <w:t xml:space="preserve"> </w:t>
      </w:r>
      <w:r w:rsidRPr="000A4ED4">
        <w:rPr>
          <w:b/>
          <w:color w:val="000000"/>
          <w:sz w:val="22"/>
          <w:szCs w:val="22"/>
        </w:rPr>
        <w:t>nevypĺňa</w:t>
      </w:r>
      <w:r>
        <w:rPr>
          <w:color w:val="000000"/>
          <w:sz w:val="22"/>
          <w:szCs w:val="22"/>
        </w:rPr>
        <w:t>.</w:t>
      </w:r>
    </w:p>
    <w:p w:rsidR="00406240" w:rsidRPr="00750A37" w:rsidRDefault="00406240" w:rsidP="00406240">
      <w:pPr>
        <w:pStyle w:val="Zkladntext2"/>
        <w:spacing w:line="240" w:lineRule="auto"/>
        <w:rPr>
          <w:sz w:val="22"/>
          <w:szCs w:val="22"/>
        </w:rPr>
      </w:pPr>
    </w:p>
    <w:p w:rsidR="00406240" w:rsidRPr="008058A6" w:rsidRDefault="00406240" w:rsidP="00406240">
      <w:pPr>
        <w:widowControl/>
        <w:adjustRightInd/>
        <w:spacing w:after="120" w:line="240" w:lineRule="auto"/>
        <w:textAlignment w:val="auto"/>
        <w:rPr>
          <w:sz w:val="22"/>
          <w:szCs w:val="22"/>
        </w:rPr>
      </w:pPr>
      <w:r w:rsidRPr="008058A6">
        <w:rPr>
          <w:sz w:val="22"/>
          <w:szCs w:val="22"/>
        </w:rPr>
        <w:t xml:space="preserve">Ďalej pri vypĺňaní tejto tabuľky je potrebné vychádzať aj z </w:t>
      </w:r>
      <w:r w:rsidRPr="008058A6">
        <w:rPr>
          <w:i/>
          <w:sz w:val="22"/>
          <w:szCs w:val="22"/>
        </w:rPr>
        <w:t>Príručky pre uplatňovanie princípu rovnosti príležitostí ako horizontálnej priority pri čerpaní štrukturálnej pomoci  v programovacom období 2007 – 2013</w:t>
      </w:r>
      <w:r w:rsidRPr="008058A6">
        <w:rPr>
          <w:sz w:val="22"/>
          <w:szCs w:val="22"/>
        </w:rPr>
        <w:t xml:space="preserve">, ktorá je zverejnená na stránke </w:t>
      </w:r>
      <w:hyperlink r:id="rId21" w:history="1">
        <w:r w:rsidRPr="008058A6">
          <w:rPr>
            <w:rStyle w:val="Hypertextovprepojenie"/>
            <w:sz w:val="22"/>
            <w:szCs w:val="22"/>
          </w:rPr>
          <w:t>www.gender.gov.sk</w:t>
        </w:r>
      </w:hyperlink>
      <w:r w:rsidRPr="008058A6">
        <w:rPr>
          <w:sz w:val="22"/>
          <w:szCs w:val="22"/>
        </w:rPr>
        <w:t xml:space="preserve"> a ktorá môže pomôcť žiadateľovi pri posúdení vplyvu na rovnosť príležitostí </w:t>
      </w:r>
    </w:p>
    <w:p w:rsidR="00406240" w:rsidRPr="008058A6" w:rsidRDefault="00406240" w:rsidP="00406240">
      <w:pPr>
        <w:pStyle w:val="Zkladntext2"/>
        <w:spacing w:line="240" w:lineRule="auto"/>
        <w:rPr>
          <w:sz w:val="22"/>
          <w:szCs w:val="22"/>
        </w:rPr>
      </w:pPr>
    </w:p>
    <w:p w:rsidR="00406240" w:rsidRPr="008058A6" w:rsidRDefault="00406240" w:rsidP="00406240">
      <w:pPr>
        <w:widowControl/>
        <w:adjustRightInd/>
        <w:spacing w:after="120" w:line="240" w:lineRule="auto"/>
        <w:textAlignment w:val="auto"/>
        <w:rPr>
          <w:sz w:val="22"/>
          <w:szCs w:val="22"/>
        </w:rPr>
      </w:pPr>
      <w:r w:rsidRPr="008058A6">
        <w:rPr>
          <w:sz w:val="22"/>
          <w:szCs w:val="22"/>
        </w:rPr>
        <w:t>V rámci projektu je nevyhnutné zabezpečiť:</w:t>
      </w:r>
    </w:p>
    <w:p w:rsidR="00406240" w:rsidRPr="008058A6" w:rsidRDefault="00406240" w:rsidP="00406240">
      <w:pPr>
        <w:widowControl/>
        <w:numPr>
          <w:ilvl w:val="0"/>
          <w:numId w:val="16"/>
        </w:numPr>
        <w:tabs>
          <w:tab w:val="num" w:pos="360"/>
        </w:tabs>
        <w:adjustRightInd/>
        <w:spacing w:after="120" w:line="240" w:lineRule="auto"/>
        <w:ind w:left="360"/>
        <w:textAlignment w:val="auto"/>
        <w:rPr>
          <w:sz w:val="22"/>
          <w:szCs w:val="22"/>
        </w:rPr>
      </w:pPr>
      <w:r w:rsidRPr="008058A6">
        <w:rPr>
          <w:sz w:val="22"/>
          <w:szCs w:val="22"/>
        </w:rPr>
        <w:t>dodržiavanie a zabezpečenie zásady  rovnakého zaobchádzania a rovnakého prístupu ku každému, bez ohľadu na pohlavie, rasu, farbu pleti, jazyk, vieru a náboženstvo, národný alebo sociálny pôvod, príslušnosť k národnosti alebo etnickej skupine, majetok, rod alebo iné postavenie, vek, zdravotné postihnutie alebo inú sexuáln</w:t>
      </w:r>
      <w:r>
        <w:rPr>
          <w:sz w:val="22"/>
          <w:szCs w:val="22"/>
        </w:rPr>
        <w:t>u</w:t>
      </w:r>
      <w:r w:rsidRPr="008058A6">
        <w:rPr>
          <w:sz w:val="22"/>
          <w:szCs w:val="22"/>
        </w:rPr>
        <w:t xml:space="preserve"> orientáciu,</w:t>
      </w:r>
    </w:p>
    <w:p w:rsidR="00406240" w:rsidRPr="008058A6" w:rsidRDefault="00406240" w:rsidP="00406240">
      <w:pPr>
        <w:widowControl/>
        <w:numPr>
          <w:ilvl w:val="0"/>
          <w:numId w:val="16"/>
        </w:numPr>
        <w:tabs>
          <w:tab w:val="num" w:pos="360"/>
        </w:tabs>
        <w:adjustRightInd/>
        <w:spacing w:after="120" w:line="240" w:lineRule="auto"/>
        <w:ind w:left="360"/>
        <w:textAlignment w:val="auto"/>
        <w:rPr>
          <w:sz w:val="22"/>
          <w:szCs w:val="22"/>
        </w:rPr>
      </w:pPr>
      <w:r w:rsidRPr="008058A6">
        <w:rPr>
          <w:sz w:val="22"/>
          <w:szCs w:val="22"/>
        </w:rPr>
        <w:t>predchádzanie všetkým formám diskriminácie - znevýhodňovania, poškodzovania alebo odlišného prístupu z dôvodu pohlavia, rasy, farby pleti, jazyka, viery a náboženstva, národného alebo sociálneho pôvodu, príslušnosti k národnosti alebo etnickej skupine, majetku, rodu alebo iného postavenia, veku, zdravotného postihnutia alebo inej sexuálnej orientácie.</w:t>
      </w:r>
    </w:p>
    <w:p w:rsidR="00406240" w:rsidRDefault="00406240" w:rsidP="00406240">
      <w:pPr>
        <w:widowControl/>
        <w:adjustRightInd/>
        <w:spacing w:after="120" w:line="240" w:lineRule="auto"/>
        <w:textAlignment w:val="auto"/>
        <w:rPr>
          <w:sz w:val="22"/>
          <w:szCs w:val="22"/>
        </w:rPr>
      </w:pPr>
      <w:r w:rsidRPr="00400192">
        <w:rPr>
          <w:sz w:val="22"/>
          <w:szCs w:val="22"/>
        </w:rPr>
        <w:t xml:space="preserve">Tabuľky č. 15 </w:t>
      </w:r>
      <w:proofErr w:type="spellStart"/>
      <w:r w:rsidRPr="00400192">
        <w:rPr>
          <w:sz w:val="22"/>
          <w:szCs w:val="22"/>
        </w:rPr>
        <w:t>ŽoNFP</w:t>
      </w:r>
      <w:proofErr w:type="spellEnd"/>
      <w:r w:rsidRPr="00400192">
        <w:rPr>
          <w:sz w:val="22"/>
          <w:szCs w:val="22"/>
        </w:rPr>
        <w:t xml:space="preserve"> a  č. 10 Opisu projektu musia byť identické, ich ukazovatele (okrem ďalších) musia byť premietnuté v tabuľkách č. 12 </w:t>
      </w:r>
      <w:proofErr w:type="spellStart"/>
      <w:r w:rsidRPr="00400192">
        <w:rPr>
          <w:sz w:val="22"/>
          <w:szCs w:val="22"/>
        </w:rPr>
        <w:t>ŽoNFP</w:t>
      </w:r>
      <w:proofErr w:type="spellEnd"/>
      <w:r w:rsidRPr="00400192">
        <w:rPr>
          <w:sz w:val="22"/>
          <w:szCs w:val="22"/>
        </w:rPr>
        <w:t xml:space="preserve"> a  č. 2.2 Opisu projektu.</w:t>
      </w:r>
    </w:p>
    <w:p w:rsidR="00406240" w:rsidRDefault="00406240" w:rsidP="0019409C">
      <w:pPr>
        <w:widowControl/>
        <w:adjustRightInd/>
        <w:spacing w:line="240" w:lineRule="auto"/>
        <w:textAlignment w:val="auto"/>
        <w:rPr>
          <w:sz w:val="22"/>
          <w:szCs w:val="22"/>
        </w:rPr>
      </w:pPr>
    </w:p>
    <w:p w:rsidR="0019409C" w:rsidRPr="00872828" w:rsidRDefault="0019409C" w:rsidP="0019409C">
      <w:pPr>
        <w:widowControl/>
        <w:adjustRightInd/>
        <w:spacing w:line="240" w:lineRule="auto"/>
        <w:textAlignment w:val="auto"/>
        <w:rPr>
          <w:sz w:val="22"/>
          <w:szCs w:val="22"/>
        </w:rPr>
      </w:pPr>
    </w:p>
    <w:p w:rsidR="00406240" w:rsidRDefault="00406240" w:rsidP="0019409C">
      <w:pPr>
        <w:pStyle w:val="Nadpis2"/>
        <w:tabs>
          <w:tab w:val="clear" w:pos="936"/>
          <w:tab w:val="num" w:pos="756"/>
        </w:tabs>
        <w:ind w:left="756"/>
        <w:rPr>
          <w:rFonts w:eastAsia="Arial Unicode MS"/>
        </w:rPr>
      </w:pPr>
      <w:bookmarkStart w:id="318" w:name="_Toc190503852"/>
      <w:bookmarkStart w:id="319" w:name="_Toc192994218"/>
      <w:bookmarkStart w:id="320" w:name="_Toc193037989"/>
      <w:bookmarkStart w:id="321" w:name="_Toc194483508"/>
      <w:bookmarkStart w:id="322" w:name="_Toc193036085"/>
      <w:bookmarkStart w:id="323" w:name="_Toc198489004"/>
      <w:bookmarkStart w:id="324" w:name="_Toc199053963"/>
      <w:bookmarkStart w:id="325" w:name="_Toc199575707"/>
      <w:bookmarkStart w:id="326" w:name="_Toc200973461"/>
      <w:bookmarkStart w:id="327" w:name="_Toc229219178"/>
      <w:bookmarkStart w:id="328" w:name="_Toc245692068"/>
      <w:r w:rsidRPr="005C22BB">
        <w:rPr>
          <w:rFonts w:eastAsia="Arial Unicode MS"/>
        </w:rPr>
        <w:lastRenderedPageBreak/>
        <w:t>Povinné prílohy k</w:t>
      </w:r>
      <w:r w:rsidR="00D74885">
        <w:rPr>
          <w:rFonts w:eastAsia="Arial Unicode MS"/>
        </w:rPr>
        <w:t> </w:t>
      </w:r>
      <w:bookmarkEnd w:id="318"/>
      <w:proofErr w:type="spellStart"/>
      <w:r w:rsidR="00D74885">
        <w:rPr>
          <w:rFonts w:eastAsia="Arial Unicode MS"/>
        </w:rPr>
        <w:t>ŽoNFP</w:t>
      </w:r>
      <w:proofErr w:type="spellEnd"/>
      <w:r w:rsidR="00D74885">
        <w:rPr>
          <w:rFonts w:eastAsia="Arial Unicode MS"/>
        </w:rPr>
        <w:t xml:space="preserve"> -</w:t>
      </w:r>
      <w:r>
        <w:rPr>
          <w:rFonts w:eastAsia="Arial Unicode MS"/>
        </w:rPr>
        <w:t xml:space="preserve"> Príloha 1 Opis projektu</w:t>
      </w:r>
      <w:bookmarkEnd w:id="319"/>
      <w:bookmarkEnd w:id="320"/>
      <w:bookmarkEnd w:id="321"/>
      <w:bookmarkEnd w:id="322"/>
      <w:bookmarkEnd w:id="323"/>
      <w:bookmarkEnd w:id="324"/>
      <w:bookmarkEnd w:id="325"/>
      <w:bookmarkEnd w:id="326"/>
      <w:bookmarkEnd w:id="327"/>
      <w:bookmarkEnd w:id="328"/>
    </w:p>
    <w:p w:rsidR="00406240" w:rsidRPr="009825EC" w:rsidRDefault="00406240" w:rsidP="0019409C">
      <w:pPr>
        <w:rPr>
          <w:rFonts w:eastAsia="Arial Unicode MS"/>
        </w:rPr>
      </w:pPr>
    </w:p>
    <w:p w:rsidR="00406240" w:rsidRPr="00A3701A" w:rsidRDefault="00406240" w:rsidP="0019409C">
      <w:pPr>
        <w:spacing w:line="240" w:lineRule="auto"/>
        <w:rPr>
          <w:sz w:val="22"/>
          <w:szCs w:val="22"/>
        </w:rPr>
      </w:pPr>
      <w:r w:rsidRPr="00A3701A">
        <w:rPr>
          <w:sz w:val="22"/>
          <w:szCs w:val="22"/>
        </w:rPr>
        <w:t xml:space="preserve">Opis projektu bude </w:t>
      </w:r>
      <w:r>
        <w:rPr>
          <w:sz w:val="22"/>
          <w:szCs w:val="22"/>
        </w:rPr>
        <w:t xml:space="preserve">podrobným spôsobom popisovať vami predloženú </w:t>
      </w:r>
      <w:proofErr w:type="spellStart"/>
      <w:r>
        <w:rPr>
          <w:sz w:val="22"/>
          <w:szCs w:val="22"/>
        </w:rPr>
        <w:t>ŽoNFP</w:t>
      </w:r>
      <w:proofErr w:type="spellEnd"/>
      <w:r>
        <w:rPr>
          <w:sz w:val="22"/>
          <w:szCs w:val="22"/>
        </w:rPr>
        <w:t xml:space="preserve"> najmä z pohľadu aktivít projektu, podrobného rozpočtu každej projektovej aktivity, ukazovateľov realizácie projektu, situácie vašej spoločnosti, atď. Všetky informácie uvedené v tejto prílohe musia byť v súlade s údajmi uvedenými vo formulári </w:t>
      </w:r>
      <w:proofErr w:type="spellStart"/>
      <w:r>
        <w:rPr>
          <w:sz w:val="22"/>
          <w:szCs w:val="22"/>
        </w:rPr>
        <w:t>ŽoNFP</w:t>
      </w:r>
      <w:proofErr w:type="spellEnd"/>
      <w:r>
        <w:rPr>
          <w:sz w:val="22"/>
          <w:szCs w:val="22"/>
        </w:rPr>
        <w:t>. V prípade opakujúcich sa informácií platia vysvetlivky uvedené v predchádzajúcej kapitole.</w:t>
      </w:r>
    </w:p>
    <w:p w:rsidR="00406240" w:rsidRPr="00BD2964" w:rsidRDefault="00406240" w:rsidP="00406240">
      <w:pPr>
        <w:spacing w:line="240" w:lineRule="auto"/>
        <w:rPr>
          <w:sz w:val="22"/>
          <w:szCs w:val="22"/>
        </w:rPr>
      </w:pPr>
    </w:p>
    <w:p w:rsidR="00406240" w:rsidRDefault="00406240" w:rsidP="00406240">
      <w:pPr>
        <w:rPr>
          <w:rFonts w:eastAsia="Arial Unicode MS"/>
          <w:b/>
          <w:smallCaps/>
        </w:rPr>
      </w:pPr>
      <w:r>
        <w:rPr>
          <w:rFonts w:eastAsia="Arial Unicode MS"/>
          <w:b/>
          <w:smallCaps/>
        </w:rPr>
        <w:t>Účelnosť navrhovaného projektu</w:t>
      </w:r>
    </w:p>
    <w:p w:rsidR="00406240" w:rsidRDefault="00406240" w:rsidP="00406240">
      <w:pPr>
        <w:spacing w:line="240" w:lineRule="auto"/>
        <w:rPr>
          <w:sz w:val="22"/>
          <w:szCs w:val="22"/>
        </w:rPr>
      </w:pPr>
    </w:p>
    <w:p w:rsidR="00406240" w:rsidRDefault="00406240" w:rsidP="00406240">
      <w:pPr>
        <w:spacing w:line="240" w:lineRule="auto"/>
        <w:rPr>
          <w:sz w:val="22"/>
          <w:szCs w:val="22"/>
        </w:rPr>
      </w:pPr>
      <w:r>
        <w:rPr>
          <w:sz w:val="22"/>
          <w:szCs w:val="22"/>
        </w:rPr>
        <w:t xml:space="preserve">V tejto kapitole rozšírte informácie uvedené v tabuľke č. 10 </w:t>
      </w:r>
      <w:proofErr w:type="spellStart"/>
      <w:r>
        <w:rPr>
          <w:sz w:val="22"/>
          <w:szCs w:val="22"/>
        </w:rPr>
        <w:t>ŽoNFP</w:t>
      </w:r>
      <w:proofErr w:type="spellEnd"/>
      <w:r>
        <w:rPr>
          <w:sz w:val="22"/>
          <w:szCs w:val="22"/>
        </w:rPr>
        <w:t xml:space="preserve">. Zároveň uveďte hodnoty merateľných ukazovateľov. Hodnoty plánujte uvážlivo, pretože v prípade schválenia </w:t>
      </w:r>
      <w:proofErr w:type="spellStart"/>
      <w:r>
        <w:rPr>
          <w:sz w:val="22"/>
          <w:szCs w:val="22"/>
        </w:rPr>
        <w:t>ŽoNFP</w:t>
      </w:r>
      <w:proofErr w:type="spellEnd"/>
      <w:r>
        <w:rPr>
          <w:sz w:val="22"/>
          <w:szCs w:val="22"/>
        </w:rPr>
        <w:t xml:space="preserve"> sa tieto hodnoty stanú pre vás záväznými. Merateľné ukazovatele budú rovnaké ako tie, ktoré ste uviedli v tabuľke č. 12 </w:t>
      </w:r>
      <w:proofErr w:type="spellStart"/>
      <w:r>
        <w:rPr>
          <w:sz w:val="22"/>
          <w:szCs w:val="22"/>
        </w:rPr>
        <w:t>ŽoNFP</w:t>
      </w:r>
      <w:proofErr w:type="spellEnd"/>
      <w:r>
        <w:rPr>
          <w:sz w:val="22"/>
          <w:szCs w:val="22"/>
        </w:rPr>
        <w:t xml:space="preserve">, t.j. v prípade, že si okrem povinných indikátorov stanovených priamo v Opise projektu vyberiete v rámci </w:t>
      </w:r>
      <w:proofErr w:type="spellStart"/>
      <w:r>
        <w:rPr>
          <w:sz w:val="22"/>
          <w:szCs w:val="22"/>
        </w:rPr>
        <w:t>ŽoNFP</w:t>
      </w:r>
      <w:proofErr w:type="spellEnd"/>
      <w:r>
        <w:rPr>
          <w:sz w:val="22"/>
          <w:szCs w:val="22"/>
        </w:rPr>
        <w:t xml:space="preserve"> aj ďalšie indikátory, je potrebné ich doplniť aj do tabuľky v rámci časti 2.2 Opisu projektu.</w:t>
      </w:r>
    </w:p>
    <w:p w:rsidR="00406240" w:rsidRDefault="00406240" w:rsidP="00406240">
      <w:pPr>
        <w:spacing w:line="240" w:lineRule="auto"/>
        <w:rPr>
          <w:sz w:val="22"/>
          <w:szCs w:val="22"/>
        </w:rPr>
      </w:pPr>
    </w:p>
    <w:p w:rsidR="00406240" w:rsidRPr="00E01D1C" w:rsidRDefault="00406240" w:rsidP="00406240">
      <w:pPr>
        <w:spacing w:line="240" w:lineRule="auto"/>
        <w:rPr>
          <w:b/>
          <w:sz w:val="22"/>
          <w:szCs w:val="22"/>
        </w:rPr>
      </w:pPr>
      <w:r>
        <w:rPr>
          <w:sz w:val="22"/>
          <w:szCs w:val="22"/>
        </w:rPr>
        <w:t xml:space="preserve">Táto kapitola bude dôležitá pre hodnotenie vašej žiadosti v oblasti udržateľnosti, ale aj účelnosti projektu, t.j. súladu s vecne príslušnými strategickými a plánovacími dokumentmi. </w:t>
      </w:r>
    </w:p>
    <w:p w:rsidR="00406240" w:rsidRDefault="00406240" w:rsidP="00406240">
      <w:pPr>
        <w:spacing w:line="240" w:lineRule="auto"/>
        <w:rPr>
          <w:sz w:val="22"/>
          <w:szCs w:val="22"/>
        </w:rPr>
      </w:pPr>
    </w:p>
    <w:p w:rsidR="00406240" w:rsidRPr="00BE3EC4" w:rsidRDefault="00406240" w:rsidP="00406240">
      <w:pPr>
        <w:rPr>
          <w:rFonts w:eastAsia="Arial Unicode MS"/>
          <w:b/>
          <w:smallCaps/>
        </w:rPr>
      </w:pPr>
      <w:r w:rsidRPr="00BE3EC4">
        <w:rPr>
          <w:rFonts w:eastAsia="Arial Unicode MS"/>
          <w:b/>
          <w:smallCaps/>
        </w:rPr>
        <w:t>SWOT analýza projektu</w:t>
      </w:r>
    </w:p>
    <w:p w:rsidR="00406240" w:rsidRDefault="00406240" w:rsidP="00406240">
      <w:pPr>
        <w:spacing w:line="240" w:lineRule="auto"/>
        <w:rPr>
          <w:sz w:val="22"/>
          <w:szCs w:val="22"/>
        </w:rPr>
      </w:pPr>
    </w:p>
    <w:p w:rsidR="00406240" w:rsidRPr="009562D3" w:rsidRDefault="00406240" w:rsidP="00406240">
      <w:pPr>
        <w:spacing w:line="240" w:lineRule="auto"/>
        <w:rPr>
          <w:sz w:val="22"/>
          <w:szCs w:val="22"/>
        </w:rPr>
      </w:pPr>
      <w:r w:rsidRPr="009562D3">
        <w:rPr>
          <w:sz w:val="22"/>
          <w:szCs w:val="22"/>
        </w:rPr>
        <w:t>SWOT analýza je analýza silných stránok, slabých stránok, príležitostí a hrozieb predkladaného projektu a všetkých oblastí súvisiacich s daným projektom.</w:t>
      </w:r>
    </w:p>
    <w:p w:rsidR="00406240" w:rsidRPr="009562D3" w:rsidRDefault="00406240" w:rsidP="00406240">
      <w:pPr>
        <w:spacing w:line="240" w:lineRule="auto"/>
        <w:rPr>
          <w:sz w:val="22"/>
          <w:szCs w:val="22"/>
        </w:rPr>
      </w:pPr>
    </w:p>
    <w:p w:rsidR="00406240" w:rsidRPr="009562D3" w:rsidRDefault="00406240" w:rsidP="00406240">
      <w:pPr>
        <w:spacing w:line="240" w:lineRule="auto"/>
        <w:rPr>
          <w:sz w:val="22"/>
          <w:szCs w:val="22"/>
        </w:rPr>
      </w:pPr>
      <w:r w:rsidRPr="009562D3">
        <w:rPr>
          <w:sz w:val="22"/>
          <w:szCs w:val="22"/>
        </w:rPr>
        <w:t>Do položky „</w:t>
      </w:r>
      <w:r w:rsidRPr="009562D3">
        <w:rPr>
          <w:b/>
          <w:sz w:val="22"/>
          <w:szCs w:val="22"/>
        </w:rPr>
        <w:t>silné stránky</w:t>
      </w:r>
      <w:r w:rsidRPr="009562D3">
        <w:rPr>
          <w:sz w:val="22"/>
          <w:szCs w:val="22"/>
        </w:rPr>
        <w:t xml:space="preserve">“ uviesť oblasti, ktoré majú pozitívny vplyv a podporujú realizáciu projektu z hľadiska žiadateľa. Jedná sa o čokoľvek, čo vie podnik (žiadateľ) robiť v porovnaní </w:t>
      </w:r>
      <w:r>
        <w:rPr>
          <w:sz w:val="22"/>
          <w:szCs w:val="22"/>
        </w:rPr>
        <w:t>s </w:t>
      </w:r>
      <w:r w:rsidRPr="009562D3">
        <w:rPr>
          <w:sz w:val="22"/>
          <w:szCs w:val="22"/>
        </w:rPr>
        <w:t>konkurenciou lepšie.</w:t>
      </w:r>
    </w:p>
    <w:p w:rsidR="00406240" w:rsidRPr="009562D3" w:rsidRDefault="00406240" w:rsidP="00406240">
      <w:pPr>
        <w:spacing w:line="240" w:lineRule="auto"/>
        <w:rPr>
          <w:sz w:val="22"/>
          <w:szCs w:val="22"/>
        </w:rPr>
      </w:pPr>
    </w:p>
    <w:p w:rsidR="00406240" w:rsidRPr="009562D3" w:rsidRDefault="00406240" w:rsidP="00406240">
      <w:pPr>
        <w:spacing w:line="240" w:lineRule="auto"/>
        <w:rPr>
          <w:sz w:val="22"/>
          <w:szCs w:val="22"/>
        </w:rPr>
      </w:pPr>
      <w:r w:rsidRPr="009562D3">
        <w:rPr>
          <w:sz w:val="22"/>
          <w:szCs w:val="22"/>
        </w:rPr>
        <w:t>Do položky „</w:t>
      </w:r>
      <w:r w:rsidRPr="009562D3">
        <w:rPr>
          <w:b/>
          <w:sz w:val="22"/>
          <w:szCs w:val="22"/>
        </w:rPr>
        <w:t>slabé stránky</w:t>
      </w:r>
      <w:r w:rsidRPr="009562D3">
        <w:rPr>
          <w:sz w:val="22"/>
          <w:szCs w:val="22"/>
        </w:rPr>
        <w:t>“ uviesť oblasti, ktoré majú negatívny vplyv a ohrozujú realizáciu projektu z hľadiska žiadateľa. Slabou stránkou je čokoľvek, čo podniku chýba alebo čo robí horšie ako konkurencia.</w:t>
      </w:r>
    </w:p>
    <w:p w:rsidR="00406240" w:rsidRPr="009562D3" w:rsidRDefault="00406240" w:rsidP="00406240">
      <w:pPr>
        <w:spacing w:line="240" w:lineRule="auto"/>
        <w:rPr>
          <w:sz w:val="22"/>
          <w:szCs w:val="22"/>
        </w:rPr>
      </w:pPr>
    </w:p>
    <w:p w:rsidR="00406240" w:rsidRPr="009562D3" w:rsidRDefault="00406240" w:rsidP="00406240">
      <w:pPr>
        <w:spacing w:line="240" w:lineRule="auto"/>
        <w:rPr>
          <w:sz w:val="22"/>
          <w:szCs w:val="22"/>
        </w:rPr>
      </w:pPr>
      <w:r w:rsidRPr="009562D3">
        <w:rPr>
          <w:sz w:val="22"/>
          <w:szCs w:val="22"/>
        </w:rPr>
        <w:t>Do položky „</w:t>
      </w:r>
      <w:r w:rsidRPr="009562D3">
        <w:rPr>
          <w:b/>
          <w:sz w:val="22"/>
          <w:szCs w:val="22"/>
        </w:rPr>
        <w:t>príležitosti</w:t>
      </w:r>
      <w:r w:rsidRPr="009562D3">
        <w:rPr>
          <w:sz w:val="22"/>
          <w:szCs w:val="22"/>
        </w:rPr>
        <w:t xml:space="preserve">“ uviesť oblasti, ktoré môžu mať pozitívny vplyv a podporujú realizáciu projektu z hľadiska vonkajšieho prostredia, na ktoré nemá žiadateľ vplyv. </w:t>
      </w:r>
    </w:p>
    <w:p w:rsidR="00406240" w:rsidRPr="009562D3" w:rsidRDefault="00406240" w:rsidP="00406240">
      <w:pPr>
        <w:spacing w:line="240" w:lineRule="auto"/>
        <w:rPr>
          <w:sz w:val="22"/>
          <w:szCs w:val="22"/>
        </w:rPr>
      </w:pPr>
    </w:p>
    <w:p w:rsidR="00406240" w:rsidRPr="009562D3" w:rsidRDefault="00406240" w:rsidP="00406240">
      <w:pPr>
        <w:spacing w:line="240" w:lineRule="auto"/>
        <w:rPr>
          <w:sz w:val="22"/>
          <w:szCs w:val="22"/>
        </w:rPr>
      </w:pPr>
      <w:r w:rsidRPr="009562D3">
        <w:rPr>
          <w:sz w:val="22"/>
          <w:szCs w:val="22"/>
        </w:rPr>
        <w:t>Do položky „</w:t>
      </w:r>
      <w:r w:rsidRPr="009562D3">
        <w:rPr>
          <w:b/>
          <w:sz w:val="22"/>
          <w:szCs w:val="22"/>
        </w:rPr>
        <w:t>hrozby</w:t>
      </w:r>
      <w:r w:rsidRPr="009562D3">
        <w:rPr>
          <w:sz w:val="22"/>
          <w:szCs w:val="22"/>
        </w:rPr>
        <w:t>“ uviesť oblasti, ktoré môžu mať negatívny vplyv a ohrozujú realizáciu projektu z hľadiska vonkajšieho prostredia, na ktoré nemá žiadateľ vplyv.</w:t>
      </w:r>
    </w:p>
    <w:p w:rsidR="00406240" w:rsidRDefault="00406240" w:rsidP="00406240">
      <w:pPr>
        <w:spacing w:line="240" w:lineRule="auto"/>
        <w:rPr>
          <w:sz w:val="22"/>
          <w:szCs w:val="22"/>
        </w:rPr>
      </w:pPr>
    </w:p>
    <w:p w:rsidR="00406240" w:rsidRDefault="00406240" w:rsidP="00406240">
      <w:pPr>
        <w:rPr>
          <w:sz w:val="22"/>
          <w:szCs w:val="22"/>
        </w:rPr>
      </w:pPr>
      <w:r w:rsidRPr="00A479B3">
        <w:rPr>
          <w:rFonts w:eastAsia="Arial Unicode MS"/>
          <w:b/>
          <w:smallCaps/>
        </w:rPr>
        <w:t>Popis realizácie projektu</w:t>
      </w:r>
    </w:p>
    <w:p w:rsidR="00406240" w:rsidRDefault="00406240" w:rsidP="00406240">
      <w:pPr>
        <w:spacing w:line="240" w:lineRule="auto"/>
        <w:rPr>
          <w:sz w:val="22"/>
          <w:szCs w:val="22"/>
        </w:rPr>
      </w:pPr>
    </w:p>
    <w:p w:rsidR="00406240" w:rsidRPr="000C3BDD" w:rsidRDefault="00406240" w:rsidP="00406240">
      <w:pPr>
        <w:spacing w:line="240" w:lineRule="auto"/>
        <w:rPr>
          <w:sz w:val="22"/>
          <w:szCs w:val="22"/>
        </w:rPr>
      </w:pPr>
      <w:r>
        <w:rPr>
          <w:sz w:val="22"/>
          <w:szCs w:val="22"/>
        </w:rPr>
        <w:t xml:space="preserve">V tejto časti Opisu uveďte </w:t>
      </w:r>
      <w:r w:rsidRPr="000C3BDD">
        <w:rPr>
          <w:sz w:val="22"/>
          <w:szCs w:val="22"/>
        </w:rPr>
        <w:t xml:space="preserve">podrobné informácie o technickom spôsobe realizácie projektu, t.j. popíšte materiálne, personálne zdroje, ktoré v rámci realizácie použijete. Taktiež uveďte technické riešenie projektu a dôvod výberu práve tohto variantu riešenia. </w:t>
      </w:r>
      <w:r w:rsidR="004E5990" w:rsidRPr="000C3BDD">
        <w:rPr>
          <w:sz w:val="22"/>
          <w:szCs w:val="22"/>
        </w:rPr>
        <w:t>Žiadateľ by mal predovšetkým popísať presný obsah a výkon jednotlivých realizačných aktivít.</w:t>
      </w:r>
    </w:p>
    <w:p w:rsidR="00406240" w:rsidRPr="000C3BDD" w:rsidRDefault="00406240" w:rsidP="00406240">
      <w:pPr>
        <w:spacing w:line="240" w:lineRule="auto"/>
        <w:rPr>
          <w:sz w:val="22"/>
          <w:szCs w:val="22"/>
        </w:rPr>
      </w:pPr>
    </w:p>
    <w:p w:rsidR="00406240" w:rsidRDefault="00406240" w:rsidP="00406240">
      <w:pPr>
        <w:spacing w:line="240" w:lineRule="auto"/>
        <w:rPr>
          <w:sz w:val="22"/>
          <w:szCs w:val="22"/>
        </w:rPr>
      </w:pPr>
      <w:r w:rsidRPr="000C3BDD">
        <w:rPr>
          <w:sz w:val="22"/>
          <w:szCs w:val="22"/>
        </w:rPr>
        <w:t xml:space="preserve">Pri vypĺňaní tabuliek o aktivitách dbajte na to, aby názvy a termíny realizácie aktivít boli v súlade s údajmi, ktoré uvediete v podrobnom rozpočte projektu ako elektronickej prílohe </w:t>
      </w:r>
      <w:proofErr w:type="spellStart"/>
      <w:r w:rsidRPr="000C3BDD">
        <w:rPr>
          <w:sz w:val="22"/>
          <w:szCs w:val="22"/>
        </w:rPr>
        <w:t>ŽoNFP</w:t>
      </w:r>
      <w:proofErr w:type="spellEnd"/>
      <w:r w:rsidRPr="000C3BDD">
        <w:rPr>
          <w:sz w:val="22"/>
          <w:szCs w:val="22"/>
        </w:rPr>
        <w:t xml:space="preserve"> (MS Excel).</w:t>
      </w:r>
    </w:p>
    <w:p w:rsidR="00406240" w:rsidRDefault="00406240" w:rsidP="00406240">
      <w:pPr>
        <w:spacing w:line="240" w:lineRule="auto"/>
        <w:rPr>
          <w:sz w:val="22"/>
          <w:szCs w:val="22"/>
        </w:rPr>
      </w:pPr>
    </w:p>
    <w:p w:rsidR="00406240" w:rsidRDefault="00406240" w:rsidP="00406240">
      <w:pPr>
        <w:spacing w:line="240" w:lineRule="auto"/>
        <w:rPr>
          <w:sz w:val="22"/>
          <w:szCs w:val="22"/>
        </w:rPr>
      </w:pPr>
      <w:r>
        <w:rPr>
          <w:sz w:val="22"/>
          <w:szCs w:val="22"/>
        </w:rPr>
        <w:t xml:space="preserve">Prehľad vykonaných obchodných verejných súťaží vypĺňajte v súlade s výsledkami všetkých OVS, ktoré vykonáte v súvislosti s realizáciou projektu pred podaním </w:t>
      </w:r>
      <w:proofErr w:type="spellStart"/>
      <w:r>
        <w:rPr>
          <w:sz w:val="22"/>
          <w:szCs w:val="22"/>
        </w:rPr>
        <w:t>ŽoNFP</w:t>
      </w:r>
      <w:proofErr w:type="spellEnd"/>
      <w:r>
        <w:rPr>
          <w:sz w:val="22"/>
          <w:szCs w:val="22"/>
        </w:rPr>
        <w:t xml:space="preserve"> a na základe ktorých budete deklarovať oprávnenosť výdavkov. Hodnota zákazky v tabuľke 4.4 je celkovou hodnotou zákazky, nielen oprávnenými výdavkami z predmetnej zákazky.</w:t>
      </w:r>
    </w:p>
    <w:p w:rsidR="00406240" w:rsidRDefault="00406240" w:rsidP="00406240">
      <w:pPr>
        <w:spacing w:line="240" w:lineRule="auto"/>
        <w:rPr>
          <w:sz w:val="22"/>
          <w:szCs w:val="22"/>
        </w:rPr>
      </w:pPr>
    </w:p>
    <w:p w:rsidR="00B1100B" w:rsidRDefault="00B1100B" w:rsidP="00B1100B">
      <w:pPr>
        <w:spacing w:line="240" w:lineRule="auto"/>
        <w:rPr>
          <w:sz w:val="22"/>
          <w:szCs w:val="22"/>
        </w:rPr>
      </w:pPr>
      <w:r w:rsidRPr="004D150F">
        <w:rPr>
          <w:sz w:val="22"/>
          <w:szCs w:val="22"/>
        </w:rPr>
        <w:t>Žiadateľ do tabuľky 4.</w:t>
      </w:r>
      <w:r w:rsidR="001E0E27">
        <w:rPr>
          <w:sz w:val="22"/>
          <w:szCs w:val="22"/>
        </w:rPr>
        <w:t>5</w:t>
      </w:r>
      <w:r w:rsidR="00201573">
        <w:rPr>
          <w:sz w:val="22"/>
          <w:szCs w:val="22"/>
        </w:rPr>
        <w:t xml:space="preserve"> </w:t>
      </w:r>
      <w:r w:rsidRPr="004D150F">
        <w:rPr>
          <w:sz w:val="22"/>
          <w:szCs w:val="22"/>
        </w:rPr>
        <w:t>uvedie všetky parcelné čísla (pozemkov a stavieb), na ktorých sa bude projekt realizovať (aj neoprávnené výdavky, ak ich projekt obsahuje). V takom prípade žiadateľ môže rozšíriť tabuľku o potrebný počet riadkov a uvedie v nich požadované údaje z príslušných listov vlastníctva k nehnuteľnostiam. V prípade, že nehnuteľnosť nemá pridelené súpisné číslo, tak príslušné políčko vyplní žiadateľ pomlčkou.</w:t>
      </w:r>
    </w:p>
    <w:p w:rsidR="00B1100B" w:rsidRPr="004D150F" w:rsidRDefault="00B1100B" w:rsidP="00B1100B">
      <w:pPr>
        <w:spacing w:line="240" w:lineRule="auto"/>
        <w:rPr>
          <w:sz w:val="22"/>
          <w:szCs w:val="22"/>
        </w:rPr>
      </w:pPr>
    </w:p>
    <w:p w:rsidR="00B1100B" w:rsidRDefault="00B1100B" w:rsidP="00B1100B">
      <w:pPr>
        <w:spacing w:line="240" w:lineRule="auto"/>
        <w:rPr>
          <w:sz w:val="22"/>
          <w:szCs w:val="22"/>
        </w:rPr>
      </w:pPr>
      <w:r w:rsidRPr="004D150F">
        <w:rPr>
          <w:sz w:val="22"/>
          <w:szCs w:val="22"/>
        </w:rPr>
        <w:t>Miesto realizácie projektu predstavuje súhrn nehnuteľností (vyčíslených v tabuľke 4.</w:t>
      </w:r>
      <w:r w:rsidR="001E0E27">
        <w:rPr>
          <w:sz w:val="22"/>
          <w:szCs w:val="22"/>
        </w:rPr>
        <w:t>5</w:t>
      </w:r>
      <w:r w:rsidRPr="004D150F">
        <w:rPr>
          <w:sz w:val="22"/>
          <w:szCs w:val="22"/>
        </w:rPr>
        <w:t xml:space="preserve"> a doložených v prílohe č. 21 </w:t>
      </w:r>
      <w:proofErr w:type="spellStart"/>
      <w:r w:rsidRPr="004D150F">
        <w:rPr>
          <w:sz w:val="22"/>
          <w:szCs w:val="22"/>
        </w:rPr>
        <w:t>ŽoNFP</w:t>
      </w:r>
      <w:proofErr w:type="spellEnd"/>
      <w:r w:rsidRPr="004D150F">
        <w:rPr>
          <w:sz w:val="22"/>
          <w:szCs w:val="22"/>
        </w:rPr>
        <w:t>), ktoré tvoria jeden podnikový areál, pričom projekt môže byť realizovaný len na jednom mieste. Za jedno miesto realizácie sa považujú aj viacero susediacich parciel, resp. pozemkov.</w:t>
      </w:r>
    </w:p>
    <w:p w:rsidR="00B1100B" w:rsidRPr="004D150F" w:rsidRDefault="00B1100B" w:rsidP="00B1100B">
      <w:pPr>
        <w:spacing w:line="240" w:lineRule="auto"/>
        <w:rPr>
          <w:sz w:val="22"/>
          <w:szCs w:val="22"/>
        </w:rPr>
      </w:pPr>
      <w:r w:rsidRPr="004D150F">
        <w:rPr>
          <w:sz w:val="22"/>
          <w:szCs w:val="22"/>
        </w:rPr>
        <w:t xml:space="preserve"> </w:t>
      </w:r>
    </w:p>
    <w:p w:rsidR="00B1100B" w:rsidRPr="004D150F" w:rsidRDefault="00B1100B" w:rsidP="00B1100B">
      <w:pPr>
        <w:spacing w:line="240" w:lineRule="auto"/>
        <w:rPr>
          <w:sz w:val="22"/>
          <w:szCs w:val="22"/>
        </w:rPr>
      </w:pPr>
      <w:r w:rsidRPr="004D150F">
        <w:rPr>
          <w:sz w:val="22"/>
          <w:szCs w:val="22"/>
        </w:rPr>
        <w:t>V prípade, že sa miesto realizácie projektu nachádza z časti na území regiónu Západné Slovensko (max. intenzita pomoci 40%) a z časti na území regiónu Stredné Slovensko (max. intenzita pomoci 50%) bude uplatnená maximálna intenzita pomoci 40% na celý projekt.</w:t>
      </w:r>
    </w:p>
    <w:p w:rsidR="00B1100B" w:rsidRDefault="00B1100B" w:rsidP="00406240">
      <w:pPr>
        <w:spacing w:line="240" w:lineRule="auto"/>
        <w:rPr>
          <w:sz w:val="22"/>
          <w:szCs w:val="22"/>
        </w:rPr>
      </w:pPr>
    </w:p>
    <w:p w:rsidR="00406240" w:rsidRPr="00884D92" w:rsidRDefault="00406240" w:rsidP="00406240">
      <w:pPr>
        <w:rPr>
          <w:rFonts w:eastAsia="Arial Unicode MS"/>
          <w:b/>
          <w:smallCaps/>
        </w:rPr>
      </w:pPr>
      <w:r w:rsidRPr="00884D92">
        <w:rPr>
          <w:rFonts w:eastAsia="Arial Unicode MS"/>
          <w:b/>
          <w:smallCaps/>
        </w:rPr>
        <w:t>Zabezpečenie realizácie aktivít</w:t>
      </w:r>
    </w:p>
    <w:p w:rsidR="00406240" w:rsidRDefault="00406240" w:rsidP="00406240">
      <w:pPr>
        <w:spacing w:line="240" w:lineRule="auto"/>
        <w:rPr>
          <w:sz w:val="22"/>
          <w:szCs w:val="22"/>
        </w:rPr>
      </w:pPr>
    </w:p>
    <w:p w:rsidR="00406240" w:rsidRDefault="00406240" w:rsidP="00406240">
      <w:pPr>
        <w:spacing w:line="240" w:lineRule="auto"/>
        <w:rPr>
          <w:sz w:val="22"/>
          <w:szCs w:val="22"/>
        </w:rPr>
      </w:pPr>
      <w:r>
        <w:rPr>
          <w:sz w:val="22"/>
          <w:szCs w:val="22"/>
        </w:rPr>
        <w:t xml:space="preserve">Táto časť Opisu projektu má za cieľ predstaviť personálne, administratívne a technické kapacity žiadateľa, ktoré sa netýkajú len predkladanej </w:t>
      </w:r>
      <w:proofErr w:type="spellStart"/>
      <w:r>
        <w:rPr>
          <w:sz w:val="22"/>
          <w:szCs w:val="22"/>
        </w:rPr>
        <w:t>ŽoNFP</w:t>
      </w:r>
      <w:proofErr w:type="spellEnd"/>
      <w:r>
        <w:rPr>
          <w:sz w:val="22"/>
          <w:szCs w:val="22"/>
        </w:rPr>
        <w:t>. V kapitole uveďte najmä:</w:t>
      </w:r>
    </w:p>
    <w:p w:rsidR="00406240" w:rsidRPr="00CE2528" w:rsidRDefault="00406240" w:rsidP="00406240">
      <w:pPr>
        <w:widowControl/>
        <w:numPr>
          <w:ilvl w:val="0"/>
          <w:numId w:val="14"/>
        </w:numPr>
        <w:tabs>
          <w:tab w:val="clear" w:pos="360"/>
          <w:tab w:val="num" w:pos="720"/>
        </w:tabs>
        <w:adjustRightInd/>
        <w:spacing w:line="240" w:lineRule="auto"/>
        <w:ind w:left="720"/>
        <w:jc w:val="left"/>
        <w:textAlignment w:val="auto"/>
        <w:rPr>
          <w:sz w:val="22"/>
          <w:szCs w:val="22"/>
        </w:rPr>
      </w:pPr>
      <w:r w:rsidRPr="00CE2528">
        <w:rPr>
          <w:sz w:val="22"/>
          <w:szCs w:val="22"/>
        </w:rPr>
        <w:t>Súčasn</w:t>
      </w:r>
      <w:r>
        <w:rPr>
          <w:sz w:val="22"/>
          <w:szCs w:val="22"/>
        </w:rPr>
        <w:t>ú</w:t>
      </w:r>
      <w:r w:rsidRPr="00CE2528">
        <w:rPr>
          <w:sz w:val="22"/>
          <w:szCs w:val="22"/>
        </w:rPr>
        <w:t xml:space="preserve"> organizačn</w:t>
      </w:r>
      <w:r>
        <w:rPr>
          <w:sz w:val="22"/>
          <w:szCs w:val="22"/>
        </w:rPr>
        <w:t>ú</w:t>
      </w:r>
      <w:r w:rsidRPr="00CE2528">
        <w:rPr>
          <w:sz w:val="22"/>
          <w:szCs w:val="22"/>
        </w:rPr>
        <w:t xml:space="preserve"> štruktúr</w:t>
      </w:r>
      <w:r>
        <w:rPr>
          <w:sz w:val="22"/>
          <w:szCs w:val="22"/>
        </w:rPr>
        <w:t>u</w:t>
      </w:r>
      <w:r w:rsidRPr="00CE2528">
        <w:rPr>
          <w:sz w:val="22"/>
          <w:szCs w:val="22"/>
        </w:rPr>
        <w:t xml:space="preserve">, prípadné plánované zmeny </w:t>
      </w:r>
    </w:p>
    <w:p w:rsidR="00406240" w:rsidRPr="006837A6" w:rsidRDefault="00406240" w:rsidP="00406240">
      <w:pPr>
        <w:widowControl/>
        <w:numPr>
          <w:ilvl w:val="0"/>
          <w:numId w:val="14"/>
        </w:numPr>
        <w:tabs>
          <w:tab w:val="clear" w:pos="360"/>
          <w:tab w:val="num" w:pos="720"/>
        </w:tabs>
        <w:adjustRightInd/>
        <w:spacing w:line="240" w:lineRule="auto"/>
        <w:ind w:left="720"/>
        <w:jc w:val="left"/>
        <w:textAlignment w:val="auto"/>
        <w:rPr>
          <w:sz w:val="22"/>
          <w:szCs w:val="22"/>
        </w:rPr>
      </w:pPr>
      <w:r w:rsidRPr="006837A6">
        <w:rPr>
          <w:sz w:val="22"/>
          <w:szCs w:val="22"/>
        </w:rPr>
        <w:t xml:space="preserve">Spôsob prípravy riadiacich pracovníkov, ich výber, </w:t>
      </w:r>
    </w:p>
    <w:p w:rsidR="00406240" w:rsidRPr="00CE2528" w:rsidRDefault="00406240" w:rsidP="00406240">
      <w:pPr>
        <w:widowControl/>
        <w:numPr>
          <w:ilvl w:val="0"/>
          <w:numId w:val="14"/>
        </w:numPr>
        <w:tabs>
          <w:tab w:val="clear" w:pos="360"/>
          <w:tab w:val="num" w:pos="720"/>
        </w:tabs>
        <w:adjustRightInd/>
        <w:spacing w:line="240" w:lineRule="auto"/>
        <w:ind w:left="720"/>
        <w:textAlignment w:val="auto"/>
        <w:rPr>
          <w:sz w:val="22"/>
          <w:szCs w:val="22"/>
        </w:rPr>
      </w:pPr>
      <w:r w:rsidRPr="00CE2528">
        <w:rPr>
          <w:sz w:val="22"/>
          <w:szCs w:val="22"/>
        </w:rPr>
        <w:t>Počet a štruktúr</w:t>
      </w:r>
      <w:r>
        <w:rPr>
          <w:sz w:val="22"/>
          <w:szCs w:val="22"/>
        </w:rPr>
        <w:t>u</w:t>
      </w:r>
      <w:r w:rsidRPr="00CE2528">
        <w:rPr>
          <w:sz w:val="22"/>
          <w:szCs w:val="22"/>
        </w:rPr>
        <w:t xml:space="preserve"> pracovníkov podniku podľa vzdelania a pracovného zaradenia, z toho mužov a žien, prípadne rómskej populácie, dostupnosť pracovníkov v danom mieste, regióne, potreba zaučenia, rekvalifikácie, atď.)</w:t>
      </w:r>
    </w:p>
    <w:p w:rsidR="00406240" w:rsidRDefault="00406240" w:rsidP="00406240">
      <w:pPr>
        <w:widowControl/>
        <w:numPr>
          <w:ilvl w:val="0"/>
          <w:numId w:val="14"/>
        </w:numPr>
        <w:tabs>
          <w:tab w:val="clear" w:pos="360"/>
          <w:tab w:val="num" w:pos="720"/>
        </w:tabs>
        <w:adjustRightInd/>
        <w:spacing w:line="240" w:lineRule="auto"/>
        <w:ind w:left="720"/>
        <w:jc w:val="left"/>
        <w:textAlignment w:val="auto"/>
        <w:rPr>
          <w:sz w:val="22"/>
          <w:szCs w:val="22"/>
        </w:rPr>
      </w:pPr>
      <w:r w:rsidRPr="00CE2528">
        <w:rPr>
          <w:sz w:val="22"/>
          <w:szCs w:val="22"/>
        </w:rPr>
        <w:t>Systém vzdelávania zamestnancov</w:t>
      </w:r>
      <w:r>
        <w:rPr>
          <w:sz w:val="22"/>
          <w:szCs w:val="22"/>
        </w:rPr>
        <w:t>, a pod.</w:t>
      </w:r>
    </w:p>
    <w:p w:rsidR="00406240" w:rsidRPr="00E86A21" w:rsidRDefault="00406240" w:rsidP="00406240">
      <w:pPr>
        <w:rPr>
          <w:rFonts w:eastAsia="Arial Unicode MS"/>
          <w:b/>
          <w:smallCaps/>
        </w:rPr>
      </w:pPr>
      <w:r w:rsidRPr="00E86A21">
        <w:rPr>
          <w:rFonts w:eastAsia="Arial Unicode MS"/>
          <w:b/>
          <w:smallCaps/>
        </w:rPr>
        <w:t>Udržateľnosť projektu</w:t>
      </w:r>
    </w:p>
    <w:p w:rsidR="00406240" w:rsidRDefault="00406240" w:rsidP="00406240">
      <w:pPr>
        <w:spacing w:line="240" w:lineRule="auto"/>
        <w:rPr>
          <w:sz w:val="22"/>
          <w:szCs w:val="22"/>
        </w:rPr>
      </w:pPr>
    </w:p>
    <w:p w:rsidR="00406240" w:rsidRDefault="00406240" w:rsidP="00406240">
      <w:pPr>
        <w:spacing w:line="240" w:lineRule="auto"/>
        <w:rPr>
          <w:sz w:val="22"/>
          <w:szCs w:val="22"/>
        </w:rPr>
      </w:pPr>
      <w:r>
        <w:rPr>
          <w:sz w:val="22"/>
          <w:szCs w:val="22"/>
        </w:rPr>
        <w:t>V tejto kapitole podrobne uveďte spôsob zabezpečenia „trvalosti“ výsledkov projektu aj po ukončení realizácie projektu, t.j. zabezpečenie finančných prostriedkov po ukončení financovania zo štrukturálnych fondov EÚ a štátneho rozpočtu SR. V tejto časti sa venujte aj možným budúcim rizikám, ktoré v súčasnosti predpokladáte a spôsobu ich eliminácie, príp. minimalizácie.</w:t>
      </w:r>
    </w:p>
    <w:p w:rsidR="00406240" w:rsidRDefault="00406240" w:rsidP="00406240">
      <w:pPr>
        <w:spacing w:line="240" w:lineRule="auto"/>
        <w:rPr>
          <w:sz w:val="22"/>
          <w:szCs w:val="22"/>
        </w:rPr>
      </w:pPr>
    </w:p>
    <w:p w:rsidR="00406240" w:rsidRPr="00EF5124" w:rsidRDefault="00406240" w:rsidP="00406240">
      <w:pPr>
        <w:rPr>
          <w:rFonts w:eastAsia="Arial Unicode MS"/>
          <w:b/>
          <w:smallCaps/>
        </w:rPr>
      </w:pPr>
      <w:r w:rsidRPr="00EF5124">
        <w:rPr>
          <w:rFonts w:eastAsia="Arial Unicode MS"/>
          <w:b/>
          <w:smallCaps/>
        </w:rPr>
        <w:t>Údaje o činnosti žiadateľa a jeho výrobkoch a službách</w:t>
      </w:r>
    </w:p>
    <w:p w:rsidR="00406240" w:rsidRDefault="00406240" w:rsidP="00406240">
      <w:pPr>
        <w:spacing w:line="240" w:lineRule="auto"/>
        <w:rPr>
          <w:sz w:val="22"/>
          <w:szCs w:val="22"/>
        </w:rPr>
      </w:pPr>
    </w:p>
    <w:p w:rsidR="00406240" w:rsidRDefault="00406240" w:rsidP="00406240">
      <w:pPr>
        <w:spacing w:line="240" w:lineRule="auto"/>
        <w:rPr>
          <w:sz w:val="22"/>
          <w:szCs w:val="22"/>
        </w:rPr>
      </w:pPr>
      <w:r>
        <w:rPr>
          <w:sz w:val="22"/>
          <w:szCs w:val="22"/>
        </w:rPr>
        <w:t>V kapitole uveďte najmä:</w:t>
      </w:r>
    </w:p>
    <w:p w:rsidR="00406240" w:rsidRPr="006130D8" w:rsidRDefault="00406240" w:rsidP="00406240">
      <w:pPr>
        <w:widowControl/>
        <w:numPr>
          <w:ilvl w:val="0"/>
          <w:numId w:val="13"/>
        </w:numPr>
        <w:tabs>
          <w:tab w:val="clear" w:pos="360"/>
          <w:tab w:val="num" w:pos="709"/>
        </w:tabs>
        <w:adjustRightInd/>
        <w:spacing w:line="240" w:lineRule="auto"/>
        <w:ind w:left="709"/>
        <w:textAlignment w:val="auto"/>
        <w:rPr>
          <w:sz w:val="22"/>
          <w:szCs w:val="22"/>
        </w:rPr>
      </w:pPr>
      <w:r w:rsidRPr="006130D8">
        <w:rPr>
          <w:sz w:val="22"/>
          <w:szCs w:val="22"/>
        </w:rPr>
        <w:t xml:space="preserve">Produkty firmy (výrobky a služby) a budúci predpoklad </w:t>
      </w:r>
      <w:r>
        <w:rPr>
          <w:sz w:val="22"/>
          <w:szCs w:val="22"/>
        </w:rPr>
        <w:t>vývoja ich predaja;</w:t>
      </w:r>
    </w:p>
    <w:p w:rsidR="00406240" w:rsidRPr="006130D8" w:rsidRDefault="00406240" w:rsidP="00406240">
      <w:pPr>
        <w:widowControl/>
        <w:numPr>
          <w:ilvl w:val="0"/>
          <w:numId w:val="13"/>
        </w:numPr>
        <w:tabs>
          <w:tab w:val="clear" w:pos="360"/>
          <w:tab w:val="num" w:pos="709"/>
        </w:tabs>
        <w:adjustRightInd/>
        <w:spacing w:line="240" w:lineRule="auto"/>
        <w:ind w:left="709"/>
        <w:textAlignment w:val="auto"/>
        <w:rPr>
          <w:sz w:val="22"/>
          <w:szCs w:val="22"/>
        </w:rPr>
      </w:pPr>
      <w:r w:rsidRPr="006130D8">
        <w:rPr>
          <w:sz w:val="22"/>
          <w:szCs w:val="22"/>
        </w:rPr>
        <w:t>Kvalit</w:t>
      </w:r>
      <w:r>
        <w:rPr>
          <w:sz w:val="22"/>
          <w:szCs w:val="22"/>
        </w:rPr>
        <w:t>u</w:t>
      </w:r>
      <w:r w:rsidRPr="006130D8">
        <w:rPr>
          <w:sz w:val="22"/>
          <w:szCs w:val="22"/>
        </w:rPr>
        <w:t xml:space="preserve"> produktov a procesov, uplatňované, resp. pripravované systémy riadenia kvality</w:t>
      </w:r>
      <w:r>
        <w:rPr>
          <w:sz w:val="22"/>
          <w:szCs w:val="22"/>
        </w:rPr>
        <w:t>;</w:t>
      </w:r>
      <w:r w:rsidRPr="006130D8">
        <w:rPr>
          <w:sz w:val="22"/>
          <w:szCs w:val="22"/>
        </w:rPr>
        <w:t xml:space="preserve"> </w:t>
      </w:r>
    </w:p>
    <w:p w:rsidR="00406240" w:rsidRPr="006130D8" w:rsidRDefault="00406240" w:rsidP="00406240">
      <w:pPr>
        <w:widowControl/>
        <w:numPr>
          <w:ilvl w:val="0"/>
          <w:numId w:val="13"/>
        </w:numPr>
        <w:tabs>
          <w:tab w:val="clear" w:pos="360"/>
          <w:tab w:val="num" w:pos="709"/>
        </w:tabs>
        <w:adjustRightInd/>
        <w:spacing w:line="240" w:lineRule="auto"/>
        <w:ind w:left="709"/>
        <w:textAlignment w:val="auto"/>
        <w:rPr>
          <w:sz w:val="22"/>
          <w:szCs w:val="22"/>
        </w:rPr>
      </w:pPr>
      <w:r>
        <w:rPr>
          <w:sz w:val="22"/>
          <w:szCs w:val="22"/>
        </w:rPr>
        <w:t xml:space="preserve">Výrobné </w:t>
      </w:r>
      <w:r w:rsidRPr="006130D8">
        <w:rPr>
          <w:sz w:val="22"/>
          <w:szCs w:val="22"/>
        </w:rPr>
        <w:t>kapacity a ich súčasné využitie a predpoklad budúceho využitia</w:t>
      </w:r>
      <w:r>
        <w:rPr>
          <w:sz w:val="22"/>
          <w:szCs w:val="22"/>
        </w:rPr>
        <w:t xml:space="preserve"> a pod.</w:t>
      </w:r>
    </w:p>
    <w:p w:rsidR="00406240" w:rsidRDefault="00406240" w:rsidP="00406240">
      <w:pPr>
        <w:spacing w:line="240" w:lineRule="auto"/>
        <w:rPr>
          <w:sz w:val="22"/>
          <w:szCs w:val="22"/>
        </w:rPr>
      </w:pPr>
    </w:p>
    <w:p w:rsidR="00406240" w:rsidRPr="006130D8" w:rsidRDefault="00406240" w:rsidP="00406240">
      <w:pPr>
        <w:rPr>
          <w:rFonts w:eastAsia="Arial Unicode MS"/>
          <w:b/>
          <w:smallCaps/>
        </w:rPr>
      </w:pPr>
      <w:r w:rsidRPr="006130D8">
        <w:rPr>
          <w:rFonts w:eastAsia="Arial Unicode MS"/>
          <w:b/>
          <w:smallCaps/>
        </w:rPr>
        <w:t>Marketing a prieskum trhu</w:t>
      </w:r>
    </w:p>
    <w:p w:rsidR="00406240" w:rsidRDefault="00406240" w:rsidP="00406240">
      <w:pPr>
        <w:spacing w:line="240" w:lineRule="auto"/>
        <w:rPr>
          <w:sz w:val="22"/>
          <w:szCs w:val="22"/>
        </w:rPr>
      </w:pPr>
    </w:p>
    <w:p w:rsidR="00406240" w:rsidRPr="00EB3C26" w:rsidRDefault="00406240" w:rsidP="00406240">
      <w:pPr>
        <w:spacing w:line="240" w:lineRule="auto"/>
        <w:rPr>
          <w:sz w:val="22"/>
          <w:szCs w:val="22"/>
        </w:rPr>
      </w:pPr>
      <w:r w:rsidRPr="00EB3C26">
        <w:rPr>
          <w:sz w:val="22"/>
          <w:szCs w:val="22"/>
        </w:rPr>
        <w:t>Pre vytvorenie realistickej a úspešnej stratégie musí podnik analyzovať vnútorné a vonkajšie faktory, ktoré obmedzujú možnosti firmy obstáť v konkurencii. Firma je obmedzená svojimi silnými a slabými stránkami, možnosťami a ohrozeniami, napr. prostredie, štruktúra služieb, trendy, zákazníci, dodávatelia, konkurencia a jej možnosti, porovnanie firmy s konkurenciou, aktivity, skúsenosti, financie, technológie, výroba, značky, kvalita, ceny výrobkov, záruky, služby zákazníkom, pozície na trhu, zisk, rentabilita, ľudské zdroje v porovnaní s konkurenciou.</w:t>
      </w:r>
    </w:p>
    <w:p w:rsidR="00406240" w:rsidRPr="00EB3C26" w:rsidRDefault="00406240" w:rsidP="00406240">
      <w:pPr>
        <w:spacing w:line="240" w:lineRule="auto"/>
        <w:rPr>
          <w:sz w:val="22"/>
          <w:szCs w:val="22"/>
        </w:rPr>
      </w:pPr>
    </w:p>
    <w:p w:rsidR="00406240" w:rsidRPr="00EB3C26" w:rsidRDefault="00406240" w:rsidP="00406240">
      <w:pPr>
        <w:spacing w:line="240" w:lineRule="auto"/>
        <w:rPr>
          <w:sz w:val="22"/>
          <w:szCs w:val="22"/>
        </w:rPr>
      </w:pPr>
      <w:r w:rsidRPr="00EB3C26">
        <w:rPr>
          <w:sz w:val="22"/>
          <w:szCs w:val="22"/>
        </w:rPr>
        <w:t>Odporúčame:</w:t>
      </w:r>
    </w:p>
    <w:p w:rsidR="00406240" w:rsidRPr="00EB3C26" w:rsidRDefault="00406240" w:rsidP="00406240">
      <w:pPr>
        <w:spacing w:line="240" w:lineRule="auto"/>
        <w:ind w:left="360" w:hanging="360"/>
        <w:rPr>
          <w:sz w:val="22"/>
          <w:szCs w:val="22"/>
        </w:rPr>
      </w:pPr>
      <w:r w:rsidRPr="00EB3C26">
        <w:rPr>
          <w:sz w:val="22"/>
          <w:szCs w:val="22"/>
        </w:rPr>
        <w:t>•</w:t>
      </w:r>
      <w:r w:rsidRPr="00EB3C26">
        <w:rPr>
          <w:sz w:val="22"/>
          <w:szCs w:val="22"/>
        </w:rPr>
        <w:tab/>
        <w:t xml:space="preserve">určenie cieľa a výber stratégie </w:t>
      </w:r>
      <w:r>
        <w:rPr>
          <w:sz w:val="22"/>
          <w:szCs w:val="22"/>
        </w:rPr>
        <w:t xml:space="preserve">na základe SWOT analýzy z Opisu projektu </w:t>
      </w:r>
      <w:r w:rsidRPr="00EB3C26">
        <w:rPr>
          <w:sz w:val="22"/>
          <w:szCs w:val="22"/>
        </w:rPr>
        <w:t>(sú ciele dosiahnuteľné? aká je návratnosť?...)</w:t>
      </w:r>
    </w:p>
    <w:p w:rsidR="00406240" w:rsidRPr="00EB3C26" w:rsidRDefault="00406240" w:rsidP="00406240">
      <w:pPr>
        <w:spacing w:line="240" w:lineRule="auto"/>
        <w:ind w:left="360" w:hanging="360"/>
        <w:rPr>
          <w:sz w:val="22"/>
          <w:szCs w:val="22"/>
        </w:rPr>
      </w:pPr>
      <w:r w:rsidRPr="00EB3C26">
        <w:rPr>
          <w:sz w:val="22"/>
          <w:szCs w:val="22"/>
        </w:rPr>
        <w:t>•</w:t>
      </w:r>
      <w:r w:rsidRPr="00EB3C26">
        <w:rPr>
          <w:sz w:val="22"/>
          <w:szCs w:val="22"/>
        </w:rPr>
        <w:tab/>
        <w:t>zdroje a skúsenosti (má spoločnosť zdroje a schopnosť realizovať ciele?...)</w:t>
      </w:r>
    </w:p>
    <w:p w:rsidR="00406240" w:rsidRPr="00EB3C26" w:rsidRDefault="00406240" w:rsidP="00406240">
      <w:pPr>
        <w:spacing w:line="240" w:lineRule="auto"/>
        <w:ind w:left="360" w:hanging="360"/>
        <w:rPr>
          <w:sz w:val="22"/>
          <w:szCs w:val="22"/>
        </w:rPr>
      </w:pPr>
      <w:r w:rsidRPr="00EB3C26">
        <w:rPr>
          <w:sz w:val="22"/>
          <w:szCs w:val="22"/>
        </w:rPr>
        <w:lastRenderedPageBreak/>
        <w:t>•</w:t>
      </w:r>
      <w:r w:rsidRPr="00EB3C26">
        <w:rPr>
          <w:sz w:val="22"/>
          <w:szCs w:val="22"/>
        </w:rPr>
        <w:tab/>
        <w:t>zavedenie stratégie (pochopil ciele manažment a pracovníci? má manažment schopnosť zaviesť stratégiu?...)</w:t>
      </w:r>
    </w:p>
    <w:p w:rsidR="00406240" w:rsidRPr="00EB3C26" w:rsidRDefault="00406240" w:rsidP="00406240">
      <w:pPr>
        <w:spacing w:line="240" w:lineRule="auto"/>
        <w:ind w:left="360" w:hanging="360"/>
        <w:rPr>
          <w:sz w:val="22"/>
          <w:szCs w:val="22"/>
        </w:rPr>
      </w:pPr>
    </w:p>
    <w:p w:rsidR="00406240" w:rsidRPr="00EB3C26" w:rsidRDefault="00406240" w:rsidP="00406240">
      <w:pPr>
        <w:spacing w:line="240" w:lineRule="auto"/>
        <w:ind w:left="360" w:hanging="360"/>
        <w:rPr>
          <w:sz w:val="22"/>
          <w:szCs w:val="22"/>
        </w:rPr>
      </w:pPr>
      <w:r w:rsidRPr="00EB3C26">
        <w:rPr>
          <w:sz w:val="22"/>
          <w:szCs w:val="22"/>
        </w:rPr>
        <w:t>Časť marketing by mala obsahovať informácie ako:</w:t>
      </w:r>
    </w:p>
    <w:p w:rsidR="00406240" w:rsidRPr="00EB3C26" w:rsidRDefault="00406240" w:rsidP="00406240">
      <w:pPr>
        <w:spacing w:line="240" w:lineRule="auto"/>
        <w:ind w:left="360" w:hanging="360"/>
        <w:rPr>
          <w:sz w:val="22"/>
          <w:szCs w:val="22"/>
        </w:rPr>
      </w:pPr>
      <w:r w:rsidRPr="00EB3C26">
        <w:rPr>
          <w:sz w:val="22"/>
          <w:szCs w:val="22"/>
        </w:rPr>
        <w:t>•</w:t>
      </w:r>
      <w:r w:rsidRPr="00EB3C26">
        <w:rPr>
          <w:sz w:val="22"/>
          <w:szCs w:val="22"/>
        </w:rPr>
        <w:tab/>
        <w:t>definovať trh na ktorom firma pôsobí a jeho vývoj (z pohľadu produktov, odvetvia, odberateľov, geografie,...)</w:t>
      </w:r>
    </w:p>
    <w:p w:rsidR="00406240" w:rsidRPr="00EB3C26" w:rsidRDefault="00406240" w:rsidP="00406240">
      <w:pPr>
        <w:spacing w:line="240" w:lineRule="auto"/>
        <w:ind w:left="360" w:hanging="360"/>
        <w:rPr>
          <w:sz w:val="22"/>
          <w:szCs w:val="22"/>
        </w:rPr>
      </w:pPr>
      <w:r w:rsidRPr="00EB3C26">
        <w:rPr>
          <w:sz w:val="22"/>
          <w:szCs w:val="22"/>
        </w:rPr>
        <w:t>•</w:t>
      </w:r>
      <w:r w:rsidRPr="00EB3C26">
        <w:rPr>
          <w:sz w:val="22"/>
          <w:szCs w:val="22"/>
        </w:rPr>
        <w:tab/>
        <w:t>definovať produkty a zákazníkov, pre ktorých sú určené, vrátane inovácií a zavádzania nových produktov</w:t>
      </w:r>
    </w:p>
    <w:p w:rsidR="00406240" w:rsidRPr="00EB3C26" w:rsidRDefault="00406240" w:rsidP="00406240">
      <w:pPr>
        <w:spacing w:line="240" w:lineRule="auto"/>
        <w:ind w:left="360" w:hanging="360"/>
        <w:rPr>
          <w:sz w:val="22"/>
          <w:szCs w:val="22"/>
        </w:rPr>
      </w:pPr>
      <w:r w:rsidRPr="00EB3C26">
        <w:rPr>
          <w:sz w:val="22"/>
          <w:szCs w:val="22"/>
        </w:rPr>
        <w:t>•</w:t>
      </w:r>
      <w:r w:rsidRPr="00EB3C26">
        <w:rPr>
          <w:sz w:val="22"/>
          <w:szCs w:val="22"/>
        </w:rPr>
        <w:tab/>
        <w:t>definovať zabezpečenosť odbytu (objem a podiel zmluvných odberateľov, súčasné a</w:t>
      </w:r>
      <w:r>
        <w:rPr>
          <w:sz w:val="22"/>
          <w:szCs w:val="22"/>
        </w:rPr>
        <w:t> </w:t>
      </w:r>
      <w:r w:rsidRPr="00EB3C26">
        <w:rPr>
          <w:sz w:val="22"/>
          <w:szCs w:val="22"/>
        </w:rPr>
        <w:t>plánované spôsoby predaja, podpora predaja, starostlivosť o zákazníkov a sledovanie vývoja ich potrieb, ...)</w:t>
      </w:r>
    </w:p>
    <w:p w:rsidR="00406240" w:rsidRDefault="00406240" w:rsidP="00406240">
      <w:pPr>
        <w:spacing w:line="240" w:lineRule="auto"/>
        <w:ind w:left="360" w:hanging="360"/>
        <w:rPr>
          <w:sz w:val="22"/>
          <w:szCs w:val="22"/>
        </w:rPr>
      </w:pPr>
      <w:r w:rsidRPr="00EB3C26">
        <w:rPr>
          <w:sz w:val="22"/>
          <w:szCs w:val="22"/>
        </w:rPr>
        <w:t>•</w:t>
      </w:r>
      <w:r w:rsidRPr="00EB3C26">
        <w:rPr>
          <w:sz w:val="22"/>
          <w:szCs w:val="22"/>
        </w:rPr>
        <w:tab/>
        <w:t>definovať konkurenciu na svojich trhoch (lokálnu, regionálnu, v rámci EÚ, ...) a spôsoby porovnávania sa s ňou, vrátane určenia hlavných konkurenčných výhod</w:t>
      </w:r>
      <w:r>
        <w:rPr>
          <w:sz w:val="22"/>
          <w:szCs w:val="22"/>
        </w:rPr>
        <w:t>.</w:t>
      </w:r>
    </w:p>
    <w:p w:rsidR="00406240" w:rsidRDefault="00406240" w:rsidP="00406240">
      <w:pPr>
        <w:rPr>
          <w:rFonts w:eastAsia="Arial Unicode MS"/>
          <w:b/>
          <w:smallCaps/>
        </w:rPr>
      </w:pPr>
    </w:p>
    <w:p w:rsidR="00406240" w:rsidRPr="002B5839" w:rsidRDefault="00406240" w:rsidP="00406240">
      <w:pPr>
        <w:rPr>
          <w:rFonts w:eastAsia="Arial Unicode MS"/>
          <w:b/>
          <w:smallCaps/>
        </w:rPr>
      </w:pPr>
      <w:r w:rsidRPr="002B5839">
        <w:rPr>
          <w:rFonts w:eastAsia="Arial Unicode MS"/>
          <w:b/>
          <w:smallCaps/>
        </w:rPr>
        <w:t>Rozpočet a financovanie projektu</w:t>
      </w:r>
    </w:p>
    <w:p w:rsidR="00406240" w:rsidRDefault="00406240" w:rsidP="00406240">
      <w:pPr>
        <w:spacing w:line="240" w:lineRule="auto"/>
        <w:rPr>
          <w:sz w:val="22"/>
          <w:szCs w:val="22"/>
        </w:rPr>
      </w:pPr>
    </w:p>
    <w:p w:rsidR="00406240" w:rsidRDefault="00406240" w:rsidP="00406240">
      <w:pPr>
        <w:spacing w:line="240" w:lineRule="auto"/>
        <w:rPr>
          <w:sz w:val="22"/>
          <w:szCs w:val="22"/>
        </w:rPr>
      </w:pPr>
      <w:r>
        <w:rPr>
          <w:sz w:val="22"/>
          <w:szCs w:val="22"/>
        </w:rPr>
        <w:t xml:space="preserve">Táto časť sumarizuje informácie z tabuliek č. 13 a 14 </w:t>
      </w:r>
      <w:proofErr w:type="spellStart"/>
      <w:r>
        <w:rPr>
          <w:sz w:val="22"/>
          <w:szCs w:val="22"/>
        </w:rPr>
        <w:t>ŽoNFP</w:t>
      </w:r>
      <w:proofErr w:type="spellEnd"/>
      <w:r>
        <w:rPr>
          <w:sz w:val="22"/>
          <w:szCs w:val="22"/>
        </w:rPr>
        <w:t xml:space="preserve">, ako aj podrobného rozpočtu projektu, ktorý je </w:t>
      </w:r>
      <w:r w:rsidRPr="001C7604">
        <w:rPr>
          <w:sz w:val="22"/>
          <w:szCs w:val="22"/>
        </w:rPr>
        <w:t>prílohou č.</w:t>
      </w:r>
      <w:r>
        <w:rPr>
          <w:sz w:val="22"/>
          <w:szCs w:val="22"/>
        </w:rPr>
        <w:t xml:space="preserve"> 4 </w:t>
      </w:r>
      <w:proofErr w:type="spellStart"/>
      <w:r>
        <w:rPr>
          <w:sz w:val="22"/>
          <w:szCs w:val="22"/>
        </w:rPr>
        <w:t>ŽoNFP</w:t>
      </w:r>
      <w:proofErr w:type="spellEnd"/>
      <w:r>
        <w:rPr>
          <w:sz w:val="22"/>
          <w:szCs w:val="22"/>
        </w:rPr>
        <w:t xml:space="preserve">. Opätovne platí, že údaje vo všetkých tabuľkách musia byť navzájom konzistentné. </w:t>
      </w:r>
    </w:p>
    <w:p w:rsidR="00406240" w:rsidRDefault="00406240" w:rsidP="00406240">
      <w:pPr>
        <w:rPr>
          <w:sz w:val="22"/>
          <w:szCs w:val="22"/>
        </w:rPr>
      </w:pPr>
    </w:p>
    <w:p w:rsidR="00406240" w:rsidRPr="00F77BF6" w:rsidRDefault="00406240" w:rsidP="00406240">
      <w:pPr>
        <w:spacing w:line="240" w:lineRule="auto"/>
        <w:jc w:val="left"/>
        <w:rPr>
          <w:rFonts w:eastAsia="Arial Unicode MS"/>
          <w:b/>
          <w:smallCaps/>
        </w:rPr>
      </w:pPr>
      <w:r w:rsidRPr="00F77BF6">
        <w:rPr>
          <w:rFonts w:eastAsia="Arial Unicode MS"/>
          <w:b/>
          <w:smallCaps/>
        </w:rPr>
        <w:t>Súlad a napĺňanie Horizontálnych politík ES pre OP</w:t>
      </w:r>
      <w:r>
        <w:rPr>
          <w:rFonts w:eastAsia="Arial Unicode MS"/>
          <w:b/>
          <w:smallCaps/>
        </w:rPr>
        <w:t> </w:t>
      </w:r>
      <w:r w:rsidRPr="00F77BF6">
        <w:rPr>
          <w:rFonts w:eastAsia="Arial Unicode MS"/>
          <w:b/>
          <w:smallCaps/>
        </w:rPr>
        <w:t>Kon</w:t>
      </w:r>
      <w:r>
        <w:rPr>
          <w:rFonts w:eastAsia="Arial Unicode MS"/>
          <w:b/>
          <w:smallCaps/>
        </w:rPr>
        <w:t>k</w:t>
      </w:r>
      <w:r w:rsidRPr="00F77BF6">
        <w:rPr>
          <w:rFonts w:eastAsia="Arial Unicode MS"/>
          <w:b/>
          <w:smallCaps/>
        </w:rPr>
        <w:t>urencieschopnosť a hospodársky rast</w:t>
      </w:r>
    </w:p>
    <w:p w:rsidR="00406240" w:rsidRDefault="00406240" w:rsidP="00406240">
      <w:pPr>
        <w:spacing w:line="240" w:lineRule="auto"/>
        <w:rPr>
          <w:sz w:val="22"/>
          <w:szCs w:val="22"/>
        </w:rPr>
      </w:pPr>
    </w:p>
    <w:p w:rsidR="00406240" w:rsidRDefault="00406240" w:rsidP="00406240">
      <w:pPr>
        <w:spacing w:line="240" w:lineRule="auto"/>
        <w:rPr>
          <w:sz w:val="22"/>
          <w:szCs w:val="22"/>
        </w:rPr>
      </w:pPr>
      <w:r w:rsidRPr="008058A6">
        <w:rPr>
          <w:sz w:val="22"/>
          <w:szCs w:val="22"/>
        </w:rPr>
        <w:t xml:space="preserve">Túto tabuľku vyplňte len v prípade, že ste v tabuľke </w:t>
      </w:r>
      <w:r>
        <w:rPr>
          <w:sz w:val="22"/>
          <w:szCs w:val="22"/>
        </w:rPr>
        <w:t>č</w:t>
      </w:r>
      <w:r w:rsidRPr="008058A6">
        <w:rPr>
          <w:sz w:val="22"/>
          <w:szCs w:val="22"/>
        </w:rPr>
        <w:t>. 15</w:t>
      </w:r>
      <w:r>
        <w:rPr>
          <w:sz w:val="22"/>
          <w:szCs w:val="22"/>
        </w:rPr>
        <w:t xml:space="preserve"> </w:t>
      </w:r>
      <w:proofErr w:type="spellStart"/>
      <w:r>
        <w:rPr>
          <w:sz w:val="22"/>
          <w:szCs w:val="22"/>
        </w:rPr>
        <w:t>ŽoNFP</w:t>
      </w:r>
      <w:proofErr w:type="spellEnd"/>
      <w:r>
        <w:rPr>
          <w:sz w:val="22"/>
          <w:szCs w:val="22"/>
        </w:rPr>
        <w:t xml:space="preserve"> </w:t>
      </w:r>
      <w:r w:rsidRPr="008058A6">
        <w:rPr>
          <w:sz w:val="22"/>
          <w:szCs w:val="22"/>
        </w:rPr>
        <w:t>uviedli, že Váš projekt prispieva k dosahovaniu niektorej z </w:t>
      </w:r>
      <w:r>
        <w:rPr>
          <w:sz w:val="22"/>
          <w:szCs w:val="22"/>
        </w:rPr>
        <w:t xml:space="preserve">horizontálnych </w:t>
      </w:r>
      <w:r w:rsidRPr="008058A6">
        <w:rPr>
          <w:sz w:val="22"/>
          <w:szCs w:val="22"/>
        </w:rPr>
        <w:t>priorít. Merateľné ukazovatele budú rovnaké ako tie, ktoré ste uviedli v tabuľke</w:t>
      </w:r>
      <w:r>
        <w:rPr>
          <w:sz w:val="22"/>
          <w:szCs w:val="22"/>
        </w:rPr>
        <w:t xml:space="preserve"> č</w:t>
      </w:r>
      <w:r w:rsidRPr="008058A6">
        <w:rPr>
          <w:sz w:val="22"/>
          <w:szCs w:val="22"/>
        </w:rPr>
        <w:t>. </w:t>
      </w:r>
      <w:r>
        <w:rPr>
          <w:sz w:val="22"/>
          <w:szCs w:val="22"/>
        </w:rPr>
        <w:t xml:space="preserve">15 </w:t>
      </w:r>
      <w:proofErr w:type="spellStart"/>
      <w:r>
        <w:rPr>
          <w:sz w:val="22"/>
          <w:szCs w:val="22"/>
        </w:rPr>
        <w:t>ŽoNFP</w:t>
      </w:r>
      <w:proofErr w:type="spellEnd"/>
      <w:r>
        <w:rPr>
          <w:sz w:val="22"/>
          <w:szCs w:val="22"/>
        </w:rPr>
        <w:t>.</w:t>
      </w:r>
      <w:r w:rsidRPr="005923FE">
        <w:rPr>
          <w:sz w:val="22"/>
          <w:szCs w:val="22"/>
        </w:rPr>
        <w:t xml:space="preserve"> </w:t>
      </w:r>
    </w:p>
    <w:p w:rsidR="00B91733" w:rsidRDefault="00B91733" w:rsidP="00406240">
      <w:pPr>
        <w:spacing w:line="240" w:lineRule="auto"/>
        <w:rPr>
          <w:sz w:val="22"/>
          <w:szCs w:val="22"/>
        </w:rPr>
      </w:pPr>
    </w:p>
    <w:p w:rsidR="00B91733" w:rsidRDefault="00B91733" w:rsidP="00406240">
      <w:pPr>
        <w:spacing w:line="240" w:lineRule="auto"/>
        <w:rPr>
          <w:sz w:val="22"/>
          <w:szCs w:val="22"/>
        </w:rPr>
      </w:pPr>
    </w:p>
    <w:p w:rsidR="00406240" w:rsidRPr="007C7537" w:rsidRDefault="00406240" w:rsidP="00406240">
      <w:pPr>
        <w:pStyle w:val="Nadpis2"/>
        <w:tabs>
          <w:tab w:val="clear" w:pos="936"/>
          <w:tab w:val="num" w:pos="756"/>
        </w:tabs>
        <w:spacing w:line="240" w:lineRule="auto"/>
        <w:ind w:left="756"/>
        <w:rPr>
          <w:rFonts w:eastAsia="Arial Unicode MS"/>
        </w:rPr>
      </w:pPr>
      <w:bookmarkStart w:id="329" w:name="_Toc229219179"/>
      <w:bookmarkStart w:id="330" w:name="_Toc245692069"/>
      <w:r w:rsidRPr="007C7537">
        <w:rPr>
          <w:rFonts w:eastAsia="Arial Unicode MS"/>
        </w:rPr>
        <w:t xml:space="preserve">Príloha č. 2 </w:t>
      </w:r>
      <w:proofErr w:type="spellStart"/>
      <w:r w:rsidRPr="007C7537">
        <w:rPr>
          <w:rFonts w:eastAsia="Arial Unicode MS"/>
        </w:rPr>
        <w:t>ŽoNFP</w:t>
      </w:r>
      <w:proofErr w:type="spellEnd"/>
      <w:r w:rsidRPr="007C7537">
        <w:rPr>
          <w:rFonts w:eastAsia="Arial Unicode MS"/>
        </w:rPr>
        <w:t xml:space="preserve"> –</w:t>
      </w:r>
      <w:r>
        <w:rPr>
          <w:rFonts w:eastAsia="Arial Unicode MS"/>
        </w:rPr>
        <w:t xml:space="preserve"> O</w:t>
      </w:r>
      <w:r w:rsidRPr="007C7537">
        <w:rPr>
          <w:rFonts w:eastAsia="Arial Unicode MS"/>
        </w:rPr>
        <w:t>dberateľsko-dodávateľská zmluva</w:t>
      </w:r>
      <w:bookmarkEnd w:id="329"/>
      <w:bookmarkEnd w:id="330"/>
      <w:r w:rsidRPr="007C7537">
        <w:rPr>
          <w:rFonts w:eastAsia="Arial Unicode MS"/>
        </w:rPr>
        <w:t xml:space="preserve"> </w:t>
      </w:r>
    </w:p>
    <w:p w:rsidR="00406240" w:rsidRDefault="00406240" w:rsidP="00406240">
      <w:pPr>
        <w:spacing w:line="0" w:lineRule="atLeast"/>
        <w:rPr>
          <w:sz w:val="22"/>
          <w:szCs w:val="22"/>
        </w:rPr>
      </w:pPr>
    </w:p>
    <w:p w:rsidR="00406240" w:rsidRDefault="00406240" w:rsidP="00406240">
      <w:pPr>
        <w:spacing w:line="0" w:lineRule="atLeast"/>
        <w:rPr>
          <w:sz w:val="22"/>
          <w:szCs w:val="22"/>
        </w:rPr>
      </w:pPr>
      <w:r>
        <w:rPr>
          <w:sz w:val="22"/>
          <w:szCs w:val="22"/>
        </w:rPr>
        <w:t xml:space="preserve">V rámci prílohy č. 2 </w:t>
      </w:r>
      <w:proofErr w:type="spellStart"/>
      <w:r>
        <w:rPr>
          <w:sz w:val="22"/>
          <w:szCs w:val="22"/>
        </w:rPr>
        <w:t>ŽoNFP</w:t>
      </w:r>
      <w:proofErr w:type="spellEnd"/>
      <w:r>
        <w:rPr>
          <w:sz w:val="22"/>
          <w:szCs w:val="22"/>
        </w:rPr>
        <w:t xml:space="preserve"> je nevyhnutné za každú vykonanú OVS predložiť odberateľsko-dodávateľskú zmluvu.</w:t>
      </w:r>
    </w:p>
    <w:p w:rsidR="00E24395" w:rsidRDefault="00E24395" w:rsidP="00406240">
      <w:pPr>
        <w:spacing w:line="0" w:lineRule="atLeast"/>
        <w:rPr>
          <w:sz w:val="22"/>
          <w:szCs w:val="22"/>
        </w:rPr>
      </w:pPr>
    </w:p>
    <w:p w:rsidR="00A06210" w:rsidRPr="008E5E8B" w:rsidRDefault="00453197" w:rsidP="00453197">
      <w:pPr>
        <w:tabs>
          <w:tab w:val="num" w:pos="1260"/>
        </w:tabs>
        <w:spacing w:line="0" w:lineRule="atLeast"/>
        <w:rPr>
          <w:sz w:val="22"/>
          <w:szCs w:val="22"/>
        </w:rPr>
      </w:pPr>
      <w:r w:rsidRPr="008E5E8B">
        <w:rPr>
          <w:sz w:val="22"/>
          <w:szCs w:val="22"/>
        </w:rPr>
        <w:t>V prípade, že žiadateľ plánuje začať realizáciu projektu</w:t>
      </w:r>
      <w:r w:rsidR="00A06210" w:rsidRPr="008E5E8B">
        <w:rPr>
          <w:sz w:val="22"/>
          <w:szCs w:val="22"/>
        </w:rPr>
        <w:t>:</w:t>
      </w:r>
    </w:p>
    <w:p w:rsidR="00453197" w:rsidRPr="008E5E8B" w:rsidRDefault="003B0523" w:rsidP="00A06210">
      <w:pPr>
        <w:numPr>
          <w:ilvl w:val="0"/>
          <w:numId w:val="38"/>
        </w:numPr>
        <w:spacing w:line="0" w:lineRule="atLeast"/>
        <w:rPr>
          <w:sz w:val="22"/>
          <w:szCs w:val="22"/>
        </w:rPr>
      </w:pPr>
      <w:r>
        <w:rPr>
          <w:sz w:val="22"/>
          <w:szCs w:val="22"/>
        </w:rPr>
        <w:t xml:space="preserve">v období odo dňa </w:t>
      </w:r>
      <w:r w:rsidRPr="008E5E8B">
        <w:rPr>
          <w:sz w:val="22"/>
          <w:szCs w:val="22"/>
        </w:rPr>
        <w:t>predložen</w:t>
      </w:r>
      <w:r>
        <w:rPr>
          <w:sz w:val="22"/>
          <w:szCs w:val="22"/>
        </w:rPr>
        <w:t>ia</w:t>
      </w:r>
      <w:r w:rsidRPr="008E5E8B">
        <w:rPr>
          <w:sz w:val="22"/>
          <w:szCs w:val="22"/>
        </w:rPr>
        <w:t xml:space="preserve"> </w:t>
      </w:r>
      <w:proofErr w:type="spellStart"/>
      <w:r w:rsidRPr="008E5E8B">
        <w:rPr>
          <w:sz w:val="22"/>
          <w:szCs w:val="22"/>
        </w:rPr>
        <w:t>ŽoNFP</w:t>
      </w:r>
      <w:proofErr w:type="spellEnd"/>
      <w:r>
        <w:rPr>
          <w:sz w:val="22"/>
          <w:szCs w:val="22"/>
        </w:rPr>
        <w:t xml:space="preserve"> do podpisu zmluvy </w:t>
      </w:r>
      <w:r w:rsidRPr="008E5E8B">
        <w:rPr>
          <w:sz w:val="22"/>
          <w:szCs w:val="22"/>
        </w:rPr>
        <w:t>o poskytnutí NFP</w:t>
      </w:r>
      <w:r>
        <w:rPr>
          <w:sz w:val="22"/>
          <w:szCs w:val="22"/>
        </w:rPr>
        <w:t xml:space="preserve"> </w:t>
      </w:r>
      <w:r w:rsidR="00453197" w:rsidRPr="008E5E8B">
        <w:rPr>
          <w:sz w:val="22"/>
          <w:szCs w:val="22"/>
        </w:rPr>
        <w:t xml:space="preserve">predloží v rámci prílohy č. 2 </w:t>
      </w:r>
      <w:proofErr w:type="spellStart"/>
      <w:r w:rsidR="00453197" w:rsidRPr="008E5E8B">
        <w:rPr>
          <w:sz w:val="22"/>
          <w:szCs w:val="22"/>
        </w:rPr>
        <w:t>ŽoNFP</w:t>
      </w:r>
      <w:proofErr w:type="spellEnd"/>
      <w:r w:rsidR="00453197" w:rsidRPr="008E5E8B">
        <w:rPr>
          <w:sz w:val="22"/>
          <w:szCs w:val="22"/>
        </w:rPr>
        <w:t xml:space="preserve"> odberateľsko-dodávateľskú zmluvu, ktorá nadobudne účinnosť v zmluvne zadefinovanom termíne najskôr však v deň</w:t>
      </w:r>
      <w:r>
        <w:rPr>
          <w:sz w:val="22"/>
          <w:szCs w:val="22"/>
        </w:rPr>
        <w:t xml:space="preserve"> predloženia </w:t>
      </w:r>
      <w:proofErr w:type="spellStart"/>
      <w:r>
        <w:rPr>
          <w:sz w:val="22"/>
          <w:szCs w:val="22"/>
        </w:rPr>
        <w:t>ŽoNFP</w:t>
      </w:r>
      <w:proofErr w:type="spellEnd"/>
      <w:r w:rsidR="00453197" w:rsidRPr="008E5E8B">
        <w:rPr>
          <w:sz w:val="22"/>
          <w:szCs w:val="22"/>
        </w:rPr>
        <w:t>.</w:t>
      </w:r>
    </w:p>
    <w:p w:rsidR="008E5E8B" w:rsidRPr="008E5E8B" w:rsidRDefault="008E5E8B" w:rsidP="008E5E8B">
      <w:pPr>
        <w:numPr>
          <w:ilvl w:val="0"/>
          <w:numId w:val="38"/>
        </w:numPr>
        <w:spacing w:line="0" w:lineRule="atLeast"/>
        <w:rPr>
          <w:sz w:val="22"/>
          <w:szCs w:val="22"/>
        </w:rPr>
      </w:pPr>
      <w:r w:rsidRPr="008E5E8B">
        <w:rPr>
          <w:sz w:val="22"/>
          <w:szCs w:val="22"/>
        </w:rPr>
        <w:t xml:space="preserve">po uzavretí zmluvy o poskytnutí NFP </w:t>
      </w:r>
      <w:r w:rsidR="002C391C" w:rsidRPr="008E5E8B">
        <w:rPr>
          <w:sz w:val="22"/>
          <w:szCs w:val="22"/>
        </w:rPr>
        <w:t xml:space="preserve">predloží v rámci prílohy č. 2 </w:t>
      </w:r>
      <w:proofErr w:type="spellStart"/>
      <w:r w:rsidR="002C391C" w:rsidRPr="008E5E8B">
        <w:rPr>
          <w:sz w:val="22"/>
          <w:szCs w:val="22"/>
        </w:rPr>
        <w:t>ŽoNFP</w:t>
      </w:r>
      <w:proofErr w:type="spellEnd"/>
      <w:r w:rsidR="002C391C" w:rsidRPr="008E5E8B">
        <w:rPr>
          <w:sz w:val="22"/>
          <w:szCs w:val="22"/>
        </w:rPr>
        <w:t xml:space="preserve"> </w:t>
      </w:r>
      <w:r w:rsidRPr="008E5E8B">
        <w:rPr>
          <w:sz w:val="22"/>
          <w:szCs w:val="22"/>
        </w:rPr>
        <w:t>odberateľsko-dodávateľsk</w:t>
      </w:r>
      <w:r w:rsidR="002C391C">
        <w:rPr>
          <w:sz w:val="22"/>
          <w:szCs w:val="22"/>
        </w:rPr>
        <w:t>ú</w:t>
      </w:r>
      <w:r w:rsidRPr="008E5E8B">
        <w:rPr>
          <w:sz w:val="22"/>
          <w:szCs w:val="22"/>
        </w:rPr>
        <w:t xml:space="preserve"> zmluv</w:t>
      </w:r>
      <w:r w:rsidR="002C391C">
        <w:rPr>
          <w:sz w:val="22"/>
          <w:szCs w:val="22"/>
        </w:rPr>
        <w:t>u, ktorá bude mať</w:t>
      </w:r>
      <w:r w:rsidRPr="008E5E8B">
        <w:rPr>
          <w:sz w:val="22"/>
          <w:szCs w:val="22"/>
        </w:rPr>
        <w:t xml:space="preserve"> v rám</w:t>
      </w:r>
      <w:r w:rsidR="006A7302">
        <w:rPr>
          <w:sz w:val="22"/>
          <w:szCs w:val="22"/>
        </w:rPr>
        <w:t xml:space="preserve">ci záverečných ustanovení </w:t>
      </w:r>
      <w:r w:rsidRPr="008E5E8B">
        <w:rPr>
          <w:sz w:val="22"/>
          <w:szCs w:val="22"/>
        </w:rPr>
        <w:t>odkladaci</w:t>
      </w:r>
      <w:r w:rsidR="002C391C">
        <w:rPr>
          <w:sz w:val="22"/>
          <w:szCs w:val="22"/>
        </w:rPr>
        <w:t>u</w:t>
      </w:r>
      <w:r w:rsidRPr="008E5E8B">
        <w:rPr>
          <w:sz w:val="22"/>
          <w:szCs w:val="22"/>
        </w:rPr>
        <w:t xml:space="preserve"> podmienk</w:t>
      </w:r>
      <w:r w:rsidR="002C391C">
        <w:rPr>
          <w:sz w:val="22"/>
          <w:szCs w:val="22"/>
        </w:rPr>
        <w:t>u</w:t>
      </w:r>
      <w:r w:rsidRPr="008E5E8B">
        <w:rPr>
          <w:sz w:val="22"/>
          <w:szCs w:val="22"/>
        </w:rPr>
        <w:t xml:space="preserve"> nadobudnutia účinnosti v nasledujúcom znení:</w:t>
      </w:r>
    </w:p>
    <w:p w:rsidR="008E5E8B" w:rsidRPr="008E5E8B" w:rsidRDefault="008E5E8B" w:rsidP="008E5E8B">
      <w:pPr>
        <w:spacing w:line="0" w:lineRule="atLeast"/>
        <w:ind w:left="780"/>
        <w:rPr>
          <w:sz w:val="22"/>
          <w:szCs w:val="22"/>
        </w:rPr>
      </w:pPr>
      <w:r w:rsidRPr="008E5E8B">
        <w:rPr>
          <w:sz w:val="22"/>
          <w:szCs w:val="22"/>
        </w:rPr>
        <w:t>Táto zmluva je uzavretá jej podpisom oboma zmluvnými stranami a nadobúda účinnosť po splnení odkladacej podmienky, ktorá spočíva v tom, že dôjde k uzavretiu platnej a účinnej zmluvy o poskytnutí nenávratného finančného príspevku medzi príslušným vykonávateľom štátnej pomoci a príjemcom štátnej pomoci, ktorým je ..... *, a to na základe jeho žiadosti o</w:t>
      </w:r>
      <w:r w:rsidR="00FE6722">
        <w:rPr>
          <w:sz w:val="22"/>
          <w:szCs w:val="22"/>
        </w:rPr>
        <w:t> </w:t>
      </w:r>
      <w:r w:rsidRPr="008E5E8B">
        <w:rPr>
          <w:sz w:val="22"/>
          <w:szCs w:val="22"/>
        </w:rPr>
        <w:t>poskytnutie nenávratného finančného príspevku v rámci Opatrenia ....**</w:t>
      </w:r>
    </w:p>
    <w:p w:rsidR="008E5E8B" w:rsidRPr="008E5E8B" w:rsidRDefault="008E5E8B" w:rsidP="008E5E8B">
      <w:pPr>
        <w:spacing w:line="0" w:lineRule="atLeast"/>
        <w:ind w:left="780"/>
        <w:rPr>
          <w:sz w:val="22"/>
          <w:szCs w:val="22"/>
        </w:rPr>
      </w:pPr>
    </w:p>
    <w:p w:rsidR="008E5E8B" w:rsidRPr="008E5E8B" w:rsidRDefault="008E5E8B" w:rsidP="008E5E8B">
      <w:pPr>
        <w:spacing w:line="0" w:lineRule="atLeast"/>
        <w:ind w:left="780"/>
        <w:rPr>
          <w:sz w:val="22"/>
          <w:szCs w:val="22"/>
        </w:rPr>
      </w:pPr>
      <w:r w:rsidRPr="008E5E8B">
        <w:rPr>
          <w:sz w:val="22"/>
          <w:szCs w:val="22"/>
        </w:rPr>
        <w:t>* označenie, ktoré v rámci tejto dodávateľskej zmluvy používa žiadateľ, napríklad objednávateľ, ak ide o zmluvu o dielo</w:t>
      </w:r>
    </w:p>
    <w:p w:rsidR="008E5E8B" w:rsidRPr="008E5E8B" w:rsidRDefault="008E5E8B" w:rsidP="008E5E8B">
      <w:pPr>
        <w:spacing w:line="0" w:lineRule="atLeast"/>
        <w:ind w:left="780"/>
        <w:rPr>
          <w:sz w:val="22"/>
          <w:szCs w:val="22"/>
        </w:rPr>
      </w:pPr>
      <w:r w:rsidRPr="008E5E8B">
        <w:rPr>
          <w:sz w:val="22"/>
          <w:szCs w:val="22"/>
        </w:rPr>
        <w:t>** špecifikácia programu, v rámci ktorého žiada o poskytnutie NFP, aby bola podmienka dostatočne určitá, a teda platná“</w:t>
      </w:r>
    </w:p>
    <w:p w:rsidR="00406240" w:rsidRPr="007C7537" w:rsidRDefault="00406240" w:rsidP="00406240">
      <w:pPr>
        <w:spacing w:line="0" w:lineRule="atLeast"/>
        <w:rPr>
          <w:sz w:val="22"/>
          <w:szCs w:val="22"/>
        </w:rPr>
      </w:pPr>
    </w:p>
    <w:p w:rsidR="00406240" w:rsidRPr="007B468C" w:rsidRDefault="006E2473" w:rsidP="00406240">
      <w:pPr>
        <w:spacing w:line="0" w:lineRule="atLeast"/>
        <w:rPr>
          <w:b/>
          <w:sz w:val="22"/>
          <w:szCs w:val="22"/>
        </w:rPr>
      </w:pPr>
      <w:r w:rsidRPr="006E2473">
        <w:rPr>
          <w:b/>
          <w:sz w:val="22"/>
          <w:szCs w:val="22"/>
        </w:rPr>
        <w:t xml:space="preserve">Zároveň musí odberateľsko-dodávateľská zmluva obsahovať aj povinnosť dodávateľa predložiť elektronickú verziu podrobného rozpočtu (vo formáte MS Excel) ako aj povinnosť predkladať v elektronickej verzii (vo formáte MS Excel) každú zmenu tohto podrobného rozpočtu, ku ktorej </w:t>
      </w:r>
      <w:r w:rsidRPr="006E2473">
        <w:rPr>
          <w:b/>
          <w:sz w:val="22"/>
          <w:szCs w:val="22"/>
        </w:rPr>
        <w:lastRenderedPageBreak/>
        <w:t>dôjde počas realizácie predmetu zmluvy.</w:t>
      </w:r>
    </w:p>
    <w:p w:rsidR="00406240" w:rsidRDefault="00406240" w:rsidP="00406240">
      <w:pPr>
        <w:spacing w:line="240" w:lineRule="auto"/>
        <w:rPr>
          <w:rFonts w:eastAsia="Arial Unicode MS"/>
        </w:rPr>
      </w:pPr>
    </w:p>
    <w:p w:rsidR="00406240" w:rsidRPr="000541CD" w:rsidRDefault="00406240" w:rsidP="00406240">
      <w:pPr>
        <w:spacing w:line="240" w:lineRule="auto"/>
        <w:rPr>
          <w:rFonts w:eastAsia="Arial Unicode MS"/>
          <w:sz w:val="22"/>
          <w:szCs w:val="22"/>
        </w:rPr>
      </w:pPr>
      <w:r w:rsidRPr="000541CD">
        <w:rPr>
          <w:rFonts w:eastAsia="Arial Unicode MS"/>
          <w:sz w:val="22"/>
          <w:szCs w:val="22"/>
        </w:rPr>
        <w:t xml:space="preserve">Súčasťou každej odberateľsko-dodávateľskej zmluvy musí byť podrobný rozpočet, na základe ktorého žiadateľ vypracuje podrobný rozpočet projektu (príloha č. 4 </w:t>
      </w:r>
      <w:proofErr w:type="spellStart"/>
      <w:r w:rsidRPr="000541CD">
        <w:rPr>
          <w:rFonts w:eastAsia="Arial Unicode MS"/>
          <w:sz w:val="22"/>
          <w:szCs w:val="22"/>
        </w:rPr>
        <w:t>ŽoNFP</w:t>
      </w:r>
      <w:proofErr w:type="spellEnd"/>
      <w:r w:rsidRPr="000541CD">
        <w:rPr>
          <w:rFonts w:eastAsia="Arial Unicode MS"/>
          <w:sz w:val="22"/>
          <w:szCs w:val="22"/>
        </w:rPr>
        <w:t>).</w:t>
      </w:r>
    </w:p>
    <w:p w:rsidR="00406240" w:rsidRPr="00257B55" w:rsidRDefault="00406240" w:rsidP="00406240">
      <w:pPr>
        <w:pStyle w:val="Textpoznmkypodiarou"/>
        <w:widowControl/>
        <w:adjustRightInd/>
        <w:spacing w:line="240" w:lineRule="auto"/>
        <w:jc w:val="left"/>
        <w:textAlignment w:val="auto"/>
        <w:rPr>
          <w:sz w:val="22"/>
          <w:szCs w:val="22"/>
          <w:lang w:eastAsia="en-ZW"/>
        </w:rPr>
      </w:pPr>
    </w:p>
    <w:p w:rsidR="00406240" w:rsidRPr="00257B55" w:rsidRDefault="00406240" w:rsidP="00406240">
      <w:pPr>
        <w:pStyle w:val="Textpoznmkypodiarou"/>
        <w:widowControl/>
        <w:adjustRightInd/>
        <w:spacing w:line="240" w:lineRule="auto"/>
        <w:jc w:val="left"/>
        <w:textAlignment w:val="auto"/>
        <w:rPr>
          <w:sz w:val="22"/>
          <w:szCs w:val="22"/>
          <w:lang w:eastAsia="en-ZW"/>
        </w:rPr>
      </w:pPr>
    </w:p>
    <w:p w:rsidR="00406240" w:rsidRDefault="00406240" w:rsidP="0019409C">
      <w:pPr>
        <w:pStyle w:val="Nadpis2"/>
        <w:tabs>
          <w:tab w:val="clear" w:pos="936"/>
          <w:tab w:val="num" w:pos="756"/>
        </w:tabs>
        <w:spacing w:line="240" w:lineRule="auto"/>
        <w:ind w:left="756"/>
        <w:rPr>
          <w:rFonts w:eastAsia="Arial Unicode MS"/>
        </w:rPr>
      </w:pPr>
      <w:bookmarkStart w:id="331" w:name="_Toc229219180"/>
      <w:bookmarkStart w:id="332" w:name="_Toc245692070"/>
      <w:r w:rsidRPr="007C7537">
        <w:rPr>
          <w:rFonts w:eastAsia="Arial Unicode MS"/>
        </w:rPr>
        <w:t xml:space="preserve">Príloha č. </w:t>
      </w:r>
      <w:r>
        <w:rPr>
          <w:rFonts w:eastAsia="Arial Unicode MS"/>
        </w:rPr>
        <w:t>3</w:t>
      </w:r>
      <w:r w:rsidRPr="007C7537">
        <w:rPr>
          <w:rFonts w:eastAsia="Arial Unicode MS"/>
        </w:rPr>
        <w:t xml:space="preserve"> </w:t>
      </w:r>
      <w:proofErr w:type="spellStart"/>
      <w:r w:rsidRPr="007C7537">
        <w:rPr>
          <w:rFonts w:eastAsia="Arial Unicode MS"/>
        </w:rPr>
        <w:t>ŽoNFP</w:t>
      </w:r>
      <w:proofErr w:type="spellEnd"/>
      <w:r w:rsidRPr="007C7537">
        <w:rPr>
          <w:rFonts w:eastAsia="Arial Unicode MS"/>
        </w:rPr>
        <w:t xml:space="preserve"> –</w:t>
      </w:r>
      <w:r>
        <w:rPr>
          <w:rFonts w:eastAsia="Arial Unicode MS"/>
        </w:rPr>
        <w:t xml:space="preserve"> </w:t>
      </w:r>
      <w:r w:rsidRPr="000541CD">
        <w:rPr>
          <w:rFonts w:eastAsia="Arial Unicode MS"/>
        </w:rPr>
        <w:t>Elekt</w:t>
      </w:r>
      <w:r>
        <w:rPr>
          <w:rFonts w:eastAsia="Arial Unicode MS"/>
        </w:rPr>
        <w:t>ronické neprepisovateľné médium</w:t>
      </w:r>
      <w:bookmarkEnd w:id="331"/>
      <w:bookmarkEnd w:id="332"/>
    </w:p>
    <w:p w:rsidR="00406240" w:rsidRPr="00D921E4" w:rsidRDefault="00406240" w:rsidP="0019409C">
      <w:pPr>
        <w:spacing w:line="240" w:lineRule="auto"/>
        <w:rPr>
          <w:sz w:val="22"/>
          <w:szCs w:val="22"/>
        </w:rPr>
      </w:pPr>
    </w:p>
    <w:p w:rsidR="00406240" w:rsidRPr="00D921E4" w:rsidRDefault="00406240" w:rsidP="0019409C">
      <w:pPr>
        <w:spacing w:line="240" w:lineRule="auto"/>
        <w:rPr>
          <w:sz w:val="22"/>
          <w:szCs w:val="22"/>
        </w:rPr>
      </w:pPr>
      <w:r w:rsidRPr="00D921E4">
        <w:rPr>
          <w:sz w:val="22"/>
          <w:szCs w:val="22"/>
        </w:rPr>
        <w:t xml:space="preserve">V rámci tejto povinnej prílohy </w:t>
      </w:r>
      <w:proofErr w:type="spellStart"/>
      <w:r w:rsidRPr="00D921E4">
        <w:rPr>
          <w:sz w:val="22"/>
          <w:szCs w:val="22"/>
        </w:rPr>
        <w:t>ŽoNFP</w:t>
      </w:r>
      <w:proofErr w:type="spellEnd"/>
      <w:r w:rsidRPr="00D921E4">
        <w:rPr>
          <w:sz w:val="22"/>
          <w:szCs w:val="22"/>
        </w:rPr>
        <w:t xml:space="preserve"> žiadateľ predkladá:</w:t>
      </w:r>
    </w:p>
    <w:p w:rsidR="00406240" w:rsidRPr="000541CD" w:rsidRDefault="00406240" w:rsidP="0019409C">
      <w:pPr>
        <w:pStyle w:val="Textpoznmkypodiarou"/>
        <w:rPr>
          <w:sz w:val="22"/>
          <w:szCs w:val="22"/>
          <w:lang w:eastAsia="en-ZW"/>
        </w:rPr>
      </w:pPr>
      <w:r w:rsidRPr="000541CD">
        <w:rPr>
          <w:sz w:val="22"/>
          <w:szCs w:val="22"/>
          <w:lang w:eastAsia="en-ZW"/>
        </w:rPr>
        <w:t>Elektronické neprepisovateľné médium s elektronickými verziami:</w:t>
      </w:r>
    </w:p>
    <w:p w:rsidR="00406240" w:rsidRPr="000541CD" w:rsidRDefault="00406240" w:rsidP="0019409C">
      <w:pPr>
        <w:pStyle w:val="Textpoznmkypodiarou"/>
        <w:widowControl/>
        <w:numPr>
          <w:ilvl w:val="0"/>
          <w:numId w:val="25"/>
        </w:numPr>
        <w:adjustRightInd/>
        <w:spacing w:line="240" w:lineRule="auto"/>
        <w:jc w:val="left"/>
        <w:textAlignment w:val="auto"/>
        <w:rPr>
          <w:sz w:val="22"/>
          <w:szCs w:val="22"/>
          <w:lang w:eastAsia="en-ZW"/>
        </w:rPr>
      </w:pPr>
      <w:r w:rsidRPr="000541CD">
        <w:rPr>
          <w:sz w:val="22"/>
          <w:szCs w:val="22"/>
          <w:lang w:eastAsia="en-ZW"/>
        </w:rPr>
        <w:t>vyplneného formuláru opisu projektu (príloha č. 1)</w:t>
      </w:r>
    </w:p>
    <w:p w:rsidR="00406240" w:rsidRPr="000541CD" w:rsidRDefault="00406240" w:rsidP="0019409C">
      <w:pPr>
        <w:pStyle w:val="Textpoznmkypodiarou"/>
        <w:widowControl/>
        <w:numPr>
          <w:ilvl w:val="0"/>
          <w:numId w:val="25"/>
        </w:numPr>
        <w:adjustRightInd/>
        <w:spacing w:line="240" w:lineRule="auto"/>
        <w:jc w:val="left"/>
        <w:textAlignment w:val="auto"/>
        <w:rPr>
          <w:sz w:val="22"/>
          <w:szCs w:val="22"/>
          <w:lang w:eastAsia="en-ZW"/>
        </w:rPr>
      </w:pPr>
      <w:r w:rsidRPr="000541CD">
        <w:rPr>
          <w:sz w:val="22"/>
          <w:szCs w:val="22"/>
          <w:lang w:eastAsia="en-ZW"/>
        </w:rPr>
        <w:t>podrobného rozpočtu projektu</w:t>
      </w:r>
      <w:r>
        <w:rPr>
          <w:sz w:val="22"/>
          <w:szCs w:val="22"/>
          <w:lang w:eastAsia="en-ZW"/>
        </w:rPr>
        <w:t xml:space="preserve"> (príloha č. 4)</w:t>
      </w:r>
      <w:r w:rsidRPr="000541CD">
        <w:rPr>
          <w:sz w:val="22"/>
          <w:szCs w:val="22"/>
          <w:lang w:eastAsia="en-ZW"/>
        </w:rPr>
        <w:t>, pričom rozpočet je členený v prípade stavebných prác a služieb s tým súvisiacich až na úroveň položiek výkazu výmer, v prípade dodávok tovarov a služieb na položky zodpovedajúce detailnosti výkazu výmer</w:t>
      </w:r>
    </w:p>
    <w:p w:rsidR="00406240" w:rsidRPr="000541CD" w:rsidRDefault="00406240" w:rsidP="0019409C">
      <w:pPr>
        <w:pStyle w:val="Textpoznmkypodiarou"/>
        <w:widowControl/>
        <w:numPr>
          <w:ilvl w:val="0"/>
          <w:numId w:val="25"/>
        </w:numPr>
        <w:adjustRightInd/>
        <w:spacing w:line="240" w:lineRule="auto"/>
        <w:jc w:val="left"/>
        <w:textAlignment w:val="auto"/>
        <w:rPr>
          <w:sz w:val="22"/>
          <w:szCs w:val="22"/>
          <w:lang w:eastAsia="en-ZW"/>
        </w:rPr>
      </w:pPr>
      <w:r>
        <w:rPr>
          <w:sz w:val="22"/>
          <w:szCs w:val="22"/>
          <w:lang w:eastAsia="en-ZW"/>
        </w:rPr>
        <w:t>f</w:t>
      </w:r>
      <w:r w:rsidRPr="000541CD">
        <w:rPr>
          <w:sz w:val="22"/>
          <w:szCs w:val="22"/>
          <w:lang w:eastAsia="en-ZW"/>
        </w:rPr>
        <w:t>inančnej analýzy (príloha č. 5)</w:t>
      </w:r>
    </w:p>
    <w:p w:rsidR="00406240" w:rsidRDefault="00406240" w:rsidP="0019409C">
      <w:pPr>
        <w:pStyle w:val="Textpoznmkypodiarou"/>
        <w:widowControl/>
        <w:numPr>
          <w:ilvl w:val="0"/>
          <w:numId w:val="25"/>
        </w:numPr>
        <w:adjustRightInd/>
        <w:spacing w:line="240" w:lineRule="auto"/>
        <w:jc w:val="left"/>
        <w:textAlignment w:val="auto"/>
        <w:rPr>
          <w:sz w:val="22"/>
          <w:szCs w:val="22"/>
          <w:lang w:eastAsia="en-ZW"/>
        </w:rPr>
      </w:pPr>
      <w:r>
        <w:rPr>
          <w:sz w:val="22"/>
          <w:szCs w:val="22"/>
          <w:lang w:eastAsia="en-ZW"/>
        </w:rPr>
        <w:t>s</w:t>
      </w:r>
      <w:r w:rsidRPr="000541CD">
        <w:rPr>
          <w:sz w:val="22"/>
          <w:szCs w:val="22"/>
          <w:lang w:eastAsia="en-ZW"/>
        </w:rPr>
        <w:t>úhrnn</w:t>
      </w:r>
      <w:r>
        <w:rPr>
          <w:sz w:val="22"/>
          <w:szCs w:val="22"/>
          <w:lang w:eastAsia="en-ZW"/>
        </w:rPr>
        <w:t>ého</w:t>
      </w:r>
      <w:r w:rsidRPr="000541CD">
        <w:rPr>
          <w:sz w:val="22"/>
          <w:szCs w:val="22"/>
          <w:lang w:eastAsia="en-ZW"/>
        </w:rPr>
        <w:t xml:space="preserve"> ukazovateľ hodnotenia firmy (príloha č. 6)</w:t>
      </w:r>
    </w:p>
    <w:p w:rsidR="00406240" w:rsidRDefault="00406240" w:rsidP="00406240">
      <w:pPr>
        <w:pStyle w:val="Textpoznmkypodiarou"/>
        <w:widowControl/>
        <w:adjustRightInd/>
        <w:spacing w:line="240" w:lineRule="auto"/>
        <w:jc w:val="left"/>
        <w:textAlignment w:val="auto"/>
        <w:rPr>
          <w:sz w:val="22"/>
          <w:szCs w:val="22"/>
          <w:lang w:eastAsia="en-ZW"/>
        </w:rPr>
      </w:pPr>
    </w:p>
    <w:p w:rsidR="00406240" w:rsidRDefault="00406240" w:rsidP="00406240">
      <w:pPr>
        <w:pStyle w:val="Textpoznmkypodiarou"/>
        <w:widowControl/>
        <w:adjustRightInd/>
        <w:spacing w:line="240" w:lineRule="auto"/>
        <w:jc w:val="left"/>
        <w:textAlignment w:val="auto"/>
        <w:rPr>
          <w:sz w:val="22"/>
          <w:szCs w:val="22"/>
          <w:lang w:eastAsia="en-ZW"/>
        </w:rPr>
      </w:pPr>
    </w:p>
    <w:p w:rsidR="00406240" w:rsidRDefault="00406240" w:rsidP="0019409C">
      <w:pPr>
        <w:pStyle w:val="Nadpis2"/>
        <w:tabs>
          <w:tab w:val="clear" w:pos="936"/>
          <w:tab w:val="num" w:pos="756"/>
        </w:tabs>
        <w:spacing w:line="240" w:lineRule="auto"/>
        <w:ind w:left="756"/>
        <w:rPr>
          <w:rFonts w:eastAsia="Arial Unicode MS"/>
        </w:rPr>
      </w:pPr>
      <w:bookmarkStart w:id="333" w:name="_Toc229219181"/>
      <w:bookmarkStart w:id="334" w:name="_Toc245692071"/>
      <w:r w:rsidRPr="007C7537">
        <w:rPr>
          <w:rFonts w:eastAsia="Arial Unicode MS"/>
        </w:rPr>
        <w:t xml:space="preserve">Príloha č. </w:t>
      </w:r>
      <w:r>
        <w:rPr>
          <w:rFonts w:eastAsia="Arial Unicode MS"/>
        </w:rPr>
        <w:t>4</w:t>
      </w:r>
      <w:r w:rsidRPr="007C7537">
        <w:rPr>
          <w:rFonts w:eastAsia="Arial Unicode MS"/>
        </w:rPr>
        <w:t xml:space="preserve"> </w:t>
      </w:r>
      <w:proofErr w:type="spellStart"/>
      <w:r w:rsidRPr="007C7537">
        <w:rPr>
          <w:rFonts w:eastAsia="Arial Unicode MS"/>
        </w:rPr>
        <w:t>ŽoNFP</w:t>
      </w:r>
      <w:proofErr w:type="spellEnd"/>
      <w:r w:rsidRPr="007C7537">
        <w:rPr>
          <w:rFonts w:eastAsia="Arial Unicode MS"/>
        </w:rPr>
        <w:t xml:space="preserve"> –</w:t>
      </w:r>
      <w:r>
        <w:rPr>
          <w:rFonts w:eastAsia="Arial Unicode MS"/>
        </w:rPr>
        <w:t xml:space="preserve"> </w:t>
      </w:r>
      <w:r w:rsidRPr="000541CD">
        <w:rPr>
          <w:rFonts w:eastAsia="Arial Unicode MS"/>
        </w:rPr>
        <w:t>Podrobný rozpočet projektu</w:t>
      </w:r>
      <w:bookmarkEnd w:id="333"/>
      <w:bookmarkEnd w:id="334"/>
    </w:p>
    <w:p w:rsidR="00406240" w:rsidRDefault="00406240" w:rsidP="0019409C">
      <w:pPr>
        <w:spacing w:line="240" w:lineRule="auto"/>
        <w:rPr>
          <w:sz w:val="22"/>
          <w:szCs w:val="22"/>
        </w:rPr>
      </w:pPr>
    </w:p>
    <w:p w:rsidR="00406240" w:rsidRDefault="00406240" w:rsidP="0019409C">
      <w:pPr>
        <w:spacing w:line="240" w:lineRule="auto"/>
        <w:rPr>
          <w:sz w:val="22"/>
          <w:szCs w:val="22"/>
        </w:rPr>
      </w:pPr>
      <w:r w:rsidRPr="00D921E4">
        <w:rPr>
          <w:sz w:val="22"/>
          <w:szCs w:val="22"/>
        </w:rPr>
        <w:t xml:space="preserve">V rámci tejto povinnej prílohy </w:t>
      </w:r>
      <w:proofErr w:type="spellStart"/>
      <w:r w:rsidRPr="00D921E4">
        <w:rPr>
          <w:sz w:val="22"/>
          <w:szCs w:val="22"/>
        </w:rPr>
        <w:t>ŽoNFP</w:t>
      </w:r>
      <w:proofErr w:type="spellEnd"/>
      <w:r w:rsidRPr="00D921E4">
        <w:rPr>
          <w:sz w:val="22"/>
          <w:szCs w:val="22"/>
        </w:rPr>
        <w:t xml:space="preserve"> žiadateľ predkladá tlačenú verziu p</w:t>
      </w:r>
      <w:r w:rsidRPr="00AF55F1">
        <w:rPr>
          <w:sz w:val="22"/>
          <w:szCs w:val="22"/>
        </w:rPr>
        <w:t>odrobn</w:t>
      </w:r>
      <w:r>
        <w:rPr>
          <w:sz w:val="22"/>
          <w:szCs w:val="22"/>
        </w:rPr>
        <w:t>ého</w:t>
      </w:r>
      <w:r w:rsidRPr="00AF55F1">
        <w:rPr>
          <w:sz w:val="22"/>
          <w:szCs w:val="22"/>
        </w:rPr>
        <w:t xml:space="preserve"> rozpočt</w:t>
      </w:r>
      <w:r>
        <w:rPr>
          <w:sz w:val="22"/>
          <w:szCs w:val="22"/>
        </w:rPr>
        <w:t>u</w:t>
      </w:r>
      <w:r w:rsidRPr="00AF55F1">
        <w:rPr>
          <w:sz w:val="22"/>
          <w:szCs w:val="22"/>
        </w:rPr>
        <w:t xml:space="preserve"> projektu, pričom rozpočet je členený v prípade stavebných prác a služieb s tým súvisiacich až na úroveň položiek výkazu výmer, v prípade dodávok tovarov a služieb na položky zodpovedajúce detailnosti výkazu výmer.</w:t>
      </w:r>
    </w:p>
    <w:p w:rsidR="00406240" w:rsidRDefault="00406240" w:rsidP="0019409C">
      <w:pPr>
        <w:pStyle w:val="Textpoznmkypodiarou"/>
        <w:widowControl/>
        <w:adjustRightInd/>
        <w:spacing w:line="240" w:lineRule="auto"/>
        <w:textAlignment w:val="auto"/>
        <w:rPr>
          <w:sz w:val="22"/>
          <w:szCs w:val="22"/>
        </w:rPr>
      </w:pPr>
    </w:p>
    <w:p w:rsidR="00406240" w:rsidRPr="00244479" w:rsidRDefault="00406240" w:rsidP="0019409C">
      <w:pPr>
        <w:spacing w:line="240" w:lineRule="auto"/>
        <w:rPr>
          <w:sz w:val="22"/>
          <w:szCs w:val="22"/>
        </w:rPr>
      </w:pPr>
      <w:r>
        <w:rPr>
          <w:sz w:val="22"/>
          <w:szCs w:val="22"/>
        </w:rPr>
        <w:t>P</w:t>
      </w:r>
      <w:r w:rsidRPr="00244479">
        <w:rPr>
          <w:sz w:val="22"/>
          <w:szCs w:val="22"/>
        </w:rPr>
        <w:t>odrobn</w:t>
      </w:r>
      <w:r>
        <w:rPr>
          <w:sz w:val="22"/>
          <w:szCs w:val="22"/>
        </w:rPr>
        <w:t>ý</w:t>
      </w:r>
      <w:r w:rsidRPr="00244479">
        <w:rPr>
          <w:sz w:val="22"/>
          <w:szCs w:val="22"/>
        </w:rPr>
        <w:t xml:space="preserve"> rozpoč</w:t>
      </w:r>
      <w:r>
        <w:rPr>
          <w:sz w:val="22"/>
          <w:szCs w:val="22"/>
        </w:rPr>
        <w:t>e</w:t>
      </w:r>
      <w:r w:rsidRPr="00244479">
        <w:rPr>
          <w:sz w:val="22"/>
          <w:szCs w:val="22"/>
        </w:rPr>
        <w:t>t projektu patrí medzi najdôležitejšie informácie o </w:t>
      </w:r>
      <w:proofErr w:type="spellStart"/>
      <w:r w:rsidRPr="00244479">
        <w:rPr>
          <w:sz w:val="22"/>
          <w:szCs w:val="22"/>
        </w:rPr>
        <w:t>ŽoNFP</w:t>
      </w:r>
      <w:proofErr w:type="spellEnd"/>
      <w:r w:rsidRPr="00244479">
        <w:rPr>
          <w:sz w:val="22"/>
          <w:szCs w:val="22"/>
        </w:rPr>
        <w:t xml:space="preserve"> a bude predstavovať podklad pre vypracovanie Zmluvy o poskytnutí NFP. Preto jeho vypĺňaniu venujte zvýšenú pozornosť. Príloha je v elektronickom formáte MS Excel s </w:t>
      </w:r>
      <w:proofErr w:type="spellStart"/>
      <w:r w:rsidRPr="00244479">
        <w:rPr>
          <w:sz w:val="22"/>
          <w:szCs w:val="22"/>
        </w:rPr>
        <w:t>predvyplnenými</w:t>
      </w:r>
      <w:proofErr w:type="spellEnd"/>
      <w:r w:rsidRPr="00244479">
        <w:rPr>
          <w:sz w:val="22"/>
          <w:szCs w:val="22"/>
        </w:rPr>
        <w:t xml:space="preserve"> vzorcami, ktoré majú uľahčiť vám, ako aj vykonávateľovi a hodnotiteľom, administratívnu prácu pri výpočte oprávnených výdavkov, NFP, ako aj kontrole oprávnených výdavkov v zmysle Systému riadenia ŠF a KF. Z uvedeného dôvodu </w:t>
      </w:r>
      <w:r w:rsidRPr="00244479">
        <w:rPr>
          <w:b/>
          <w:sz w:val="22"/>
          <w:szCs w:val="22"/>
        </w:rPr>
        <w:t>žiadame o zachovanie formátu tabuľky</w:t>
      </w:r>
      <w:r w:rsidRPr="00244479">
        <w:rPr>
          <w:sz w:val="22"/>
          <w:szCs w:val="22"/>
        </w:rPr>
        <w:t xml:space="preserve"> a v prípade potreby len dopĺňanie riadkov pod riadok č. 31 (za položku z rozpočtu s poradovým číslom 29). Vkladaním riadkov prekopírujete aj vzorce. Zároveň </w:t>
      </w:r>
      <w:r w:rsidRPr="00244479">
        <w:rPr>
          <w:b/>
          <w:sz w:val="22"/>
          <w:szCs w:val="22"/>
        </w:rPr>
        <w:t>žiadame o vypĺňanie len tých buniek, ktoré nie sú podfarbené šedou farbou</w:t>
      </w:r>
      <w:r w:rsidRPr="00244479">
        <w:rPr>
          <w:sz w:val="22"/>
          <w:szCs w:val="22"/>
        </w:rPr>
        <w:t xml:space="preserve">, pretože v tých sa nachádzajú </w:t>
      </w:r>
      <w:proofErr w:type="spellStart"/>
      <w:r w:rsidRPr="00244479">
        <w:rPr>
          <w:sz w:val="22"/>
          <w:szCs w:val="22"/>
        </w:rPr>
        <w:t>predvyplnené</w:t>
      </w:r>
      <w:proofErr w:type="spellEnd"/>
      <w:r w:rsidRPr="00244479">
        <w:rPr>
          <w:sz w:val="22"/>
          <w:szCs w:val="22"/>
        </w:rPr>
        <w:t xml:space="preserve"> vzorce.</w:t>
      </w:r>
    </w:p>
    <w:p w:rsidR="00406240" w:rsidRDefault="00406240" w:rsidP="00406240">
      <w:pPr>
        <w:spacing w:line="240" w:lineRule="auto"/>
        <w:rPr>
          <w:sz w:val="22"/>
          <w:szCs w:val="22"/>
        </w:rPr>
      </w:pPr>
    </w:p>
    <w:p w:rsidR="00406240" w:rsidRDefault="00406240" w:rsidP="00406240">
      <w:pPr>
        <w:spacing w:line="240" w:lineRule="auto"/>
        <w:rPr>
          <w:sz w:val="22"/>
          <w:szCs w:val="22"/>
        </w:rPr>
      </w:pPr>
      <w:r>
        <w:rPr>
          <w:sz w:val="22"/>
          <w:szCs w:val="22"/>
        </w:rPr>
        <w:t>Podrobný rozpočet musí byť vypracovaný v súlade s výsledkami OVS, t.j. s podrobným rozpočtom, ktorý tvorí súčasť odberateľsko-dodávateľskej zmluvy.</w:t>
      </w:r>
    </w:p>
    <w:p w:rsidR="00406240" w:rsidRDefault="00406240" w:rsidP="00406240">
      <w:pPr>
        <w:spacing w:line="240" w:lineRule="auto"/>
        <w:rPr>
          <w:sz w:val="22"/>
          <w:szCs w:val="22"/>
        </w:rPr>
      </w:pPr>
    </w:p>
    <w:p w:rsidR="00406240" w:rsidRPr="0097755B" w:rsidRDefault="00406240" w:rsidP="00406240">
      <w:pPr>
        <w:spacing w:line="240" w:lineRule="auto"/>
        <w:rPr>
          <w:sz w:val="22"/>
          <w:szCs w:val="22"/>
        </w:rPr>
      </w:pPr>
      <w:r w:rsidRPr="00A16C83">
        <w:rPr>
          <w:sz w:val="22"/>
          <w:szCs w:val="22"/>
        </w:rPr>
        <w:t xml:space="preserve">Pri prenose hodnôt do tabuľky č. 13 </w:t>
      </w:r>
      <w:proofErr w:type="spellStart"/>
      <w:r w:rsidRPr="00A16C83">
        <w:rPr>
          <w:sz w:val="22"/>
          <w:szCs w:val="22"/>
        </w:rPr>
        <w:t>ŽoNFP</w:t>
      </w:r>
      <w:proofErr w:type="spellEnd"/>
      <w:r w:rsidRPr="00A16C83">
        <w:rPr>
          <w:sz w:val="22"/>
          <w:szCs w:val="22"/>
        </w:rPr>
        <w:t xml:space="preserve"> zaokrúhľujte až výsledné sumy za jednotlivé podpoložky (zaokrúhľovanie na 0,01 EUR).</w:t>
      </w:r>
    </w:p>
    <w:p w:rsidR="00406240" w:rsidRDefault="00406240" w:rsidP="00406240">
      <w:pPr>
        <w:spacing w:line="240" w:lineRule="auto"/>
        <w:rPr>
          <w:sz w:val="22"/>
          <w:szCs w:val="22"/>
        </w:rPr>
      </w:pPr>
    </w:p>
    <w:p w:rsidR="00406240" w:rsidRPr="00533F82" w:rsidRDefault="00406240" w:rsidP="00406240">
      <w:pPr>
        <w:spacing w:line="240" w:lineRule="auto"/>
        <w:rPr>
          <w:b/>
          <w:sz w:val="22"/>
          <w:szCs w:val="22"/>
        </w:rPr>
      </w:pPr>
      <w:r w:rsidRPr="00533F82">
        <w:rPr>
          <w:b/>
          <w:sz w:val="22"/>
          <w:szCs w:val="22"/>
        </w:rPr>
        <w:t>Podrobný rozpočet je členený v prípade stavebných prác a služieb s tým súvisiacich až na úroveň položiek výkazu výmer, v prípade dodávok tovarov a služieb na položky zodpovedajúce detailnosti výkazu výmer.</w:t>
      </w:r>
    </w:p>
    <w:p w:rsidR="00406240" w:rsidRDefault="00406240" w:rsidP="00406240">
      <w:pPr>
        <w:spacing w:line="240" w:lineRule="auto"/>
        <w:rPr>
          <w:sz w:val="22"/>
          <w:szCs w:val="22"/>
        </w:rPr>
      </w:pPr>
    </w:p>
    <w:p w:rsidR="00406240" w:rsidRPr="00244479" w:rsidRDefault="00406240" w:rsidP="00406240">
      <w:pPr>
        <w:spacing w:line="240" w:lineRule="auto"/>
        <w:rPr>
          <w:rFonts w:eastAsia="Arial Unicode MS"/>
          <w:b/>
          <w:smallCaps/>
          <w:sz w:val="22"/>
          <w:szCs w:val="22"/>
        </w:rPr>
      </w:pPr>
      <w:r w:rsidRPr="00244479">
        <w:rPr>
          <w:rFonts w:eastAsia="Arial Unicode MS"/>
          <w:b/>
          <w:smallCaps/>
          <w:sz w:val="22"/>
          <w:szCs w:val="22"/>
        </w:rPr>
        <w:t>Názov aktivity</w:t>
      </w:r>
    </w:p>
    <w:p w:rsidR="00406240" w:rsidRPr="004A10EC" w:rsidRDefault="00406240" w:rsidP="00406240">
      <w:pPr>
        <w:spacing w:line="240" w:lineRule="auto"/>
        <w:rPr>
          <w:rFonts w:eastAsia="Arial Unicode MS"/>
          <w:b/>
          <w:smallCaps/>
          <w:sz w:val="22"/>
          <w:szCs w:val="22"/>
        </w:rPr>
      </w:pPr>
    </w:p>
    <w:p w:rsidR="00406240" w:rsidRPr="00244479" w:rsidRDefault="00406240" w:rsidP="00406240">
      <w:pPr>
        <w:spacing w:line="240" w:lineRule="auto"/>
        <w:rPr>
          <w:sz w:val="22"/>
          <w:szCs w:val="22"/>
        </w:rPr>
      </w:pPr>
      <w:r w:rsidRPr="00244479">
        <w:rPr>
          <w:sz w:val="22"/>
          <w:szCs w:val="22"/>
        </w:rPr>
        <w:t xml:space="preserve">Do názvu aktivity vložte </w:t>
      </w:r>
      <w:r w:rsidRPr="00244479">
        <w:rPr>
          <w:b/>
          <w:sz w:val="22"/>
          <w:szCs w:val="22"/>
        </w:rPr>
        <w:t>pre každú rozpočtovú položku</w:t>
      </w:r>
      <w:r w:rsidRPr="00244479">
        <w:rPr>
          <w:sz w:val="22"/>
          <w:szCs w:val="22"/>
        </w:rPr>
        <w:t xml:space="preserve"> názov aktivity, ku ktorej sa predmetná položka rozpočtu vzťahuje. Uľahčí to filtrovanie názvov aktivít. Názvy aktivít uvádzajte v súlade s tabuľkami v </w:t>
      </w:r>
      <w:proofErr w:type="spellStart"/>
      <w:r w:rsidRPr="00244479">
        <w:rPr>
          <w:sz w:val="22"/>
          <w:szCs w:val="22"/>
        </w:rPr>
        <w:t>ŽoNFP</w:t>
      </w:r>
      <w:proofErr w:type="spellEnd"/>
      <w:r w:rsidRPr="00244479">
        <w:rPr>
          <w:sz w:val="22"/>
          <w:szCs w:val="22"/>
        </w:rPr>
        <w:t xml:space="preserve"> a Opise projektu.</w:t>
      </w:r>
    </w:p>
    <w:p w:rsidR="00406240" w:rsidRPr="00244479" w:rsidRDefault="00406240" w:rsidP="00406240">
      <w:pPr>
        <w:spacing w:line="240" w:lineRule="auto"/>
        <w:rPr>
          <w:sz w:val="22"/>
          <w:szCs w:val="22"/>
        </w:rPr>
      </w:pPr>
    </w:p>
    <w:p w:rsidR="00406240" w:rsidRPr="00244479" w:rsidRDefault="00406240" w:rsidP="00406240">
      <w:pPr>
        <w:rPr>
          <w:rFonts w:eastAsia="Arial Unicode MS"/>
          <w:b/>
          <w:smallCaps/>
          <w:sz w:val="22"/>
          <w:szCs w:val="22"/>
        </w:rPr>
      </w:pPr>
      <w:r w:rsidRPr="00244479">
        <w:rPr>
          <w:rFonts w:eastAsia="Arial Unicode MS"/>
          <w:b/>
          <w:smallCaps/>
          <w:sz w:val="22"/>
          <w:szCs w:val="22"/>
        </w:rPr>
        <w:t xml:space="preserve">Skupina výdavkov – podpoložka </w:t>
      </w:r>
    </w:p>
    <w:p w:rsidR="00406240" w:rsidRPr="00244479" w:rsidRDefault="00406240" w:rsidP="00406240">
      <w:pPr>
        <w:spacing w:line="240" w:lineRule="auto"/>
        <w:ind w:left="360"/>
        <w:rPr>
          <w:sz w:val="22"/>
          <w:szCs w:val="22"/>
        </w:rPr>
      </w:pPr>
    </w:p>
    <w:p w:rsidR="00406240" w:rsidRPr="00A53496" w:rsidRDefault="00406240" w:rsidP="00406240">
      <w:pPr>
        <w:tabs>
          <w:tab w:val="left" w:pos="360"/>
        </w:tabs>
        <w:spacing w:line="240" w:lineRule="auto"/>
        <w:rPr>
          <w:b/>
          <w:sz w:val="22"/>
          <w:szCs w:val="22"/>
        </w:rPr>
      </w:pPr>
      <w:r w:rsidRPr="00244479">
        <w:rPr>
          <w:sz w:val="22"/>
          <w:szCs w:val="22"/>
        </w:rPr>
        <w:t>V bunke v </w:t>
      </w:r>
      <w:r>
        <w:rPr>
          <w:sz w:val="22"/>
          <w:szCs w:val="22"/>
        </w:rPr>
        <w:t>rozpočte</w:t>
      </w:r>
      <w:r w:rsidRPr="00244479">
        <w:rPr>
          <w:sz w:val="22"/>
          <w:szCs w:val="22"/>
        </w:rPr>
        <w:t xml:space="preserve"> máte pre každý oprávnený/neoprávnený výdavok možnosť priradiť ho ku skupine </w:t>
      </w:r>
      <w:r w:rsidRPr="00244479">
        <w:rPr>
          <w:sz w:val="22"/>
          <w:szCs w:val="22"/>
        </w:rPr>
        <w:lastRenderedPageBreak/>
        <w:t xml:space="preserve">výdavkov na predmetné opatrenie OP </w:t>
      </w:r>
      <w:proofErr w:type="spellStart"/>
      <w:r w:rsidRPr="00244479">
        <w:rPr>
          <w:sz w:val="22"/>
          <w:szCs w:val="22"/>
        </w:rPr>
        <w:t>KaHR</w:t>
      </w:r>
      <w:proofErr w:type="spellEnd"/>
      <w:r w:rsidRPr="00244479">
        <w:rPr>
          <w:sz w:val="22"/>
          <w:szCs w:val="22"/>
        </w:rPr>
        <w:t xml:space="preserve"> vyplývajúce z rozpočtovej klasifikácie (resp. k neoprávneným výdavkom), a to na úroveň podpoložiek. K dispozícii je predvolený zoznam, z ktorého si môžete predmetnú podpoložku vybrať. Šírku stĺpcov </w:t>
      </w:r>
      <w:r w:rsidRPr="00244479">
        <w:rPr>
          <w:b/>
          <w:sz w:val="22"/>
          <w:szCs w:val="22"/>
        </w:rPr>
        <w:t>nemusíte</w:t>
      </w:r>
      <w:r w:rsidRPr="00244479">
        <w:rPr>
          <w:sz w:val="22"/>
          <w:szCs w:val="22"/>
        </w:rPr>
        <w:t xml:space="preserve"> v nadväznosti na vyplnené názvy meniť.</w:t>
      </w:r>
      <w:r>
        <w:rPr>
          <w:sz w:val="22"/>
          <w:szCs w:val="22"/>
        </w:rPr>
        <w:t xml:space="preserve"> </w:t>
      </w:r>
      <w:r>
        <w:rPr>
          <w:b/>
          <w:sz w:val="22"/>
          <w:szCs w:val="22"/>
        </w:rPr>
        <w:t xml:space="preserve">Práve skupiny výdavkov na úrovni „podpoložka“ budete uvádzať v tabuľke č. 13 </w:t>
      </w:r>
      <w:proofErr w:type="spellStart"/>
      <w:r>
        <w:rPr>
          <w:b/>
          <w:sz w:val="22"/>
          <w:szCs w:val="22"/>
        </w:rPr>
        <w:t>ŽoNFP</w:t>
      </w:r>
      <w:proofErr w:type="spellEnd"/>
    </w:p>
    <w:p w:rsidR="00406240" w:rsidRPr="00244479" w:rsidRDefault="00406240" w:rsidP="00406240">
      <w:pPr>
        <w:tabs>
          <w:tab w:val="left" w:pos="360"/>
        </w:tabs>
        <w:spacing w:line="240" w:lineRule="auto"/>
        <w:rPr>
          <w:sz w:val="22"/>
          <w:szCs w:val="22"/>
        </w:rPr>
      </w:pPr>
    </w:p>
    <w:p w:rsidR="00406240" w:rsidRPr="00244479" w:rsidRDefault="00406240" w:rsidP="00406240">
      <w:pPr>
        <w:rPr>
          <w:rFonts w:eastAsia="Arial Unicode MS"/>
          <w:b/>
          <w:smallCaps/>
          <w:sz w:val="22"/>
          <w:szCs w:val="22"/>
        </w:rPr>
      </w:pPr>
      <w:r w:rsidRPr="00244479">
        <w:rPr>
          <w:rFonts w:eastAsia="Arial Unicode MS"/>
          <w:b/>
          <w:smallCaps/>
          <w:sz w:val="22"/>
          <w:szCs w:val="22"/>
        </w:rPr>
        <w:t>Názov výdavku</w:t>
      </w:r>
    </w:p>
    <w:p w:rsidR="00406240" w:rsidRPr="00244479" w:rsidRDefault="00406240" w:rsidP="00406240">
      <w:pPr>
        <w:tabs>
          <w:tab w:val="left" w:pos="360"/>
        </w:tabs>
        <w:spacing w:line="240" w:lineRule="auto"/>
        <w:rPr>
          <w:sz w:val="22"/>
          <w:szCs w:val="22"/>
        </w:rPr>
      </w:pPr>
    </w:p>
    <w:p w:rsidR="00406240" w:rsidRPr="00244479" w:rsidRDefault="00406240" w:rsidP="00406240">
      <w:pPr>
        <w:tabs>
          <w:tab w:val="left" w:pos="360"/>
        </w:tabs>
        <w:spacing w:line="240" w:lineRule="auto"/>
        <w:rPr>
          <w:sz w:val="22"/>
          <w:szCs w:val="22"/>
        </w:rPr>
      </w:pPr>
      <w:r w:rsidRPr="00244479">
        <w:rPr>
          <w:sz w:val="22"/>
          <w:szCs w:val="22"/>
        </w:rPr>
        <w:t>Do názvu výdavku uveďte:</w:t>
      </w:r>
    </w:p>
    <w:p w:rsidR="00406240" w:rsidRPr="00244479" w:rsidRDefault="00406240" w:rsidP="00406240">
      <w:pPr>
        <w:numPr>
          <w:ilvl w:val="0"/>
          <w:numId w:val="12"/>
        </w:numPr>
        <w:tabs>
          <w:tab w:val="clear" w:pos="1003"/>
          <w:tab w:val="num" w:pos="360"/>
        </w:tabs>
        <w:spacing w:line="240" w:lineRule="auto"/>
        <w:ind w:left="360"/>
        <w:rPr>
          <w:rFonts w:eastAsia="Arial Unicode MS"/>
          <w:sz w:val="22"/>
          <w:szCs w:val="22"/>
        </w:rPr>
      </w:pPr>
      <w:r w:rsidRPr="00244479">
        <w:rPr>
          <w:sz w:val="22"/>
          <w:szCs w:val="22"/>
        </w:rPr>
        <w:t xml:space="preserve">v prípade oprávnených výdavkov, ktoré boli predmetom OVS, </w:t>
      </w:r>
      <w:r w:rsidRPr="00244479">
        <w:rPr>
          <w:b/>
          <w:sz w:val="22"/>
          <w:szCs w:val="22"/>
        </w:rPr>
        <w:t>názov výdavku z podrobného rozpočtu</w:t>
      </w:r>
      <w:r>
        <w:rPr>
          <w:sz w:val="22"/>
          <w:szCs w:val="22"/>
        </w:rPr>
        <w:t xml:space="preserve">, ktorý získate od dodávateľa po vykonaní OVS (viď kapitolu pojednávajúcu o vykonaní OVS pred podaním </w:t>
      </w:r>
      <w:proofErr w:type="spellStart"/>
      <w:r>
        <w:rPr>
          <w:sz w:val="22"/>
          <w:szCs w:val="22"/>
        </w:rPr>
        <w:t>ŽoNFP</w:t>
      </w:r>
      <w:proofErr w:type="spellEnd"/>
      <w:r w:rsidRPr="00244479">
        <w:rPr>
          <w:sz w:val="22"/>
          <w:szCs w:val="22"/>
        </w:rPr>
        <w:t xml:space="preserve">), </w:t>
      </w:r>
    </w:p>
    <w:p w:rsidR="00406240" w:rsidRPr="00244479" w:rsidRDefault="00406240" w:rsidP="00406240">
      <w:pPr>
        <w:numPr>
          <w:ilvl w:val="0"/>
          <w:numId w:val="12"/>
        </w:numPr>
        <w:tabs>
          <w:tab w:val="clear" w:pos="1003"/>
          <w:tab w:val="num" w:pos="360"/>
        </w:tabs>
        <w:spacing w:line="240" w:lineRule="auto"/>
        <w:ind w:left="360"/>
        <w:rPr>
          <w:sz w:val="22"/>
          <w:szCs w:val="22"/>
        </w:rPr>
      </w:pPr>
      <w:r w:rsidRPr="00244479">
        <w:rPr>
          <w:sz w:val="22"/>
          <w:szCs w:val="22"/>
        </w:rPr>
        <w:t>v prípade neoprávnených výdavkov a výdavkov, ktoré neboli predmetom OVS uveďte názov charakterizujúci predmetný výdavok,</w:t>
      </w:r>
    </w:p>
    <w:p w:rsidR="00406240" w:rsidRDefault="00406240" w:rsidP="00406240">
      <w:pPr>
        <w:tabs>
          <w:tab w:val="left" w:pos="360"/>
        </w:tabs>
        <w:spacing w:line="240" w:lineRule="auto"/>
        <w:rPr>
          <w:sz w:val="22"/>
          <w:szCs w:val="22"/>
        </w:rPr>
      </w:pPr>
      <w:r>
        <w:rPr>
          <w:sz w:val="22"/>
          <w:szCs w:val="22"/>
        </w:rPr>
        <w:t>Práve z dôvodu širšieho rozsahu tohto rozpočtu vyžadujeme (s cieľom uľahčiť žiadateľom prácu) predkladať v rámci odberateľsko-dodávateľskej zmluvy elektronické verzie podrobného rozpočtu. Opätovne nepožadujeme meniť v nadväznosti na vyplnené názvy šírku stĺpcov.</w:t>
      </w:r>
    </w:p>
    <w:p w:rsidR="00406240" w:rsidRDefault="00406240" w:rsidP="00406240">
      <w:pPr>
        <w:tabs>
          <w:tab w:val="left" w:pos="360"/>
        </w:tabs>
        <w:spacing w:line="240" w:lineRule="auto"/>
        <w:rPr>
          <w:sz w:val="22"/>
          <w:szCs w:val="22"/>
        </w:rPr>
      </w:pPr>
    </w:p>
    <w:p w:rsidR="00406240" w:rsidRPr="00244479" w:rsidRDefault="00406240" w:rsidP="00406240">
      <w:pPr>
        <w:rPr>
          <w:rFonts w:eastAsia="Arial Unicode MS"/>
          <w:b/>
          <w:smallCaps/>
          <w:sz w:val="22"/>
          <w:szCs w:val="22"/>
        </w:rPr>
      </w:pPr>
      <w:r w:rsidRPr="00244479">
        <w:rPr>
          <w:rFonts w:eastAsia="Arial Unicode MS"/>
          <w:b/>
          <w:smallCaps/>
          <w:sz w:val="22"/>
          <w:szCs w:val="22"/>
        </w:rPr>
        <w:t>Oprávnený výdavok</w:t>
      </w:r>
    </w:p>
    <w:p w:rsidR="00406240" w:rsidRDefault="00406240" w:rsidP="00406240">
      <w:pPr>
        <w:tabs>
          <w:tab w:val="left" w:pos="360"/>
        </w:tabs>
        <w:spacing w:line="240" w:lineRule="auto"/>
        <w:rPr>
          <w:sz w:val="22"/>
          <w:szCs w:val="22"/>
        </w:rPr>
      </w:pPr>
    </w:p>
    <w:p w:rsidR="00406240" w:rsidRDefault="00406240" w:rsidP="00406240">
      <w:pPr>
        <w:tabs>
          <w:tab w:val="left" w:pos="360"/>
        </w:tabs>
        <w:spacing w:line="240" w:lineRule="auto"/>
        <w:rPr>
          <w:sz w:val="22"/>
          <w:szCs w:val="22"/>
        </w:rPr>
      </w:pPr>
      <w:r>
        <w:rPr>
          <w:sz w:val="22"/>
          <w:szCs w:val="22"/>
        </w:rPr>
        <w:t xml:space="preserve">Výšku oprávneného výdavku uveďte v súlade so schémou pomoci ako aj výzvou na predkladanie </w:t>
      </w:r>
      <w:proofErr w:type="spellStart"/>
      <w:r>
        <w:rPr>
          <w:sz w:val="22"/>
          <w:szCs w:val="22"/>
        </w:rPr>
        <w:t>ŽoNFP</w:t>
      </w:r>
      <w:proofErr w:type="spellEnd"/>
      <w:r>
        <w:rPr>
          <w:sz w:val="22"/>
          <w:szCs w:val="22"/>
        </w:rPr>
        <w:t xml:space="preserve">. Oprávnený výdavok musí byť vždy nižší ako je vypočítaná suma </w:t>
      </w:r>
      <w:r w:rsidRPr="00244479">
        <w:rPr>
          <w:sz w:val="22"/>
          <w:szCs w:val="22"/>
        </w:rPr>
        <w:t xml:space="preserve">alebo rovný sume </w:t>
      </w:r>
      <w:r>
        <w:rPr>
          <w:sz w:val="22"/>
          <w:szCs w:val="22"/>
        </w:rPr>
        <w:t xml:space="preserve">„Celkom“ vo vedľajšom stĺpci. </w:t>
      </w:r>
      <w:r w:rsidRPr="00244479">
        <w:rPr>
          <w:sz w:val="22"/>
          <w:szCs w:val="22"/>
        </w:rPr>
        <w:t>V </w:t>
      </w:r>
      <w:r>
        <w:rPr>
          <w:sz w:val="22"/>
          <w:szCs w:val="22"/>
        </w:rPr>
        <w:t>prípade, že sa tak nestane, suma oprávneného výdavku sa zvýrazní</w:t>
      </w:r>
      <w:r w:rsidRPr="00244479">
        <w:rPr>
          <w:sz w:val="22"/>
          <w:szCs w:val="22"/>
        </w:rPr>
        <w:t xml:space="preserve"> červenou farbou. V prípade, že v stĺpci „Skupina výdavkov – podpoložka“ je uvedený „neoprávnený výdavok“, v tomto stĺpci uveďte nulu.</w:t>
      </w:r>
    </w:p>
    <w:p w:rsidR="00406240" w:rsidRPr="007A504D" w:rsidRDefault="00406240" w:rsidP="00406240">
      <w:pPr>
        <w:spacing w:line="240" w:lineRule="auto"/>
        <w:rPr>
          <w:sz w:val="22"/>
          <w:szCs w:val="22"/>
        </w:rPr>
      </w:pPr>
      <w:r w:rsidRPr="007A504D">
        <w:rPr>
          <w:sz w:val="22"/>
          <w:szCs w:val="22"/>
        </w:rPr>
        <w:t xml:space="preserve">V prípade, že žiadateľ nie je platcom DPH, </w:t>
      </w:r>
      <w:r>
        <w:rPr>
          <w:sz w:val="22"/>
          <w:szCs w:val="22"/>
        </w:rPr>
        <w:t>uvádza</w:t>
      </w:r>
      <w:r w:rsidRPr="007A504D">
        <w:rPr>
          <w:sz w:val="22"/>
          <w:szCs w:val="22"/>
        </w:rPr>
        <w:t xml:space="preserve"> v rámci projektu za oprávnené výdavky celú sumu aj s DPH. Ak je platcom DPH, do oprávnených výdavkov uvádza sumu bez DPH. DPH sa do neoprávnených výdavkov neuvádza.</w:t>
      </w:r>
    </w:p>
    <w:p w:rsidR="00406240" w:rsidRDefault="00406240" w:rsidP="00406240">
      <w:pPr>
        <w:tabs>
          <w:tab w:val="left" w:pos="360"/>
        </w:tabs>
        <w:spacing w:line="240" w:lineRule="auto"/>
        <w:rPr>
          <w:sz w:val="22"/>
          <w:szCs w:val="22"/>
        </w:rPr>
      </w:pPr>
    </w:p>
    <w:p w:rsidR="00406240" w:rsidRPr="00244479" w:rsidRDefault="00406240" w:rsidP="00406240">
      <w:pPr>
        <w:spacing w:line="240" w:lineRule="auto"/>
        <w:rPr>
          <w:rFonts w:eastAsia="Arial Unicode MS"/>
          <w:b/>
          <w:smallCaps/>
          <w:sz w:val="22"/>
          <w:szCs w:val="22"/>
        </w:rPr>
      </w:pPr>
      <w:r w:rsidRPr="00244479">
        <w:rPr>
          <w:rFonts w:eastAsia="Arial Unicode MS"/>
          <w:b/>
          <w:smallCaps/>
          <w:sz w:val="22"/>
          <w:szCs w:val="22"/>
        </w:rPr>
        <w:t>Intenzita pomoci, NFP</w:t>
      </w:r>
    </w:p>
    <w:p w:rsidR="00406240" w:rsidRDefault="00406240" w:rsidP="00406240">
      <w:pPr>
        <w:tabs>
          <w:tab w:val="left" w:pos="360"/>
        </w:tabs>
        <w:spacing w:line="240" w:lineRule="auto"/>
        <w:rPr>
          <w:sz w:val="22"/>
          <w:szCs w:val="22"/>
        </w:rPr>
      </w:pPr>
    </w:p>
    <w:p w:rsidR="00406240" w:rsidRDefault="00406240" w:rsidP="00406240">
      <w:pPr>
        <w:tabs>
          <w:tab w:val="left" w:pos="720"/>
        </w:tabs>
        <w:spacing w:line="240" w:lineRule="auto"/>
        <w:rPr>
          <w:sz w:val="22"/>
          <w:szCs w:val="22"/>
        </w:rPr>
      </w:pPr>
      <w:r>
        <w:rPr>
          <w:sz w:val="22"/>
          <w:szCs w:val="22"/>
        </w:rPr>
        <w:t>Intenzita pomoci predstavuje podiel NFP na celkových oprávnených výdavkoch a musí byť jednotne stanovená pre celý projekt (t.j. všetky oprávnené výdavky). S</w:t>
      </w:r>
      <w:r w:rsidRPr="00603179">
        <w:rPr>
          <w:sz w:val="22"/>
          <w:szCs w:val="22"/>
        </w:rPr>
        <w:t xml:space="preserve">tĺpec </w:t>
      </w:r>
      <w:r>
        <w:rPr>
          <w:sz w:val="22"/>
          <w:szCs w:val="22"/>
        </w:rPr>
        <w:t xml:space="preserve">s názvom NFP </w:t>
      </w:r>
      <w:r w:rsidRPr="00603179">
        <w:rPr>
          <w:sz w:val="22"/>
          <w:szCs w:val="22"/>
        </w:rPr>
        <w:t xml:space="preserve">je </w:t>
      </w:r>
      <w:proofErr w:type="spellStart"/>
      <w:r w:rsidRPr="00603179">
        <w:rPr>
          <w:sz w:val="22"/>
          <w:szCs w:val="22"/>
        </w:rPr>
        <w:t>predvyplnený</w:t>
      </w:r>
      <w:proofErr w:type="spellEnd"/>
      <w:r w:rsidRPr="00603179">
        <w:rPr>
          <w:sz w:val="22"/>
          <w:szCs w:val="22"/>
        </w:rPr>
        <w:t xml:space="preserve"> vzorcom, </w:t>
      </w:r>
      <w:r>
        <w:rPr>
          <w:sz w:val="22"/>
          <w:szCs w:val="22"/>
        </w:rPr>
        <w:t xml:space="preserve">ktorý prepočíta výšku NFP na základe zadanej intenzity pomoci. V rámci rozpočtu musí byť použitá jednotná intenzita na všetky oprávnené výdavky. </w:t>
      </w:r>
    </w:p>
    <w:p w:rsidR="00406240" w:rsidRDefault="00406240" w:rsidP="00406240">
      <w:pPr>
        <w:spacing w:line="240" w:lineRule="auto"/>
        <w:rPr>
          <w:sz w:val="22"/>
          <w:szCs w:val="22"/>
        </w:rPr>
      </w:pPr>
    </w:p>
    <w:p w:rsidR="00406240" w:rsidRPr="00244479" w:rsidRDefault="00406240" w:rsidP="00406240">
      <w:pPr>
        <w:spacing w:line="240" w:lineRule="auto"/>
        <w:rPr>
          <w:rFonts w:eastAsia="Arial Unicode MS"/>
          <w:b/>
          <w:smallCaps/>
          <w:sz w:val="22"/>
          <w:szCs w:val="22"/>
        </w:rPr>
      </w:pPr>
      <w:r w:rsidRPr="00244479">
        <w:rPr>
          <w:rFonts w:eastAsia="Arial Unicode MS"/>
          <w:b/>
          <w:smallCaps/>
          <w:sz w:val="22"/>
          <w:szCs w:val="22"/>
        </w:rPr>
        <w:t>Termín realizácie</w:t>
      </w:r>
    </w:p>
    <w:p w:rsidR="00406240" w:rsidRDefault="00406240" w:rsidP="00406240">
      <w:pPr>
        <w:spacing w:line="240" w:lineRule="auto"/>
        <w:rPr>
          <w:sz w:val="22"/>
          <w:szCs w:val="22"/>
        </w:rPr>
      </w:pPr>
    </w:p>
    <w:p w:rsidR="00406240" w:rsidRDefault="00406240" w:rsidP="00406240">
      <w:pPr>
        <w:spacing w:line="240" w:lineRule="auto"/>
        <w:rPr>
          <w:sz w:val="22"/>
          <w:szCs w:val="22"/>
        </w:rPr>
      </w:pPr>
      <w:r>
        <w:rPr>
          <w:sz w:val="22"/>
          <w:szCs w:val="22"/>
        </w:rPr>
        <w:t xml:space="preserve">Do posledných stĺpcov vkladajte prosím dátumy začiatku a konca realizácie konkrétneho výdavku v súlade s podmienkami oprávnenosti schémy, resp. výzvy vo formáte DD/MM/RRRR, pričom tabuľka neskôr prevedie tieto dátumy do formátu „mesiac ROK“. </w:t>
      </w:r>
    </w:p>
    <w:p w:rsidR="00406240" w:rsidRDefault="00406240" w:rsidP="00406240">
      <w:pPr>
        <w:spacing w:line="240" w:lineRule="auto"/>
        <w:rPr>
          <w:sz w:val="22"/>
          <w:szCs w:val="22"/>
        </w:rPr>
      </w:pPr>
      <w:r>
        <w:rPr>
          <w:sz w:val="22"/>
          <w:szCs w:val="22"/>
        </w:rPr>
        <w:t xml:space="preserve">Pre začiatok realizácie aktivity / výdavku </w:t>
      </w:r>
      <w:r w:rsidRPr="00244479">
        <w:rPr>
          <w:sz w:val="22"/>
          <w:szCs w:val="22"/>
        </w:rPr>
        <w:t xml:space="preserve">uvádzajte </w:t>
      </w:r>
      <w:r>
        <w:rPr>
          <w:sz w:val="22"/>
          <w:szCs w:val="22"/>
        </w:rPr>
        <w:t xml:space="preserve">vždy prvý deň v príslušnom mesiaci, pre ukončenie realizácie aktivity / výdavku </w:t>
      </w:r>
      <w:r w:rsidRPr="00244479">
        <w:rPr>
          <w:sz w:val="22"/>
          <w:szCs w:val="22"/>
        </w:rPr>
        <w:t>uvádzajte</w:t>
      </w:r>
      <w:r>
        <w:rPr>
          <w:sz w:val="22"/>
          <w:szCs w:val="22"/>
        </w:rPr>
        <w:t xml:space="preserve"> vždy posledný deň v príslušnom mesiaci. </w:t>
      </w:r>
    </w:p>
    <w:p w:rsidR="00406240" w:rsidRDefault="00406240" w:rsidP="00406240">
      <w:pPr>
        <w:spacing w:line="240" w:lineRule="auto"/>
        <w:rPr>
          <w:sz w:val="22"/>
          <w:szCs w:val="22"/>
        </w:rPr>
      </w:pPr>
      <w:r>
        <w:rPr>
          <w:sz w:val="22"/>
          <w:szCs w:val="22"/>
        </w:rPr>
        <w:t xml:space="preserve">V súčtovom riadku následne MS Excel vypočíta presný čas realizácie projektu, ktorý môžete uvádzať aj v tabuľkách v rámci </w:t>
      </w:r>
      <w:proofErr w:type="spellStart"/>
      <w:r>
        <w:rPr>
          <w:sz w:val="22"/>
          <w:szCs w:val="22"/>
        </w:rPr>
        <w:t>ŽoNFP</w:t>
      </w:r>
      <w:proofErr w:type="spellEnd"/>
      <w:r>
        <w:rPr>
          <w:sz w:val="22"/>
          <w:szCs w:val="22"/>
        </w:rPr>
        <w:t>, resp. Opisu projektu.</w:t>
      </w:r>
    </w:p>
    <w:p w:rsidR="00406240" w:rsidRDefault="00406240" w:rsidP="00406240">
      <w:pPr>
        <w:spacing w:line="240" w:lineRule="auto"/>
        <w:rPr>
          <w:sz w:val="22"/>
          <w:szCs w:val="22"/>
        </w:rPr>
      </w:pPr>
    </w:p>
    <w:p w:rsidR="00406240" w:rsidRDefault="00406240" w:rsidP="00406240">
      <w:pPr>
        <w:spacing w:line="240" w:lineRule="auto"/>
        <w:rPr>
          <w:sz w:val="22"/>
          <w:szCs w:val="22"/>
        </w:rPr>
      </w:pPr>
      <w:r>
        <w:rPr>
          <w:sz w:val="22"/>
          <w:szCs w:val="22"/>
        </w:rPr>
        <w:t>Elektronická verzia rozpočtu slúži žiadateľovi aj na definovanie účtov a účtovných skupín vnútropodnikového účtovníctva, v ktorých bude viesť majetok nadobudnutý z prostriedkov nenávratného finančného príspevku. Uvedené je možné nájsť v hárku „číselníky“ elektronickej prílohy.</w:t>
      </w:r>
    </w:p>
    <w:p w:rsidR="00406240" w:rsidRPr="00257B55" w:rsidRDefault="00406240" w:rsidP="00406240">
      <w:pPr>
        <w:pStyle w:val="Textpoznmkypodiarou"/>
        <w:widowControl/>
        <w:adjustRightInd/>
        <w:spacing w:line="240" w:lineRule="auto"/>
        <w:jc w:val="left"/>
        <w:textAlignment w:val="auto"/>
        <w:rPr>
          <w:sz w:val="22"/>
          <w:szCs w:val="22"/>
          <w:lang w:eastAsia="en-ZW"/>
        </w:rPr>
      </w:pPr>
      <w:bookmarkStart w:id="335" w:name="_Toc193036086"/>
      <w:bookmarkStart w:id="336" w:name="_Toc198489005"/>
      <w:bookmarkStart w:id="337" w:name="_Toc199053965"/>
      <w:bookmarkStart w:id="338" w:name="_Toc199575709"/>
    </w:p>
    <w:p w:rsidR="00406240" w:rsidRPr="00257B55" w:rsidRDefault="00406240" w:rsidP="00406240">
      <w:pPr>
        <w:pStyle w:val="Textpoznmkypodiarou"/>
        <w:widowControl/>
        <w:adjustRightInd/>
        <w:spacing w:line="240" w:lineRule="auto"/>
        <w:jc w:val="left"/>
        <w:textAlignment w:val="auto"/>
        <w:rPr>
          <w:sz w:val="22"/>
          <w:szCs w:val="22"/>
          <w:lang w:eastAsia="en-ZW"/>
        </w:rPr>
      </w:pPr>
    </w:p>
    <w:p w:rsidR="00406240" w:rsidRDefault="00406240" w:rsidP="0019409C">
      <w:pPr>
        <w:pStyle w:val="Nadpis2"/>
        <w:tabs>
          <w:tab w:val="clear" w:pos="936"/>
          <w:tab w:val="num" w:pos="756"/>
        </w:tabs>
        <w:ind w:left="756"/>
        <w:rPr>
          <w:rFonts w:eastAsia="Arial Unicode MS"/>
        </w:rPr>
      </w:pPr>
      <w:bookmarkStart w:id="339" w:name="_Toc200973464"/>
      <w:bookmarkStart w:id="340" w:name="_Toc229219182"/>
      <w:bookmarkStart w:id="341" w:name="_Toc245692072"/>
      <w:r w:rsidRPr="000E0185">
        <w:rPr>
          <w:rFonts w:eastAsia="Arial Unicode MS"/>
        </w:rPr>
        <w:lastRenderedPageBreak/>
        <w:t xml:space="preserve">Príloha </w:t>
      </w:r>
      <w:r w:rsidRPr="001C7604">
        <w:rPr>
          <w:rFonts w:eastAsia="Arial Unicode MS"/>
        </w:rPr>
        <w:t xml:space="preserve">č. </w:t>
      </w:r>
      <w:r>
        <w:rPr>
          <w:rFonts w:eastAsia="Arial Unicode MS"/>
        </w:rPr>
        <w:t>5</w:t>
      </w:r>
      <w:r w:rsidRPr="001C7604">
        <w:rPr>
          <w:rFonts w:eastAsia="Arial Unicode MS"/>
        </w:rPr>
        <w:t xml:space="preserve"> </w:t>
      </w:r>
      <w:proofErr w:type="spellStart"/>
      <w:r w:rsidRPr="001C7604">
        <w:rPr>
          <w:rFonts w:eastAsia="Arial Unicode MS"/>
        </w:rPr>
        <w:t>ŽoNFP</w:t>
      </w:r>
      <w:proofErr w:type="spellEnd"/>
      <w:r w:rsidRPr="000E0185">
        <w:rPr>
          <w:rFonts w:eastAsia="Arial Unicode MS"/>
        </w:rPr>
        <w:t xml:space="preserve"> – Finančná analýza</w:t>
      </w:r>
      <w:bookmarkEnd w:id="335"/>
      <w:bookmarkEnd w:id="336"/>
      <w:bookmarkEnd w:id="337"/>
      <w:bookmarkEnd w:id="338"/>
      <w:bookmarkEnd w:id="339"/>
      <w:bookmarkEnd w:id="340"/>
      <w:bookmarkEnd w:id="341"/>
    </w:p>
    <w:p w:rsidR="00406240" w:rsidRDefault="00406240" w:rsidP="0019409C"/>
    <w:p w:rsidR="00406240" w:rsidRPr="00745E5F" w:rsidRDefault="00406240" w:rsidP="0019409C">
      <w:pPr>
        <w:spacing w:line="0" w:lineRule="atLeast"/>
        <w:rPr>
          <w:b/>
          <w:sz w:val="22"/>
          <w:szCs w:val="22"/>
        </w:rPr>
      </w:pPr>
      <w:r w:rsidRPr="00745E5F">
        <w:rPr>
          <w:sz w:val="22"/>
          <w:szCs w:val="22"/>
        </w:rPr>
        <w:t xml:space="preserve">Aby bol projekt súkromného sektora trvalo finančne udržateľný, musí byť podiel súčasnej hodnoty čistého </w:t>
      </w:r>
      <w:r>
        <w:rPr>
          <w:sz w:val="22"/>
          <w:szCs w:val="22"/>
        </w:rPr>
        <w:t>výnosu</w:t>
      </w:r>
      <w:r w:rsidRPr="00745E5F">
        <w:rPr>
          <w:sz w:val="22"/>
          <w:szCs w:val="22"/>
        </w:rPr>
        <w:t xml:space="preserve"> a súčasnej hodnoty </w:t>
      </w:r>
      <w:r>
        <w:rPr>
          <w:sz w:val="22"/>
          <w:szCs w:val="22"/>
        </w:rPr>
        <w:t>celkových</w:t>
      </w:r>
      <w:r w:rsidRPr="00745E5F">
        <w:rPr>
          <w:sz w:val="22"/>
          <w:szCs w:val="22"/>
        </w:rPr>
        <w:t xml:space="preserve"> nákladov kladné číslo, pričom čistý </w:t>
      </w:r>
      <w:r>
        <w:rPr>
          <w:sz w:val="22"/>
          <w:szCs w:val="22"/>
        </w:rPr>
        <w:t>výnos</w:t>
      </w:r>
      <w:r w:rsidRPr="00745E5F">
        <w:rPr>
          <w:sz w:val="22"/>
          <w:szCs w:val="22"/>
        </w:rPr>
        <w:t xml:space="preserve"> je definovaný ako rozdiel celkových výnosov a </w:t>
      </w:r>
      <w:r>
        <w:rPr>
          <w:sz w:val="22"/>
          <w:szCs w:val="22"/>
        </w:rPr>
        <w:t>celkových</w:t>
      </w:r>
      <w:r w:rsidRPr="00745E5F">
        <w:rPr>
          <w:sz w:val="22"/>
          <w:szCs w:val="22"/>
        </w:rPr>
        <w:t xml:space="preserve"> nákladov. Hodnoty sa diskontujú aby sa zistila ich súčasná hodnota. </w:t>
      </w:r>
      <w:r w:rsidRPr="00745E5F">
        <w:rPr>
          <w:b/>
          <w:sz w:val="22"/>
          <w:szCs w:val="22"/>
        </w:rPr>
        <w:t>Všetky údaje potrebné pre výpočet miery výnosovosti projektu sa uvádzajú len za projekt (nie za žiadateľa).</w:t>
      </w:r>
    </w:p>
    <w:p w:rsidR="00406240" w:rsidRPr="00745E5F" w:rsidRDefault="00406240" w:rsidP="00406240">
      <w:pPr>
        <w:spacing w:line="240" w:lineRule="auto"/>
        <w:rPr>
          <w:b/>
          <w:sz w:val="22"/>
          <w:szCs w:val="22"/>
        </w:rPr>
      </w:pPr>
    </w:p>
    <w:p w:rsidR="00406240" w:rsidRPr="00745E5F" w:rsidRDefault="00406240" w:rsidP="00406240">
      <w:pPr>
        <w:pBdr>
          <w:top w:val="single" w:sz="8" w:space="1" w:color="auto"/>
          <w:left w:val="single" w:sz="8" w:space="4" w:color="auto"/>
          <w:bottom w:val="single" w:sz="8" w:space="1" w:color="auto"/>
          <w:right w:val="single" w:sz="8" w:space="4" w:color="auto"/>
        </w:pBdr>
        <w:spacing w:line="240" w:lineRule="auto"/>
        <w:rPr>
          <w:b/>
          <w:sz w:val="22"/>
          <w:szCs w:val="22"/>
        </w:rPr>
      </w:pPr>
      <w:r w:rsidRPr="00745E5F">
        <w:rPr>
          <w:b/>
          <w:sz w:val="22"/>
          <w:szCs w:val="22"/>
        </w:rPr>
        <w:t>V tejto kapitole (finančná analýza) budú používané pojmy príjmy a výdavky, resp. výnosy a náklady v súlade s ekonomickou a účtovnou praxou.</w:t>
      </w:r>
    </w:p>
    <w:p w:rsidR="00406240" w:rsidRPr="00745E5F" w:rsidRDefault="00406240" w:rsidP="00406240">
      <w:pPr>
        <w:spacing w:line="240" w:lineRule="auto"/>
        <w:rPr>
          <w:sz w:val="22"/>
          <w:szCs w:val="22"/>
        </w:rPr>
      </w:pPr>
    </w:p>
    <w:p w:rsidR="00406240" w:rsidRPr="00745E5F" w:rsidRDefault="00406240" w:rsidP="00406240">
      <w:pPr>
        <w:pStyle w:val="Zkladntext"/>
        <w:tabs>
          <w:tab w:val="left" w:pos="1260"/>
        </w:tabs>
        <w:spacing w:line="240" w:lineRule="auto"/>
        <w:rPr>
          <w:b w:val="0"/>
          <w:bCs w:val="0"/>
          <w:color w:val="000000"/>
          <w:sz w:val="22"/>
          <w:szCs w:val="22"/>
          <w:u w:val="single"/>
        </w:rPr>
      </w:pPr>
      <w:r w:rsidRPr="00745E5F">
        <w:rPr>
          <w:b w:val="0"/>
          <w:bCs w:val="0"/>
          <w:color w:val="000000"/>
          <w:sz w:val="22"/>
          <w:szCs w:val="22"/>
          <w:u w:val="single"/>
        </w:rPr>
        <w:t xml:space="preserve">Všeobecné pokyny k vyplneniu tabuľky pre výpočet miery výnosovosti:  </w:t>
      </w:r>
    </w:p>
    <w:p w:rsidR="00406240" w:rsidRPr="00745E5F" w:rsidRDefault="00406240" w:rsidP="00406240">
      <w:pPr>
        <w:pStyle w:val="Zkladntext"/>
        <w:tabs>
          <w:tab w:val="left" w:pos="1260"/>
        </w:tabs>
        <w:spacing w:before="120" w:line="240" w:lineRule="auto"/>
        <w:rPr>
          <w:b w:val="0"/>
          <w:bCs w:val="0"/>
          <w:color w:val="000000"/>
          <w:sz w:val="22"/>
          <w:szCs w:val="22"/>
        </w:rPr>
      </w:pPr>
      <w:r w:rsidRPr="00745E5F">
        <w:rPr>
          <w:b w:val="0"/>
          <w:bCs w:val="0"/>
          <w:color w:val="000000"/>
          <w:sz w:val="22"/>
          <w:szCs w:val="22"/>
        </w:rPr>
        <w:t xml:space="preserve">V prvom kroku žiadateľ vyplní rok, v ktorom sa projekt má začať realizovať, a to v súlade s tabuľkou č. 11 </w:t>
      </w:r>
      <w:proofErr w:type="spellStart"/>
      <w:r w:rsidRPr="00745E5F">
        <w:rPr>
          <w:b w:val="0"/>
          <w:bCs w:val="0"/>
          <w:color w:val="000000"/>
          <w:sz w:val="22"/>
          <w:szCs w:val="22"/>
        </w:rPr>
        <w:t>ŽoNFP</w:t>
      </w:r>
      <w:proofErr w:type="spellEnd"/>
      <w:r w:rsidRPr="00745E5F">
        <w:rPr>
          <w:b w:val="0"/>
          <w:bCs w:val="0"/>
          <w:color w:val="000000"/>
          <w:sz w:val="22"/>
          <w:szCs w:val="22"/>
        </w:rPr>
        <w:t xml:space="preserve"> a podrobným rozpočtom ako prílohou č. </w:t>
      </w:r>
      <w:r>
        <w:rPr>
          <w:b w:val="0"/>
          <w:bCs w:val="0"/>
          <w:color w:val="000000"/>
          <w:sz w:val="22"/>
          <w:szCs w:val="22"/>
        </w:rPr>
        <w:t>4</w:t>
      </w:r>
      <w:r w:rsidRPr="00745E5F">
        <w:rPr>
          <w:b w:val="0"/>
          <w:bCs w:val="0"/>
          <w:color w:val="000000"/>
          <w:sz w:val="22"/>
          <w:szCs w:val="22"/>
        </w:rPr>
        <w:t xml:space="preserve"> </w:t>
      </w:r>
      <w:proofErr w:type="spellStart"/>
      <w:r w:rsidRPr="00745E5F">
        <w:rPr>
          <w:b w:val="0"/>
          <w:bCs w:val="0"/>
          <w:color w:val="000000"/>
          <w:sz w:val="22"/>
          <w:szCs w:val="22"/>
        </w:rPr>
        <w:t>ŽoNFP</w:t>
      </w:r>
      <w:proofErr w:type="spellEnd"/>
      <w:r w:rsidRPr="00745E5F">
        <w:rPr>
          <w:b w:val="0"/>
          <w:bCs w:val="0"/>
          <w:color w:val="000000"/>
          <w:sz w:val="22"/>
          <w:szCs w:val="22"/>
        </w:rPr>
        <w:t>.</w:t>
      </w:r>
    </w:p>
    <w:p w:rsidR="00406240" w:rsidRPr="00745E5F" w:rsidRDefault="00406240" w:rsidP="00406240">
      <w:pPr>
        <w:pStyle w:val="Zkladntext"/>
        <w:tabs>
          <w:tab w:val="left" w:pos="1260"/>
        </w:tabs>
        <w:spacing w:line="240" w:lineRule="auto"/>
        <w:rPr>
          <w:b w:val="0"/>
          <w:bCs w:val="0"/>
          <w:sz w:val="22"/>
          <w:szCs w:val="22"/>
        </w:rPr>
      </w:pPr>
      <w:r w:rsidRPr="00745E5F">
        <w:rPr>
          <w:b w:val="0"/>
          <w:bCs w:val="0"/>
          <w:sz w:val="22"/>
          <w:szCs w:val="22"/>
        </w:rPr>
        <w:t xml:space="preserve">Do tabuľky vypĺňa žiadateľ údaje na základe odborného odhadu a v súlade s podrobným rozpočtom ako prílohou č. </w:t>
      </w:r>
      <w:r>
        <w:rPr>
          <w:b w:val="0"/>
          <w:bCs w:val="0"/>
          <w:sz w:val="22"/>
          <w:szCs w:val="22"/>
        </w:rPr>
        <w:t>4</w:t>
      </w:r>
      <w:r w:rsidRPr="00745E5F">
        <w:rPr>
          <w:b w:val="0"/>
          <w:bCs w:val="0"/>
          <w:sz w:val="22"/>
          <w:szCs w:val="22"/>
        </w:rPr>
        <w:t xml:space="preserve"> </w:t>
      </w:r>
      <w:proofErr w:type="spellStart"/>
      <w:r w:rsidRPr="00745E5F">
        <w:rPr>
          <w:b w:val="0"/>
          <w:bCs w:val="0"/>
          <w:sz w:val="22"/>
          <w:szCs w:val="22"/>
        </w:rPr>
        <w:t>ŽoNFP</w:t>
      </w:r>
      <w:proofErr w:type="spellEnd"/>
      <w:r w:rsidRPr="00745E5F">
        <w:rPr>
          <w:b w:val="0"/>
          <w:bCs w:val="0"/>
          <w:sz w:val="22"/>
          <w:szCs w:val="22"/>
        </w:rPr>
        <w:t>.</w:t>
      </w:r>
    </w:p>
    <w:p w:rsidR="00406240" w:rsidRPr="00745E5F" w:rsidRDefault="00406240" w:rsidP="00406240">
      <w:pPr>
        <w:pStyle w:val="Zkladntext"/>
        <w:tabs>
          <w:tab w:val="left" w:pos="1260"/>
        </w:tabs>
        <w:spacing w:line="240" w:lineRule="auto"/>
        <w:rPr>
          <w:b w:val="0"/>
          <w:bCs w:val="0"/>
          <w:color w:val="000000"/>
          <w:sz w:val="22"/>
          <w:szCs w:val="22"/>
        </w:rPr>
      </w:pPr>
    </w:p>
    <w:p w:rsidR="00406240" w:rsidRPr="00745E5F" w:rsidRDefault="00406240" w:rsidP="00406240">
      <w:pPr>
        <w:pStyle w:val="Zkladntext"/>
        <w:tabs>
          <w:tab w:val="left" w:pos="1260"/>
        </w:tabs>
        <w:spacing w:line="240" w:lineRule="auto"/>
        <w:rPr>
          <w:b w:val="0"/>
          <w:bCs w:val="0"/>
          <w:color w:val="000000"/>
          <w:sz w:val="22"/>
          <w:szCs w:val="22"/>
          <w:u w:val="single"/>
        </w:rPr>
      </w:pPr>
      <w:r w:rsidRPr="00745E5F">
        <w:rPr>
          <w:b w:val="0"/>
          <w:bCs w:val="0"/>
          <w:color w:val="000000"/>
          <w:sz w:val="22"/>
          <w:szCs w:val="22"/>
          <w:u w:val="single"/>
        </w:rPr>
        <w:t>Výpočet miery výnosovosti</w:t>
      </w:r>
    </w:p>
    <w:p w:rsidR="00406240" w:rsidRPr="00745E5F" w:rsidRDefault="00406240" w:rsidP="00406240">
      <w:pPr>
        <w:pStyle w:val="Zkladntext"/>
        <w:tabs>
          <w:tab w:val="left" w:pos="1260"/>
        </w:tabs>
        <w:spacing w:line="240" w:lineRule="auto"/>
        <w:rPr>
          <w:b w:val="0"/>
          <w:bCs w:val="0"/>
          <w:color w:val="000000"/>
          <w:sz w:val="22"/>
          <w:szCs w:val="22"/>
        </w:rPr>
      </w:pPr>
      <w:r w:rsidRPr="00745E5F">
        <w:rPr>
          <w:b w:val="0"/>
          <w:bCs w:val="0"/>
          <w:color w:val="000000"/>
          <w:sz w:val="22"/>
          <w:szCs w:val="22"/>
        </w:rPr>
        <w:t xml:space="preserve">Na výpočet miery výnosovosti je potrebné vypočítať čistý </w:t>
      </w:r>
      <w:r w:rsidRPr="00745E5F">
        <w:rPr>
          <w:b w:val="0"/>
          <w:bCs w:val="0"/>
          <w:sz w:val="22"/>
          <w:szCs w:val="22"/>
        </w:rPr>
        <w:t xml:space="preserve">výnos </w:t>
      </w:r>
      <w:r w:rsidRPr="00745E5F">
        <w:rPr>
          <w:b w:val="0"/>
          <w:bCs w:val="0"/>
          <w:color w:val="000000"/>
          <w:sz w:val="22"/>
          <w:szCs w:val="22"/>
        </w:rPr>
        <w:t>a náklady na projekt. Tieto hodnoty majú byť ďalej diskontované tak, aby bola zistená súčasná hodnota nákladov a zisku v budúcnosti.</w:t>
      </w:r>
    </w:p>
    <w:p w:rsidR="00406240" w:rsidRPr="00745E5F" w:rsidRDefault="00406240" w:rsidP="00406240">
      <w:pPr>
        <w:pStyle w:val="Zkladntext"/>
        <w:tabs>
          <w:tab w:val="left" w:pos="1260"/>
        </w:tabs>
        <w:spacing w:before="120" w:line="240" w:lineRule="auto"/>
        <w:rPr>
          <w:b w:val="0"/>
          <w:bCs w:val="0"/>
          <w:color w:val="000000"/>
          <w:sz w:val="22"/>
          <w:szCs w:val="22"/>
        </w:rPr>
      </w:pPr>
      <w:r w:rsidRPr="00745E5F">
        <w:rPr>
          <w:b w:val="0"/>
          <w:bCs w:val="0"/>
          <w:color w:val="000000"/>
          <w:sz w:val="22"/>
          <w:szCs w:val="22"/>
        </w:rPr>
        <w:t>Za účelom správneho posúdenia miery výnosovosti je potrebné zistiť priemernú hodnotu miery výnosovosti za celé posudzované obdobie kumulatívne.</w:t>
      </w:r>
    </w:p>
    <w:p w:rsidR="00406240" w:rsidRPr="00745E5F" w:rsidRDefault="00406240" w:rsidP="00406240">
      <w:pPr>
        <w:pStyle w:val="Zkladntext"/>
        <w:tabs>
          <w:tab w:val="left" w:pos="1260"/>
        </w:tabs>
        <w:spacing w:line="240" w:lineRule="auto"/>
        <w:rPr>
          <w:b w:val="0"/>
          <w:bCs w:val="0"/>
          <w:color w:val="000000"/>
          <w:sz w:val="22"/>
          <w:szCs w:val="22"/>
        </w:rPr>
      </w:pPr>
    </w:p>
    <w:p w:rsidR="00406240" w:rsidRPr="00745E5F" w:rsidRDefault="00406240" w:rsidP="00406240">
      <w:pPr>
        <w:pStyle w:val="Zkladntext"/>
        <w:tabs>
          <w:tab w:val="left" w:pos="1260"/>
        </w:tabs>
        <w:spacing w:line="240" w:lineRule="auto"/>
        <w:rPr>
          <w:b w:val="0"/>
          <w:bCs w:val="0"/>
          <w:color w:val="000000"/>
          <w:sz w:val="22"/>
          <w:szCs w:val="22"/>
          <w:u w:val="single"/>
        </w:rPr>
      </w:pPr>
      <w:r w:rsidRPr="00745E5F">
        <w:rPr>
          <w:b w:val="0"/>
          <w:bCs w:val="0"/>
          <w:color w:val="000000"/>
          <w:sz w:val="22"/>
          <w:szCs w:val="22"/>
          <w:u w:val="single"/>
        </w:rPr>
        <w:t>Výpočet nákladov</w:t>
      </w:r>
    </w:p>
    <w:p w:rsidR="00406240" w:rsidRPr="00745E5F" w:rsidRDefault="00406240" w:rsidP="00406240">
      <w:pPr>
        <w:pStyle w:val="Zkladntext"/>
        <w:tabs>
          <w:tab w:val="left" w:pos="1260"/>
        </w:tabs>
        <w:spacing w:line="240" w:lineRule="auto"/>
        <w:rPr>
          <w:b w:val="0"/>
          <w:bCs w:val="0"/>
          <w:color w:val="000000"/>
          <w:sz w:val="22"/>
          <w:szCs w:val="22"/>
        </w:rPr>
      </w:pPr>
      <w:r w:rsidRPr="00745E5F">
        <w:rPr>
          <w:b w:val="0"/>
          <w:bCs w:val="0"/>
          <w:color w:val="000000"/>
          <w:sz w:val="22"/>
          <w:szCs w:val="22"/>
        </w:rPr>
        <w:t>Projekt obsahuje viacero typov nákladov, ktorá sa delia podľa oprávnenosti a typu:</w:t>
      </w:r>
    </w:p>
    <w:p w:rsidR="00406240" w:rsidRPr="00745E5F" w:rsidRDefault="00406240" w:rsidP="00406240">
      <w:pPr>
        <w:pStyle w:val="Zkladntext"/>
        <w:tabs>
          <w:tab w:val="left" w:pos="1260"/>
        </w:tabs>
        <w:spacing w:line="240" w:lineRule="auto"/>
        <w:rPr>
          <w:b w:val="0"/>
          <w:bCs w:val="0"/>
          <w:color w:val="000000"/>
          <w:sz w:val="22"/>
          <w:szCs w:val="22"/>
        </w:rPr>
      </w:pPr>
      <w:r w:rsidRPr="00745E5F">
        <w:rPr>
          <w:b w:val="0"/>
          <w:bCs w:val="0"/>
          <w:color w:val="000000"/>
          <w:sz w:val="22"/>
          <w:szCs w:val="22"/>
        </w:rPr>
        <w:t>Delenie podľa oprávnenosti:</w:t>
      </w:r>
    </w:p>
    <w:p w:rsidR="00406240" w:rsidRPr="00745E5F" w:rsidRDefault="00406240" w:rsidP="00406240">
      <w:pPr>
        <w:pStyle w:val="Zkladntext"/>
        <w:tabs>
          <w:tab w:val="left" w:pos="1260"/>
        </w:tabs>
        <w:spacing w:line="240" w:lineRule="auto"/>
        <w:rPr>
          <w:b w:val="0"/>
          <w:bCs w:val="0"/>
          <w:color w:val="000000"/>
          <w:sz w:val="22"/>
          <w:szCs w:val="22"/>
        </w:rPr>
      </w:pPr>
      <w:r w:rsidRPr="00745E5F">
        <w:rPr>
          <w:b w:val="0"/>
          <w:bCs w:val="0"/>
          <w:color w:val="000000"/>
          <w:sz w:val="22"/>
          <w:szCs w:val="22"/>
        </w:rPr>
        <w:t>- oprávnené</w:t>
      </w:r>
    </w:p>
    <w:p w:rsidR="00406240" w:rsidRPr="00745E5F" w:rsidRDefault="00406240" w:rsidP="00406240">
      <w:pPr>
        <w:pStyle w:val="Zkladntext"/>
        <w:tabs>
          <w:tab w:val="left" w:pos="1260"/>
        </w:tabs>
        <w:spacing w:line="240" w:lineRule="auto"/>
        <w:rPr>
          <w:b w:val="0"/>
          <w:bCs w:val="0"/>
          <w:color w:val="000000"/>
          <w:sz w:val="22"/>
          <w:szCs w:val="22"/>
        </w:rPr>
      </w:pPr>
      <w:r w:rsidRPr="00745E5F">
        <w:rPr>
          <w:b w:val="0"/>
          <w:bCs w:val="0"/>
          <w:color w:val="000000"/>
          <w:sz w:val="22"/>
          <w:szCs w:val="22"/>
        </w:rPr>
        <w:t>- neoprávnené</w:t>
      </w:r>
    </w:p>
    <w:p w:rsidR="00406240" w:rsidRPr="00745E5F" w:rsidRDefault="00406240" w:rsidP="00406240">
      <w:pPr>
        <w:pStyle w:val="Zkladntext"/>
        <w:tabs>
          <w:tab w:val="left" w:pos="1260"/>
        </w:tabs>
        <w:spacing w:line="240" w:lineRule="auto"/>
        <w:rPr>
          <w:b w:val="0"/>
          <w:bCs w:val="0"/>
          <w:color w:val="000000"/>
          <w:sz w:val="22"/>
          <w:szCs w:val="22"/>
        </w:rPr>
      </w:pPr>
      <w:r w:rsidRPr="00745E5F">
        <w:rPr>
          <w:b w:val="0"/>
          <w:bCs w:val="0"/>
          <w:color w:val="000000"/>
          <w:sz w:val="22"/>
          <w:szCs w:val="22"/>
        </w:rPr>
        <w:t>Delenie podľa typu:</w:t>
      </w:r>
    </w:p>
    <w:p w:rsidR="00406240" w:rsidRPr="00745E5F" w:rsidRDefault="00406240" w:rsidP="00406240">
      <w:pPr>
        <w:pStyle w:val="Zkladntext"/>
        <w:tabs>
          <w:tab w:val="left" w:pos="1260"/>
        </w:tabs>
        <w:spacing w:line="240" w:lineRule="auto"/>
        <w:rPr>
          <w:b w:val="0"/>
          <w:bCs w:val="0"/>
          <w:color w:val="000000"/>
          <w:sz w:val="22"/>
          <w:szCs w:val="22"/>
        </w:rPr>
      </w:pPr>
      <w:r w:rsidRPr="00745E5F">
        <w:rPr>
          <w:b w:val="0"/>
          <w:bCs w:val="0"/>
          <w:color w:val="000000"/>
          <w:sz w:val="22"/>
          <w:szCs w:val="22"/>
        </w:rPr>
        <w:t>- investičné</w:t>
      </w:r>
    </w:p>
    <w:p w:rsidR="00406240" w:rsidRPr="00745E5F" w:rsidRDefault="00406240" w:rsidP="00406240">
      <w:pPr>
        <w:pStyle w:val="Zkladntext"/>
        <w:tabs>
          <w:tab w:val="left" w:pos="1260"/>
        </w:tabs>
        <w:spacing w:line="240" w:lineRule="auto"/>
        <w:rPr>
          <w:b w:val="0"/>
          <w:bCs w:val="0"/>
          <w:color w:val="000000"/>
          <w:sz w:val="22"/>
          <w:szCs w:val="22"/>
        </w:rPr>
      </w:pPr>
      <w:r w:rsidRPr="00745E5F">
        <w:rPr>
          <w:b w:val="0"/>
          <w:bCs w:val="0"/>
          <w:color w:val="000000"/>
          <w:sz w:val="22"/>
          <w:szCs w:val="22"/>
        </w:rPr>
        <w:t>- prevádzkové</w:t>
      </w:r>
    </w:p>
    <w:p w:rsidR="00406240" w:rsidRPr="00745E5F" w:rsidRDefault="00406240" w:rsidP="00406240">
      <w:pPr>
        <w:pStyle w:val="Zkladntext"/>
        <w:tabs>
          <w:tab w:val="left" w:pos="1260"/>
        </w:tabs>
        <w:spacing w:line="240" w:lineRule="auto"/>
        <w:rPr>
          <w:b w:val="0"/>
          <w:bCs w:val="0"/>
          <w:color w:val="000000"/>
          <w:sz w:val="22"/>
          <w:szCs w:val="22"/>
        </w:rPr>
      </w:pPr>
    </w:p>
    <w:p w:rsidR="00406240" w:rsidRPr="00745E5F" w:rsidRDefault="00406240" w:rsidP="00406240">
      <w:pPr>
        <w:pStyle w:val="Zkladntext"/>
        <w:tabs>
          <w:tab w:val="left" w:pos="1260"/>
        </w:tabs>
        <w:spacing w:line="240" w:lineRule="auto"/>
        <w:rPr>
          <w:b w:val="0"/>
          <w:bCs w:val="0"/>
          <w:color w:val="000000"/>
          <w:sz w:val="22"/>
          <w:szCs w:val="22"/>
        </w:rPr>
      </w:pPr>
      <w:r w:rsidRPr="00745E5F">
        <w:rPr>
          <w:b w:val="0"/>
          <w:bCs w:val="0"/>
          <w:color w:val="000000"/>
          <w:sz w:val="22"/>
          <w:szCs w:val="22"/>
        </w:rPr>
        <w:t xml:space="preserve">Nakoľko do projektu vstupujú všetky náklady a analýza v zmysle tejto finančnej analýzy nerobí rozdiel medzi oprávnenými a neoprávnenými nákladmi, je potrebné do analýzy zahrnúť aj oprávnené aj neoprávnené náklady. Do analýzy vstupujú aj náklady, ktoré boli vynaložené pred začatím projektu. </w:t>
      </w:r>
      <w:r w:rsidRPr="002F2D1B">
        <w:rPr>
          <w:b w:val="0"/>
          <w:bCs w:val="0"/>
          <w:color w:val="000000"/>
          <w:sz w:val="22"/>
          <w:szCs w:val="22"/>
        </w:rPr>
        <w:t>Ide hlavne o zostatkovú cenu majetku, ktorý už bol zakúpený v minulosti, a preto nie je súčasťou oprávnených nákladov. Napríklad pozemok, budova ale aj strojné vybavenie, licencie, bez ktorých by projekt nebol funkčný, a tým udržateľný.</w:t>
      </w:r>
      <w:r w:rsidRPr="00745E5F">
        <w:rPr>
          <w:b w:val="0"/>
          <w:bCs w:val="0"/>
          <w:color w:val="000000"/>
          <w:sz w:val="22"/>
          <w:szCs w:val="22"/>
        </w:rPr>
        <w:t xml:space="preserve"> Do analýzy vstupujú všetky investičné náklady, nielen tie, ktoré vznikajú počas doby realizácie projektu v zmysle </w:t>
      </w:r>
      <w:proofErr w:type="spellStart"/>
      <w:r w:rsidRPr="00745E5F">
        <w:rPr>
          <w:b w:val="0"/>
          <w:bCs w:val="0"/>
          <w:color w:val="000000"/>
          <w:sz w:val="22"/>
          <w:szCs w:val="22"/>
        </w:rPr>
        <w:t>ŽoNFP</w:t>
      </w:r>
      <w:proofErr w:type="spellEnd"/>
      <w:r w:rsidRPr="00745E5F">
        <w:rPr>
          <w:b w:val="0"/>
          <w:bCs w:val="0"/>
          <w:color w:val="000000"/>
          <w:sz w:val="22"/>
          <w:szCs w:val="22"/>
        </w:rPr>
        <w:t xml:space="preserve">/Zmluvy o NFP, ale počas celého sledovaného obdobia. DPH v prípade </w:t>
      </w:r>
      <w:r>
        <w:rPr>
          <w:b w:val="0"/>
          <w:bCs w:val="0"/>
          <w:color w:val="000000"/>
          <w:sz w:val="22"/>
          <w:szCs w:val="22"/>
        </w:rPr>
        <w:t>žiadate</w:t>
      </w:r>
      <w:r w:rsidRPr="00745E5F">
        <w:rPr>
          <w:b w:val="0"/>
          <w:bCs w:val="0"/>
          <w:color w:val="000000"/>
          <w:sz w:val="22"/>
          <w:szCs w:val="22"/>
        </w:rPr>
        <w:t>ľa, ktorý nie je platcom DPH, vstupuje do príslušného riadku spolu s nákladom, na ktorý sa vzťahuje. V prípade platcu DPH sa uvádzajú náklady bez DPH.</w:t>
      </w:r>
    </w:p>
    <w:p w:rsidR="00406240" w:rsidRPr="00745E5F" w:rsidRDefault="00406240" w:rsidP="00406240">
      <w:pPr>
        <w:pStyle w:val="Zkladntext"/>
        <w:tabs>
          <w:tab w:val="left" w:pos="1260"/>
        </w:tabs>
        <w:spacing w:line="240" w:lineRule="auto"/>
        <w:rPr>
          <w:b w:val="0"/>
          <w:bCs w:val="0"/>
          <w:sz w:val="22"/>
          <w:szCs w:val="22"/>
        </w:rPr>
      </w:pPr>
      <w:r w:rsidRPr="00745E5F">
        <w:rPr>
          <w:b w:val="0"/>
          <w:bCs w:val="0"/>
          <w:sz w:val="22"/>
          <w:szCs w:val="22"/>
        </w:rPr>
        <w:t>Vo finančnej analýze nezohľadňuje žiadateľ nárast cien v dôsledku  inflácie. Všetky vstupné údaje (ako napr. výška miezd, ceny materiálu, energií, výstupov projektu a pod.) uvádza žiadateľ v stálych cenách.</w:t>
      </w:r>
    </w:p>
    <w:p w:rsidR="00406240" w:rsidRPr="00745E5F" w:rsidRDefault="00406240" w:rsidP="00406240">
      <w:pPr>
        <w:pStyle w:val="Zkladntext"/>
        <w:tabs>
          <w:tab w:val="left" w:pos="1260"/>
        </w:tabs>
        <w:spacing w:line="240" w:lineRule="auto"/>
        <w:rPr>
          <w:b w:val="0"/>
          <w:bCs w:val="0"/>
          <w:color w:val="000000"/>
          <w:sz w:val="22"/>
          <w:szCs w:val="22"/>
        </w:rPr>
      </w:pPr>
    </w:p>
    <w:p w:rsidR="00406240" w:rsidRPr="00745E5F" w:rsidRDefault="00406240" w:rsidP="00406240">
      <w:pPr>
        <w:pStyle w:val="Zkladntext"/>
        <w:tabs>
          <w:tab w:val="left" w:pos="1260"/>
        </w:tabs>
        <w:ind w:left="142"/>
        <w:rPr>
          <w:b w:val="0"/>
          <w:bCs w:val="0"/>
          <w:color w:val="000000"/>
          <w:sz w:val="22"/>
          <w:szCs w:val="22"/>
        </w:rPr>
      </w:pPr>
      <w:r w:rsidRPr="00745E5F">
        <w:rPr>
          <w:b w:val="0"/>
          <w:bCs w:val="0"/>
          <w:color w:val="000000"/>
          <w:sz w:val="22"/>
          <w:szCs w:val="22"/>
        </w:rPr>
        <w:t xml:space="preserve">Tabuľka č. I. Investičné náklady </w:t>
      </w:r>
    </w:p>
    <w:tbl>
      <w:tblPr>
        <w:tblW w:w="8942"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420"/>
        <w:gridCol w:w="3139"/>
        <w:gridCol w:w="917"/>
        <w:gridCol w:w="851"/>
        <w:gridCol w:w="850"/>
        <w:gridCol w:w="855"/>
        <w:gridCol w:w="921"/>
        <w:gridCol w:w="989"/>
      </w:tblGrid>
      <w:tr w:rsidR="00406240" w:rsidRPr="00745E5F" w:rsidTr="00406240">
        <w:trPr>
          <w:trHeight w:val="255"/>
        </w:trPr>
        <w:tc>
          <w:tcPr>
            <w:tcW w:w="420" w:type="dxa"/>
            <w:shd w:val="clear" w:color="auto" w:fill="C0C0C0"/>
            <w:noWrap/>
            <w:vAlign w:val="bottom"/>
          </w:tcPr>
          <w:p w:rsidR="00406240" w:rsidRPr="00745E5F" w:rsidRDefault="00406240" w:rsidP="00406240">
            <w:pPr>
              <w:rPr>
                <w:sz w:val="22"/>
                <w:szCs w:val="22"/>
              </w:rPr>
            </w:pPr>
            <w:r w:rsidRPr="00745E5F">
              <w:rPr>
                <w:sz w:val="22"/>
                <w:szCs w:val="22"/>
              </w:rPr>
              <w:t> </w:t>
            </w:r>
          </w:p>
        </w:tc>
        <w:tc>
          <w:tcPr>
            <w:tcW w:w="3139" w:type="dxa"/>
            <w:shd w:val="clear" w:color="auto" w:fill="C0C0C0"/>
            <w:noWrap/>
            <w:vAlign w:val="bottom"/>
          </w:tcPr>
          <w:p w:rsidR="00406240" w:rsidRPr="00745E5F" w:rsidRDefault="00406240" w:rsidP="00406240">
            <w:pPr>
              <w:rPr>
                <w:bCs/>
                <w:sz w:val="22"/>
                <w:szCs w:val="22"/>
              </w:rPr>
            </w:pPr>
            <w:r w:rsidRPr="00745E5F">
              <w:rPr>
                <w:bCs/>
                <w:sz w:val="22"/>
                <w:szCs w:val="22"/>
              </w:rPr>
              <w:t>Rok</w:t>
            </w:r>
          </w:p>
        </w:tc>
        <w:tc>
          <w:tcPr>
            <w:tcW w:w="917" w:type="dxa"/>
            <w:shd w:val="clear" w:color="auto" w:fill="C0C0C0"/>
            <w:noWrap/>
            <w:vAlign w:val="bottom"/>
          </w:tcPr>
          <w:p w:rsidR="00406240" w:rsidRPr="00AE35C3" w:rsidRDefault="00406240" w:rsidP="00406240">
            <w:pPr>
              <w:jc w:val="right"/>
              <w:rPr>
                <w:bCs/>
                <w:sz w:val="22"/>
                <w:szCs w:val="22"/>
              </w:rPr>
            </w:pPr>
            <w:r w:rsidRPr="00AE35C3">
              <w:rPr>
                <w:bCs/>
                <w:sz w:val="22"/>
                <w:szCs w:val="22"/>
              </w:rPr>
              <w:t>1</w:t>
            </w:r>
          </w:p>
        </w:tc>
        <w:tc>
          <w:tcPr>
            <w:tcW w:w="851" w:type="dxa"/>
            <w:shd w:val="clear" w:color="auto" w:fill="C0C0C0"/>
            <w:noWrap/>
            <w:vAlign w:val="bottom"/>
          </w:tcPr>
          <w:p w:rsidR="00406240" w:rsidRPr="00AE35C3" w:rsidRDefault="00406240" w:rsidP="00406240">
            <w:pPr>
              <w:jc w:val="right"/>
              <w:rPr>
                <w:bCs/>
                <w:sz w:val="22"/>
                <w:szCs w:val="22"/>
              </w:rPr>
            </w:pPr>
            <w:r w:rsidRPr="00AE35C3">
              <w:rPr>
                <w:bCs/>
                <w:sz w:val="22"/>
                <w:szCs w:val="22"/>
              </w:rPr>
              <w:t>2</w:t>
            </w:r>
          </w:p>
        </w:tc>
        <w:tc>
          <w:tcPr>
            <w:tcW w:w="850" w:type="dxa"/>
            <w:shd w:val="clear" w:color="auto" w:fill="C0C0C0"/>
            <w:noWrap/>
            <w:vAlign w:val="bottom"/>
          </w:tcPr>
          <w:p w:rsidR="00406240" w:rsidRPr="00AE35C3" w:rsidRDefault="00406240" w:rsidP="00406240">
            <w:pPr>
              <w:jc w:val="right"/>
              <w:rPr>
                <w:bCs/>
                <w:sz w:val="22"/>
                <w:szCs w:val="22"/>
              </w:rPr>
            </w:pPr>
            <w:r w:rsidRPr="00AE35C3">
              <w:rPr>
                <w:bCs/>
                <w:sz w:val="22"/>
                <w:szCs w:val="22"/>
              </w:rPr>
              <w:t>3</w:t>
            </w:r>
          </w:p>
        </w:tc>
        <w:tc>
          <w:tcPr>
            <w:tcW w:w="855" w:type="dxa"/>
            <w:shd w:val="clear" w:color="auto" w:fill="C0C0C0"/>
            <w:noWrap/>
            <w:vAlign w:val="bottom"/>
          </w:tcPr>
          <w:p w:rsidR="00406240" w:rsidRPr="00AE35C3" w:rsidRDefault="00406240" w:rsidP="00406240">
            <w:pPr>
              <w:jc w:val="right"/>
              <w:rPr>
                <w:bCs/>
                <w:sz w:val="22"/>
                <w:szCs w:val="22"/>
              </w:rPr>
            </w:pPr>
            <w:r w:rsidRPr="00AE35C3">
              <w:rPr>
                <w:bCs/>
                <w:sz w:val="22"/>
                <w:szCs w:val="22"/>
              </w:rPr>
              <w:t>4</w:t>
            </w:r>
          </w:p>
        </w:tc>
        <w:tc>
          <w:tcPr>
            <w:tcW w:w="921" w:type="dxa"/>
            <w:shd w:val="clear" w:color="auto" w:fill="C0C0C0"/>
            <w:vAlign w:val="bottom"/>
          </w:tcPr>
          <w:p w:rsidR="00406240" w:rsidRPr="00AE35C3" w:rsidRDefault="00406240" w:rsidP="00406240">
            <w:pPr>
              <w:jc w:val="right"/>
              <w:rPr>
                <w:bCs/>
                <w:sz w:val="22"/>
                <w:szCs w:val="22"/>
              </w:rPr>
            </w:pPr>
            <w:r w:rsidRPr="00AE35C3">
              <w:rPr>
                <w:bCs/>
                <w:sz w:val="22"/>
                <w:szCs w:val="22"/>
              </w:rPr>
              <w:t>5</w:t>
            </w:r>
          </w:p>
        </w:tc>
        <w:tc>
          <w:tcPr>
            <w:tcW w:w="989" w:type="dxa"/>
            <w:shd w:val="clear" w:color="auto" w:fill="C0C0C0"/>
            <w:noWrap/>
            <w:vAlign w:val="bottom"/>
          </w:tcPr>
          <w:p w:rsidR="00406240" w:rsidRPr="00AE35C3" w:rsidRDefault="00406240" w:rsidP="00406240">
            <w:pPr>
              <w:jc w:val="right"/>
              <w:rPr>
                <w:bCs/>
                <w:sz w:val="22"/>
                <w:szCs w:val="22"/>
              </w:rPr>
            </w:pPr>
            <w:r w:rsidRPr="00AE35C3">
              <w:rPr>
                <w:bCs/>
                <w:sz w:val="22"/>
                <w:szCs w:val="22"/>
              </w:rPr>
              <w:t>..........</w:t>
            </w:r>
          </w:p>
        </w:tc>
      </w:tr>
      <w:tr w:rsidR="00406240" w:rsidRPr="00745E5F" w:rsidTr="00406240">
        <w:trPr>
          <w:trHeight w:val="255"/>
        </w:trPr>
        <w:tc>
          <w:tcPr>
            <w:tcW w:w="420" w:type="dxa"/>
            <w:shd w:val="clear" w:color="auto" w:fill="C0C0C0"/>
            <w:noWrap/>
            <w:vAlign w:val="bottom"/>
          </w:tcPr>
          <w:p w:rsidR="00406240" w:rsidRPr="00745E5F" w:rsidRDefault="00406240" w:rsidP="00406240">
            <w:pPr>
              <w:rPr>
                <w:sz w:val="22"/>
                <w:szCs w:val="22"/>
              </w:rPr>
            </w:pPr>
            <w:r w:rsidRPr="00745E5F">
              <w:rPr>
                <w:sz w:val="22"/>
                <w:szCs w:val="22"/>
              </w:rPr>
              <w:t> </w:t>
            </w:r>
          </w:p>
        </w:tc>
        <w:tc>
          <w:tcPr>
            <w:tcW w:w="3139" w:type="dxa"/>
            <w:shd w:val="clear" w:color="auto" w:fill="C0C0C0"/>
            <w:noWrap/>
            <w:vAlign w:val="bottom"/>
          </w:tcPr>
          <w:p w:rsidR="00406240" w:rsidRPr="00745E5F" w:rsidRDefault="00406240" w:rsidP="00406240">
            <w:pPr>
              <w:rPr>
                <w:bCs/>
                <w:sz w:val="22"/>
                <w:szCs w:val="22"/>
              </w:rPr>
            </w:pPr>
            <w:r w:rsidRPr="00745E5F">
              <w:rPr>
                <w:bCs/>
                <w:sz w:val="22"/>
                <w:szCs w:val="22"/>
              </w:rPr>
              <w:t xml:space="preserve">Investičné náklady v tis. </w:t>
            </w:r>
            <w:r>
              <w:rPr>
                <w:bCs/>
                <w:sz w:val="22"/>
                <w:szCs w:val="22"/>
              </w:rPr>
              <w:t>EUR</w:t>
            </w:r>
          </w:p>
        </w:tc>
        <w:tc>
          <w:tcPr>
            <w:tcW w:w="917" w:type="dxa"/>
            <w:shd w:val="clear" w:color="auto" w:fill="C0C0C0"/>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C0C0C0"/>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0" w:type="dxa"/>
            <w:shd w:val="clear" w:color="auto" w:fill="C0C0C0"/>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5" w:type="dxa"/>
            <w:shd w:val="clear" w:color="auto" w:fill="C0C0C0"/>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21" w:type="dxa"/>
            <w:shd w:val="clear" w:color="auto" w:fill="C0C0C0"/>
          </w:tcPr>
          <w:p w:rsidR="00406240" w:rsidRPr="00745E5F" w:rsidRDefault="00406240" w:rsidP="00406240">
            <w:pPr>
              <w:rPr>
                <w:rFonts w:ascii="Arial" w:hAnsi="Arial" w:cs="Arial"/>
                <w:sz w:val="22"/>
                <w:szCs w:val="22"/>
              </w:rPr>
            </w:pPr>
          </w:p>
        </w:tc>
        <w:tc>
          <w:tcPr>
            <w:tcW w:w="989" w:type="dxa"/>
            <w:shd w:val="clear" w:color="auto" w:fill="C0C0C0"/>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745E5F" w:rsidRDefault="00406240" w:rsidP="00406240">
            <w:pPr>
              <w:jc w:val="right"/>
              <w:rPr>
                <w:sz w:val="22"/>
                <w:szCs w:val="22"/>
              </w:rPr>
            </w:pPr>
            <w:r w:rsidRPr="00745E5F">
              <w:rPr>
                <w:sz w:val="22"/>
                <w:szCs w:val="22"/>
              </w:rPr>
              <w:t>1</w:t>
            </w:r>
          </w:p>
        </w:tc>
        <w:tc>
          <w:tcPr>
            <w:tcW w:w="3139" w:type="dxa"/>
            <w:shd w:val="clear" w:color="auto" w:fill="auto"/>
            <w:noWrap/>
            <w:vAlign w:val="bottom"/>
          </w:tcPr>
          <w:p w:rsidR="00406240" w:rsidRPr="00745E5F" w:rsidRDefault="00406240" w:rsidP="00406240">
            <w:pPr>
              <w:rPr>
                <w:sz w:val="22"/>
                <w:szCs w:val="22"/>
              </w:rPr>
            </w:pPr>
            <w:r w:rsidRPr="00745E5F">
              <w:rPr>
                <w:sz w:val="22"/>
                <w:szCs w:val="22"/>
              </w:rPr>
              <w:t>Pozemky</w:t>
            </w:r>
          </w:p>
        </w:tc>
        <w:tc>
          <w:tcPr>
            <w:tcW w:w="917"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0"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5"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21" w:type="dxa"/>
          </w:tcPr>
          <w:p w:rsidR="00406240" w:rsidRPr="00745E5F" w:rsidRDefault="00406240" w:rsidP="00406240">
            <w:pPr>
              <w:rPr>
                <w:rFonts w:ascii="Arial" w:hAnsi="Arial" w:cs="Arial"/>
                <w:sz w:val="22"/>
                <w:szCs w:val="22"/>
              </w:rPr>
            </w:pPr>
          </w:p>
        </w:tc>
        <w:tc>
          <w:tcPr>
            <w:tcW w:w="989"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745E5F" w:rsidRDefault="00406240" w:rsidP="00406240">
            <w:pPr>
              <w:jc w:val="right"/>
              <w:rPr>
                <w:sz w:val="22"/>
                <w:szCs w:val="22"/>
              </w:rPr>
            </w:pPr>
            <w:r w:rsidRPr="00745E5F">
              <w:rPr>
                <w:sz w:val="22"/>
                <w:szCs w:val="22"/>
              </w:rPr>
              <w:t>2</w:t>
            </w:r>
          </w:p>
        </w:tc>
        <w:tc>
          <w:tcPr>
            <w:tcW w:w="3139" w:type="dxa"/>
            <w:shd w:val="clear" w:color="auto" w:fill="auto"/>
            <w:noWrap/>
            <w:vAlign w:val="bottom"/>
          </w:tcPr>
          <w:p w:rsidR="00406240" w:rsidRPr="00745E5F" w:rsidRDefault="00406240" w:rsidP="00406240">
            <w:pPr>
              <w:rPr>
                <w:sz w:val="22"/>
                <w:szCs w:val="22"/>
              </w:rPr>
            </w:pPr>
            <w:r w:rsidRPr="00745E5F">
              <w:rPr>
                <w:sz w:val="22"/>
                <w:szCs w:val="22"/>
              </w:rPr>
              <w:t>Budovy a stavby</w:t>
            </w:r>
          </w:p>
        </w:tc>
        <w:tc>
          <w:tcPr>
            <w:tcW w:w="917"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0"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5"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21" w:type="dxa"/>
          </w:tcPr>
          <w:p w:rsidR="00406240" w:rsidRPr="00745E5F" w:rsidRDefault="00406240" w:rsidP="00406240">
            <w:pPr>
              <w:rPr>
                <w:rFonts w:ascii="Arial" w:hAnsi="Arial" w:cs="Arial"/>
                <w:sz w:val="22"/>
                <w:szCs w:val="22"/>
              </w:rPr>
            </w:pPr>
          </w:p>
        </w:tc>
        <w:tc>
          <w:tcPr>
            <w:tcW w:w="989"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745E5F" w:rsidRDefault="00406240" w:rsidP="00406240">
            <w:pPr>
              <w:jc w:val="right"/>
              <w:rPr>
                <w:sz w:val="22"/>
                <w:szCs w:val="22"/>
              </w:rPr>
            </w:pPr>
            <w:r w:rsidRPr="00745E5F">
              <w:rPr>
                <w:sz w:val="22"/>
                <w:szCs w:val="22"/>
              </w:rPr>
              <w:lastRenderedPageBreak/>
              <w:t>3</w:t>
            </w:r>
          </w:p>
        </w:tc>
        <w:tc>
          <w:tcPr>
            <w:tcW w:w="3139" w:type="dxa"/>
            <w:shd w:val="clear" w:color="auto" w:fill="auto"/>
            <w:noWrap/>
            <w:vAlign w:val="bottom"/>
          </w:tcPr>
          <w:p w:rsidR="00406240" w:rsidRPr="00745E5F" w:rsidRDefault="00406240" w:rsidP="00406240">
            <w:pPr>
              <w:rPr>
                <w:sz w:val="22"/>
                <w:szCs w:val="22"/>
              </w:rPr>
            </w:pPr>
            <w:r w:rsidRPr="00745E5F">
              <w:rPr>
                <w:sz w:val="22"/>
                <w:szCs w:val="22"/>
              </w:rPr>
              <w:t>Nová technológia</w:t>
            </w:r>
          </w:p>
        </w:tc>
        <w:tc>
          <w:tcPr>
            <w:tcW w:w="917"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0"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5"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21" w:type="dxa"/>
          </w:tcPr>
          <w:p w:rsidR="00406240" w:rsidRPr="00745E5F" w:rsidRDefault="00406240" w:rsidP="00406240">
            <w:pPr>
              <w:rPr>
                <w:rFonts w:ascii="Arial" w:hAnsi="Arial" w:cs="Arial"/>
                <w:sz w:val="22"/>
                <w:szCs w:val="22"/>
              </w:rPr>
            </w:pPr>
          </w:p>
        </w:tc>
        <w:tc>
          <w:tcPr>
            <w:tcW w:w="989"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745E5F" w:rsidRDefault="00406240" w:rsidP="00406240">
            <w:pPr>
              <w:jc w:val="right"/>
              <w:rPr>
                <w:sz w:val="22"/>
                <w:szCs w:val="22"/>
              </w:rPr>
            </w:pPr>
            <w:r w:rsidRPr="00745E5F">
              <w:rPr>
                <w:sz w:val="22"/>
                <w:szCs w:val="22"/>
              </w:rPr>
              <w:t>4</w:t>
            </w:r>
          </w:p>
        </w:tc>
        <w:tc>
          <w:tcPr>
            <w:tcW w:w="3139" w:type="dxa"/>
            <w:shd w:val="clear" w:color="auto" w:fill="auto"/>
            <w:noWrap/>
            <w:vAlign w:val="bottom"/>
          </w:tcPr>
          <w:p w:rsidR="00406240" w:rsidRPr="00745E5F" w:rsidRDefault="00406240" w:rsidP="00406240">
            <w:pPr>
              <w:rPr>
                <w:sz w:val="22"/>
                <w:szCs w:val="22"/>
              </w:rPr>
            </w:pPr>
            <w:r w:rsidRPr="00745E5F">
              <w:rPr>
                <w:sz w:val="22"/>
                <w:szCs w:val="22"/>
              </w:rPr>
              <w:t>Použitá technológia</w:t>
            </w:r>
          </w:p>
        </w:tc>
        <w:tc>
          <w:tcPr>
            <w:tcW w:w="917"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0"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5"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21" w:type="dxa"/>
          </w:tcPr>
          <w:p w:rsidR="00406240" w:rsidRPr="00745E5F" w:rsidRDefault="00406240" w:rsidP="00406240">
            <w:pPr>
              <w:rPr>
                <w:rFonts w:ascii="Arial" w:hAnsi="Arial" w:cs="Arial"/>
                <w:sz w:val="22"/>
                <w:szCs w:val="22"/>
              </w:rPr>
            </w:pPr>
          </w:p>
        </w:tc>
        <w:tc>
          <w:tcPr>
            <w:tcW w:w="989"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745E5F" w:rsidRDefault="00406240" w:rsidP="00406240">
            <w:pPr>
              <w:jc w:val="right"/>
              <w:rPr>
                <w:sz w:val="22"/>
                <w:szCs w:val="22"/>
              </w:rPr>
            </w:pPr>
            <w:r w:rsidRPr="00745E5F">
              <w:rPr>
                <w:sz w:val="22"/>
                <w:szCs w:val="22"/>
              </w:rPr>
              <w:t>5</w:t>
            </w:r>
          </w:p>
        </w:tc>
        <w:tc>
          <w:tcPr>
            <w:tcW w:w="3139" w:type="dxa"/>
            <w:shd w:val="clear" w:color="auto" w:fill="auto"/>
            <w:noWrap/>
            <w:vAlign w:val="bottom"/>
          </w:tcPr>
          <w:p w:rsidR="00406240" w:rsidRPr="00745E5F" w:rsidRDefault="00406240" w:rsidP="00406240">
            <w:pPr>
              <w:rPr>
                <w:sz w:val="22"/>
                <w:szCs w:val="22"/>
              </w:rPr>
            </w:pPr>
            <w:r w:rsidRPr="00745E5F">
              <w:rPr>
                <w:sz w:val="22"/>
                <w:szCs w:val="22"/>
              </w:rPr>
              <w:t>Mimoriadna údržba</w:t>
            </w:r>
          </w:p>
        </w:tc>
        <w:tc>
          <w:tcPr>
            <w:tcW w:w="917"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0"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5"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21" w:type="dxa"/>
          </w:tcPr>
          <w:p w:rsidR="00406240" w:rsidRPr="00745E5F" w:rsidRDefault="00406240" w:rsidP="00406240">
            <w:pPr>
              <w:rPr>
                <w:rFonts w:ascii="Arial" w:hAnsi="Arial" w:cs="Arial"/>
                <w:sz w:val="22"/>
                <w:szCs w:val="22"/>
              </w:rPr>
            </w:pPr>
          </w:p>
        </w:tc>
        <w:tc>
          <w:tcPr>
            <w:tcW w:w="989"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99CCFF"/>
            <w:noWrap/>
            <w:vAlign w:val="bottom"/>
          </w:tcPr>
          <w:p w:rsidR="00406240" w:rsidRPr="00745E5F" w:rsidRDefault="00406240" w:rsidP="00406240">
            <w:pPr>
              <w:rPr>
                <w:sz w:val="22"/>
                <w:szCs w:val="22"/>
              </w:rPr>
            </w:pPr>
            <w:r w:rsidRPr="00745E5F">
              <w:rPr>
                <w:sz w:val="22"/>
                <w:szCs w:val="22"/>
              </w:rPr>
              <w:t> </w:t>
            </w:r>
          </w:p>
        </w:tc>
        <w:tc>
          <w:tcPr>
            <w:tcW w:w="3139" w:type="dxa"/>
            <w:shd w:val="clear" w:color="auto" w:fill="99CCFF"/>
            <w:noWrap/>
            <w:vAlign w:val="bottom"/>
          </w:tcPr>
          <w:p w:rsidR="00406240" w:rsidRPr="00745E5F" w:rsidRDefault="00406240" w:rsidP="00406240">
            <w:pPr>
              <w:rPr>
                <w:bCs/>
                <w:sz w:val="22"/>
                <w:szCs w:val="22"/>
              </w:rPr>
            </w:pPr>
            <w:r w:rsidRPr="00745E5F">
              <w:rPr>
                <w:bCs/>
                <w:sz w:val="22"/>
                <w:szCs w:val="22"/>
              </w:rPr>
              <w:t>Stále aktíva</w:t>
            </w:r>
          </w:p>
        </w:tc>
        <w:tc>
          <w:tcPr>
            <w:tcW w:w="917"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851"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850"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855"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921" w:type="dxa"/>
            <w:shd w:val="clear" w:color="auto" w:fill="99CCFF"/>
          </w:tcPr>
          <w:p w:rsidR="00406240" w:rsidRPr="00745E5F" w:rsidRDefault="00406240" w:rsidP="00406240">
            <w:pPr>
              <w:jc w:val="right"/>
              <w:rPr>
                <w:rFonts w:ascii="Arial" w:hAnsi="Arial" w:cs="Arial"/>
                <w:bCs/>
                <w:sz w:val="22"/>
                <w:szCs w:val="22"/>
              </w:rPr>
            </w:pPr>
          </w:p>
        </w:tc>
        <w:tc>
          <w:tcPr>
            <w:tcW w:w="989" w:type="dxa"/>
            <w:shd w:val="clear" w:color="auto" w:fill="99CCFF"/>
            <w:noWrap/>
            <w:vAlign w:val="bottom"/>
          </w:tcPr>
          <w:p w:rsidR="00406240" w:rsidRPr="00745E5F" w:rsidRDefault="00406240" w:rsidP="00406240">
            <w:pPr>
              <w:jc w:val="right"/>
              <w:rPr>
                <w:rFonts w:ascii="Arial" w:hAnsi="Arial" w:cs="Arial"/>
                <w:bCs/>
                <w:sz w:val="22"/>
                <w:szCs w:val="22"/>
              </w:rPr>
            </w:pPr>
          </w:p>
        </w:tc>
      </w:tr>
      <w:tr w:rsidR="00406240" w:rsidRPr="00745E5F" w:rsidTr="00406240">
        <w:trPr>
          <w:trHeight w:val="255"/>
        </w:trPr>
        <w:tc>
          <w:tcPr>
            <w:tcW w:w="420" w:type="dxa"/>
            <w:shd w:val="clear" w:color="auto" w:fill="auto"/>
            <w:noWrap/>
            <w:vAlign w:val="bottom"/>
          </w:tcPr>
          <w:p w:rsidR="00406240" w:rsidRPr="00745E5F" w:rsidRDefault="00406240" w:rsidP="00406240">
            <w:pPr>
              <w:jc w:val="right"/>
              <w:rPr>
                <w:sz w:val="22"/>
                <w:szCs w:val="22"/>
              </w:rPr>
            </w:pPr>
            <w:r w:rsidRPr="00745E5F">
              <w:rPr>
                <w:sz w:val="22"/>
                <w:szCs w:val="22"/>
              </w:rPr>
              <w:t>6</w:t>
            </w:r>
          </w:p>
        </w:tc>
        <w:tc>
          <w:tcPr>
            <w:tcW w:w="3139" w:type="dxa"/>
            <w:shd w:val="clear" w:color="auto" w:fill="auto"/>
            <w:noWrap/>
            <w:vAlign w:val="bottom"/>
          </w:tcPr>
          <w:p w:rsidR="00406240" w:rsidRPr="00745E5F" w:rsidRDefault="00406240" w:rsidP="00406240">
            <w:pPr>
              <w:rPr>
                <w:sz w:val="22"/>
                <w:szCs w:val="22"/>
              </w:rPr>
            </w:pPr>
            <w:r w:rsidRPr="00745E5F">
              <w:rPr>
                <w:sz w:val="22"/>
                <w:szCs w:val="22"/>
              </w:rPr>
              <w:t>Licencie</w:t>
            </w:r>
          </w:p>
        </w:tc>
        <w:tc>
          <w:tcPr>
            <w:tcW w:w="917" w:type="dxa"/>
            <w:shd w:val="clear" w:color="auto" w:fill="auto"/>
            <w:noWrap/>
            <w:vAlign w:val="bottom"/>
          </w:tcPr>
          <w:p w:rsidR="00406240" w:rsidRPr="00745E5F" w:rsidRDefault="00406240" w:rsidP="00406240">
            <w:pPr>
              <w:rPr>
                <w:rFonts w:ascii="Arial" w:hAnsi="Arial" w:cs="Arial"/>
                <w:sz w:val="22"/>
                <w:szCs w:val="22"/>
              </w:rPr>
            </w:pPr>
          </w:p>
        </w:tc>
        <w:tc>
          <w:tcPr>
            <w:tcW w:w="851" w:type="dxa"/>
            <w:shd w:val="clear" w:color="auto" w:fill="auto"/>
            <w:noWrap/>
            <w:vAlign w:val="bottom"/>
          </w:tcPr>
          <w:p w:rsidR="00406240" w:rsidRPr="00745E5F" w:rsidRDefault="00406240" w:rsidP="00406240">
            <w:pPr>
              <w:rPr>
                <w:rFonts w:ascii="Arial" w:hAnsi="Arial" w:cs="Arial"/>
                <w:sz w:val="22"/>
                <w:szCs w:val="22"/>
              </w:rPr>
            </w:pPr>
          </w:p>
        </w:tc>
        <w:tc>
          <w:tcPr>
            <w:tcW w:w="850" w:type="dxa"/>
            <w:shd w:val="clear" w:color="auto" w:fill="auto"/>
            <w:noWrap/>
            <w:vAlign w:val="bottom"/>
          </w:tcPr>
          <w:p w:rsidR="00406240" w:rsidRPr="00745E5F" w:rsidRDefault="00406240" w:rsidP="00406240">
            <w:pPr>
              <w:rPr>
                <w:rFonts w:ascii="Arial" w:hAnsi="Arial" w:cs="Arial"/>
                <w:sz w:val="22"/>
                <w:szCs w:val="22"/>
              </w:rPr>
            </w:pPr>
          </w:p>
        </w:tc>
        <w:tc>
          <w:tcPr>
            <w:tcW w:w="855" w:type="dxa"/>
            <w:shd w:val="clear" w:color="auto" w:fill="auto"/>
            <w:noWrap/>
            <w:vAlign w:val="bottom"/>
          </w:tcPr>
          <w:p w:rsidR="00406240" w:rsidRPr="00745E5F" w:rsidRDefault="00406240" w:rsidP="00406240">
            <w:pPr>
              <w:rPr>
                <w:rFonts w:ascii="Arial" w:hAnsi="Arial" w:cs="Arial"/>
                <w:sz w:val="22"/>
                <w:szCs w:val="22"/>
              </w:rPr>
            </w:pPr>
          </w:p>
        </w:tc>
        <w:tc>
          <w:tcPr>
            <w:tcW w:w="921" w:type="dxa"/>
          </w:tcPr>
          <w:p w:rsidR="00406240" w:rsidRPr="00745E5F" w:rsidRDefault="00406240" w:rsidP="00406240">
            <w:pPr>
              <w:rPr>
                <w:rFonts w:ascii="Arial" w:hAnsi="Arial" w:cs="Arial"/>
                <w:sz w:val="22"/>
                <w:szCs w:val="22"/>
              </w:rPr>
            </w:pPr>
          </w:p>
        </w:tc>
        <w:tc>
          <w:tcPr>
            <w:tcW w:w="989" w:type="dxa"/>
            <w:shd w:val="clear" w:color="auto" w:fill="auto"/>
            <w:noWrap/>
            <w:vAlign w:val="bottom"/>
          </w:tcPr>
          <w:p w:rsidR="00406240" w:rsidRPr="00745E5F" w:rsidRDefault="00406240" w:rsidP="00406240">
            <w:pPr>
              <w:rPr>
                <w:rFonts w:ascii="Arial" w:hAnsi="Arial" w:cs="Arial"/>
                <w:sz w:val="22"/>
                <w:szCs w:val="22"/>
              </w:rPr>
            </w:pPr>
          </w:p>
        </w:tc>
      </w:tr>
      <w:tr w:rsidR="00406240" w:rsidRPr="00745E5F" w:rsidTr="00406240">
        <w:trPr>
          <w:trHeight w:val="255"/>
        </w:trPr>
        <w:tc>
          <w:tcPr>
            <w:tcW w:w="420" w:type="dxa"/>
            <w:shd w:val="clear" w:color="auto" w:fill="auto"/>
            <w:noWrap/>
            <w:vAlign w:val="bottom"/>
          </w:tcPr>
          <w:p w:rsidR="00406240" w:rsidRPr="00745E5F" w:rsidRDefault="00406240" w:rsidP="00406240">
            <w:pPr>
              <w:jc w:val="right"/>
              <w:rPr>
                <w:sz w:val="22"/>
                <w:szCs w:val="22"/>
              </w:rPr>
            </w:pPr>
            <w:r w:rsidRPr="00745E5F">
              <w:rPr>
                <w:sz w:val="22"/>
                <w:szCs w:val="22"/>
              </w:rPr>
              <w:t>7</w:t>
            </w:r>
          </w:p>
        </w:tc>
        <w:tc>
          <w:tcPr>
            <w:tcW w:w="3139" w:type="dxa"/>
            <w:shd w:val="clear" w:color="auto" w:fill="auto"/>
            <w:noWrap/>
            <w:vAlign w:val="bottom"/>
          </w:tcPr>
          <w:p w:rsidR="00406240" w:rsidRPr="00745E5F" w:rsidRDefault="00406240" w:rsidP="00406240">
            <w:pPr>
              <w:rPr>
                <w:sz w:val="22"/>
                <w:szCs w:val="22"/>
              </w:rPr>
            </w:pPr>
            <w:r w:rsidRPr="00745E5F">
              <w:rPr>
                <w:sz w:val="22"/>
                <w:szCs w:val="22"/>
              </w:rPr>
              <w:t>Patenty</w:t>
            </w:r>
          </w:p>
        </w:tc>
        <w:tc>
          <w:tcPr>
            <w:tcW w:w="917" w:type="dxa"/>
            <w:shd w:val="clear" w:color="auto" w:fill="auto"/>
            <w:noWrap/>
            <w:vAlign w:val="bottom"/>
          </w:tcPr>
          <w:p w:rsidR="00406240" w:rsidRPr="00745E5F" w:rsidRDefault="00406240" w:rsidP="00406240">
            <w:pPr>
              <w:rPr>
                <w:rFonts w:ascii="Arial" w:hAnsi="Arial" w:cs="Arial"/>
                <w:sz w:val="22"/>
                <w:szCs w:val="22"/>
              </w:rPr>
            </w:pPr>
          </w:p>
        </w:tc>
        <w:tc>
          <w:tcPr>
            <w:tcW w:w="851" w:type="dxa"/>
            <w:shd w:val="clear" w:color="auto" w:fill="auto"/>
            <w:noWrap/>
            <w:vAlign w:val="bottom"/>
          </w:tcPr>
          <w:p w:rsidR="00406240" w:rsidRPr="00745E5F" w:rsidRDefault="00406240" w:rsidP="00406240">
            <w:pPr>
              <w:rPr>
                <w:rFonts w:ascii="Arial" w:hAnsi="Arial" w:cs="Arial"/>
                <w:sz w:val="22"/>
                <w:szCs w:val="22"/>
              </w:rPr>
            </w:pPr>
          </w:p>
        </w:tc>
        <w:tc>
          <w:tcPr>
            <w:tcW w:w="850" w:type="dxa"/>
            <w:shd w:val="clear" w:color="auto" w:fill="auto"/>
            <w:noWrap/>
            <w:vAlign w:val="bottom"/>
          </w:tcPr>
          <w:p w:rsidR="00406240" w:rsidRPr="00745E5F" w:rsidRDefault="00406240" w:rsidP="00406240">
            <w:pPr>
              <w:rPr>
                <w:rFonts w:ascii="Arial" w:hAnsi="Arial" w:cs="Arial"/>
                <w:sz w:val="22"/>
                <w:szCs w:val="22"/>
              </w:rPr>
            </w:pPr>
          </w:p>
        </w:tc>
        <w:tc>
          <w:tcPr>
            <w:tcW w:w="855" w:type="dxa"/>
            <w:shd w:val="clear" w:color="auto" w:fill="auto"/>
            <w:noWrap/>
            <w:vAlign w:val="bottom"/>
          </w:tcPr>
          <w:p w:rsidR="00406240" w:rsidRPr="00745E5F" w:rsidRDefault="00406240" w:rsidP="00406240">
            <w:pPr>
              <w:rPr>
                <w:rFonts w:ascii="Arial" w:hAnsi="Arial" w:cs="Arial"/>
                <w:sz w:val="22"/>
                <w:szCs w:val="22"/>
              </w:rPr>
            </w:pPr>
          </w:p>
        </w:tc>
        <w:tc>
          <w:tcPr>
            <w:tcW w:w="921" w:type="dxa"/>
          </w:tcPr>
          <w:p w:rsidR="00406240" w:rsidRPr="00745E5F" w:rsidRDefault="00406240" w:rsidP="00406240">
            <w:pPr>
              <w:rPr>
                <w:rFonts w:ascii="Arial" w:hAnsi="Arial" w:cs="Arial"/>
                <w:sz w:val="22"/>
                <w:szCs w:val="22"/>
              </w:rPr>
            </w:pPr>
          </w:p>
        </w:tc>
        <w:tc>
          <w:tcPr>
            <w:tcW w:w="989" w:type="dxa"/>
            <w:shd w:val="clear" w:color="auto" w:fill="auto"/>
            <w:noWrap/>
            <w:vAlign w:val="bottom"/>
          </w:tcPr>
          <w:p w:rsidR="00406240" w:rsidRPr="00745E5F" w:rsidRDefault="00406240" w:rsidP="00406240">
            <w:pPr>
              <w:rPr>
                <w:rFonts w:ascii="Arial" w:hAnsi="Arial" w:cs="Arial"/>
                <w:sz w:val="22"/>
                <w:szCs w:val="22"/>
              </w:rPr>
            </w:pPr>
          </w:p>
        </w:tc>
      </w:tr>
      <w:tr w:rsidR="00406240" w:rsidRPr="00745E5F" w:rsidTr="00406240">
        <w:trPr>
          <w:trHeight w:val="255"/>
        </w:trPr>
        <w:tc>
          <w:tcPr>
            <w:tcW w:w="420" w:type="dxa"/>
            <w:shd w:val="clear" w:color="auto" w:fill="auto"/>
            <w:noWrap/>
            <w:vAlign w:val="bottom"/>
          </w:tcPr>
          <w:p w:rsidR="00406240" w:rsidRPr="00745E5F" w:rsidRDefault="00406240" w:rsidP="00406240">
            <w:pPr>
              <w:jc w:val="right"/>
              <w:rPr>
                <w:sz w:val="22"/>
                <w:szCs w:val="22"/>
              </w:rPr>
            </w:pPr>
            <w:r w:rsidRPr="00745E5F">
              <w:rPr>
                <w:sz w:val="22"/>
                <w:szCs w:val="22"/>
              </w:rPr>
              <w:t>8</w:t>
            </w:r>
          </w:p>
        </w:tc>
        <w:tc>
          <w:tcPr>
            <w:tcW w:w="3139" w:type="dxa"/>
            <w:shd w:val="clear" w:color="auto" w:fill="auto"/>
            <w:noWrap/>
            <w:vAlign w:val="bottom"/>
          </w:tcPr>
          <w:p w:rsidR="00406240" w:rsidRPr="00745E5F" w:rsidRDefault="00406240" w:rsidP="00406240">
            <w:pPr>
              <w:rPr>
                <w:sz w:val="22"/>
                <w:szCs w:val="22"/>
              </w:rPr>
            </w:pPr>
            <w:r w:rsidRPr="00745E5F">
              <w:rPr>
                <w:sz w:val="22"/>
                <w:szCs w:val="22"/>
              </w:rPr>
              <w:t>Iné investičné náklady</w:t>
            </w:r>
          </w:p>
        </w:tc>
        <w:tc>
          <w:tcPr>
            <w:tcW w:w="917" w:type="dxa"/>
            <w:shd w:val="clear" w:color="auto" w:fill="auto"/>
            <w:noWrap/>
            <w:vAlign w:val="bottom"/>
          </w:tcPr>
          <w:p w:rsidR="00406240" w:rsidRPr="00745E5F" w:rsidRDefault="00406240" w:rsidP="00406240">
            <w:pPr>
              <w:rPr>
                <w:rFonts w:ascii="Arial" w:hAnsi="Arial" w:cs="Arial"/>
                <w:sz w:val="22"/>
                <w:szCs w:val="22"/>
              </w:rPr>
            </w:pPr>
          </w:p>
        </w:tc>
        <w:tc>
          <w:tcPr>
            <w:tcW w:w="851" w:type="dxa"/>
            <w:shd w:val="clear" w:color="auto" w:fill="auto"/>
            <w:noWrap/>
            <w:vAlign w:val="bottom"/>
          </w:tcPr>
          <w:p w:rsidR="00406240" w:rsidRPr="00745E5F" w:rsidRDefault="00406240" w:rsidP="00406240">
            <w:pPr>
              <w:rPr>
                <w:rFonts w:ascii="Arial" w:hAnsi="Arial" w:cs="Arial"/>
                <w:sz w:val="22"/>
                <w:szCs w:val="22"/>
              </w:rPr>
            </w:pPr>
          </w:p>
        </w:tc>
        <w:tc>
          <w:tcPr>
            <w:tcW w:w="850" w:type="dxa"/>
            <w:shd w:val="clear" w:color="auto" w:fill="auto"/>
            <w:noWrap/>
            <w:vAlign w:val="bottom"/>
          </w:tcPr>
          <w:p w:rsidR="00406240" w:rsidRPr="00745E5F" w:rsidRDefault="00406240" w:rsidP="00406240">
            <w:pPr>
              <w:rPr>
                <w:rFonts w:ascii="Arial" w:hAnsi="Arial" w:cs="Arial"/>
                <w:sz w:val="22"/>
                <w:szCs w:val="22"/>
              </w:rPr>
            </w:pPr>
          </w:p>
        </w:tc>
        <w:tc>
          <w:tcPr>
            <w:tcW w:w="855" w:type="dxa"/>
            <w:shd w:val="clear" w:color="auto" w:fill="auto"/>
            <w:noWrap/>
            <w:vAlign w:val="bottom"/>
          </w:tcPr>
          <w:p w:rsidR="00406240" w:rsidRPr="00745E5F" w:rsidRDefault="00406240" w:rsidP="00406240">
            <w:pPr>
              <w:rPr>
                <w:rFonts w:ascii="Arial" w:hAnsi="Arial" w:cs="Arial"/>
                <w:sz w:val="22"/>
                <w:szCs w:val="22"/>
              </w:rPr>
            </w:pPr>
          </w:p>
        </w:tc>
        <w:tc>
          <w:tcPr>
            <w:tcW w:w="921" w:type="dxa"/>
          </w:tcPr>
          <w:p w:rsidR="00406240" w:rsidRPr="00745E5F" w:rsidRDefault="00406240" w:rsidP="00406240">
            <w:pPr>
              <w:rPr>
                <w:rFonts w:ascii="Arial" w:hAnsi="Arial" w:cs="Arial"/>
                <w:sz w:val="22"/>
                <w:szCs w:val="22"/>
              </w:rPr>
            </w:pPr>
          </w:p>
        </w:tc>
        <w:tc>
          <w:tcPr>
            <w:tcW w:w="989" w:type="dxa"/>
            <w:shd w:val="clear" w:color="auto" w:fill="auto"/>
            <w:noWrap/>
            <w:vAlign w:val="bottom"/>
          </w:tcPr>
          <w:p w:rsidR="00406240" w:rsidRPr="00745E5F" w:rsidRDefault="00406240" w:rsidP="00406240">
            <w:pPr>
              <w:rPr>
                <w:rFonts w:ascii="Arial" w:hAnsi="Arial" w:cs="Arial"/>
                <w:sz w:val="22"/>
                <w:szCs w:val="22"/>
              </w:rPr>
            </w:pPr>
          </w:p>
        </w:tc>
      </w:tr>
      <w:tr w:rsidR="00406240" w:rsidRPr="00745E5F" w:rsidTr="00406240">
        <w:trPr>
          <w:trHeight w:val="255"/>
        </w:trPr>
        <w:tc>
          <w:tcPr>
            <w:tcW w:w="420" w:type="dxa"/>
            <w:shd w:val="clear" w:color="auto" w:fill="99CCFF"/>
            <w:noWrap/>
            <w:vAlign w:val="bottom"/>
          </w:tcPr>
          <w:p w:rsidR="00406240" w:rsidRPr="00745E5F" w:rsidRDefault="00406240" w:rsidP="00406240">
            <w:pPr>
              <w:rPr>
                <w:sz w:val="22"/>
                <w:szCs w:val="22"/>
              </w:rPr>
            </w:pPr>
            <w:r w:rsidRPr="00745E5F">
              <w:rPr>
                <w:sz w:val="22"/>
                <w:szCs w:val="22"/>
              </w:rPr>
              <w:t> </w:t>
            </w:r>
          </w:p>
        </w:tc>
        <w:tc>
          <w:tcPr>
            <w:tcW w:w="3139" w:type="dxa"/>
            <w:shd w:val="clear" w:color="auto" w:fill="99CCFF"/>
            <w:noWrap/>
            <w:vAlign w:val="bottom"/>
          </w:tcPr>
          <w:p w:rsidR="00406240" w:rsidRPr="00745E5F" w:rsidRDefault="00406240" w:rsidP="00406240">
            <w:pPr>
              <w:rPr>
                <w:bCs/>
                <w:sz w:val="22"/>
                <w:szCs w:val="22"/>
              </w:rPr>
            </w:pPr>
            <w:r w:rsidRPr="00745E5F">
              <w:rPr>
                <w:bCs/>
                <w:sz w:val="22"/>
                <w:szCs w:val="22"/>
              </w:rPr>
              <w:t>Náklady DNM</w:t>
            </w:r>
          </w:p>
        </w:tc>
        <w:tc>
          <w:tcPr>
            <w:tcW w:w="917"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851"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850"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855"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921" w:type="dxa"/>
            <w:shd w:val="clear" w:color="auto" w:fill="99CCFF"/>
          </w:tcPr>
          <w:p w:rsidR="00406240" w:rsidRPr="00745E5F" w:rsidRDefault="00406240" w:rsidP="00406240">
            <w:pPr>
              <w:jc w:val="right"/>
              <w:rPr>
                <w:rFonts w:ascii="Arial" w:hAnsi="Arial" w:cs="Arial"/>
                <w:bCs/>
                <w:sz w:val="22"/>
                <w:szCs w:val="22"/>
              </w:rPr>
            </w:pPr>
          </w:p>
        </w:tc>
        <w:tc>
          <w:tcPr>
            <w:tcW w:w="989" w:type="dxa"/>
            <w:shd w:val="clear" w:color="auto" w:fill="99CCFF"/>
            <w:noWrap/>
            <w:vAlign w:val="bottom"/>
          </w:tcPr>
          <w:p w:rsidR="00406240" w:rsidRPr="00745E5F" w:rsidRDefault="00406240" w:rsidP="00406240">
            <w:pPr>
              <w:jc w:val="right"/>
              <w:rPr>
                <w:rFonts w:ascii="Arial" w:hAnsi="Arial" w:cs="Arial"/>
                <w:bCs/>
                <w:sz w:val="22"/>
                <w:szCs w:val="22"/>
              </w:rPr>
            </w:pPr>
          </w:p>
        </w:tc>
      </w:tr>
      <w:tr w:rsidR="00406240" w:rsidRPr="00745E5F" w:rsidTr="00406240">
        <w:trPr>
          <w:trHeight w:val="255"/>
        </w:trPr>
        <w:tc>
          <w:tcPr>
            <w:tcW w:w="420" w:type="dxa"/>
            <w:shd w:val="clear" w:color="auto" w:fill="99CCFF"/>
            <w:noWrap/>
            <w:vAlign w:val="bottom"/>
          </w:tcPr>
          <w:p w:rsidR="00406240" w:rsidRPr="00745E5F" w:rsidRDefault="00406240" w:rsidP="00406240">
            <w:pPr>
              <w:rPr>
                <w:sz w:val="22"/>
                <w:szCs w:val="22"/>
              </w:rPr>
            </w:pPr>
            <w:r w:rsidRPr="00745E5F">
              <w:rPr>
                <w:sz w:val="22"/>
                <w:szCs w:val="22"/>
              </w:rPr>
              <w:t> </w:t>
            </w:r>
          </w:p>
        </w:tc>
        <w:tc>
          <w:tcPr>
            <w:tcW w:w="3139" w:type="dxa"/>
            <w:shd w:val="clear" w:color="auto" w:fill="99CCFF"/>
            <w:noWrap/>
            <w:vAlign w:val="bottom"/>
          </w:tcPr>
          <w:p w:rsidR="00406240" w:rsidRPr="00745E5F" w:rsidRDefault="00406240" w:rsidP="00406240">
            <w:pPr>
              <w:rPr>
                <w:bCs/>
                <w:sz w:val="22"/>
                <w:szCs w:val="22"/>
              </w:rPr>
            </w:pPr>
            <w:r w:rsidRPr="00745E5F">
              <w:rPr>
                <w:bCs/>
                <w:sz w:val="22"/>
                <w:szCs w:val="22"/>
              </w:rPr>
              <w:t>Investičné náklady</w:t>
            </w:r>
          </w:p>
        </w:tc>
        <w:tc>
          <w:tcPr>
            <w:tcW w:w="917"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851"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850"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855" w:type="dxa"/>
            <w:shd w:val="clear" w:color="auto" w:fill="99CCFF"/>
            <w:noWrap/>
            <w:vAlign w:val="bottom"/>
          </w:tcPr>
          <w:p w:rsidR="00406240" w:rsidRPr="00745E5F" w:rsidRDefault="00406240" w:rsidP="00406240">
            <w:pPr>
              <w:jc w:val="right"/>
              <w:rPr>
                <w:rFonts w:ascii="Arial" w:hAnsi="Arial" w:cs="Arial"/>
                <w:bCs/>
                <w:sz w:val="22"/>
                <w:szCs w:val="22"/>
              </w:rPr>
            </w:pPr>
          </w:p>
        </w:tc>
        <w:tc>
          <w:tcPr>
            <w:tcW w:w="921" w:type="dxa"/>
            <w:shd w:val="clear" w:color="auto" w:fill="99CCFF"/>
          </w:tcPr>
          <w:p w:rsidR="00406240" w:rsidRPr="00745E5F" w:rsidRDefault="00406240" w:rsidP="00406240">
            <w:pPr>
              <w:jc w:val="right"/>
              <w:rPr>
                <w:rFonts w:ascii="Arial" w:hAnsi="Arial" w:cs="Arial"/>
                <w:bCs/>
                <w:sz w:val="22"/>
                <w:szCs w:val="22"/>
              </w:rPr>
            </w:pPr>
          </w:p>
        </w:tc>
        <w:tc>
          <w:tcPr>
            <w:tcW w:w="989" w:type="dxa"/>
            <w:shd w:val="clear" w:color="auto" w:fill="99CCFF"/>
            <w:noWrap/>
            <w:vAlign w:val="bottom"/>
          </w:tcPr>
          <w:p w:rsidR="00406240" w:rsidRPr="00745E5F" w:rsidRDefault="00406240" w:rsidP="00406240">
            <w:pPr>
              <w:jc w:val="right"/>
              <w:rPr>
                <w:rFonts w:ascii="Arial" w:hAnsi="Arial" w:cs="Arial"/>
                <w:bCs/>
                <w:sz w:val="22"/>
                <w:szCs w:val="22"/>
              </w:rPr>
            </w:pPr>
          </w:p>
        </w:tc>
      </w:tr>
    </w:tbl>
    <w:p w:rsidR="00406240" w:rsidRPr="00745E5F" w:rsidRDefault="00406240" w:rsidP="00406240">
      <w:pPr>
        <w:pStyle w:val="Zkladntext"/>
        <w:tabs>
          <w:tab w:val="left" w:pos="1260"/>
        </w:tabs>
        <w:rPr>
          <w:b w:val="0"/>
          <w:bCs w:val="0"/>
          <w:color w:val="000000"/>
          <w:sz w:val="22"/>
          <w:szCs w:val="22"/>
        </w:rPr>
      </w:pPr>
    </w:p>
    <w:p w:rsidR="00406240" w:rsidRPr="00A8152A" w:rsidRDefault="00406240" w:rsidP="00406240">
      <w:pPr>
        <w:pStyle w:val="Zkladntext"/>
        <w:widowControl/>
        <w:numPr>
          <w:ilvl w:val="0"/>
          <w:numId w:val="17"/>
        </w:numPr>
        <w:tabs>
          <w:tab w:val="left" w:pos="1260"/>
        </w:tabs>
        <w:adjustRightInd/>
        <w:spacing w:line="240" w:lineRule="auto"/>
        <w:ind w:left="714" w:hanging="357"/>
        <w:textAlignment w:val="auto"/>
        <w:rPr>
          <w:b w:val="0"/>
          <w:bCs w:val="0"/>
          <w:color w:val="000000"/>
          <w:sz w:val="22"/>
          <w:szCs w:val="22"/>
        </w:rPr>
      </w:pPr>
      <w:r w:rsidRPr="00A8152A">
        <w:rPr>
          <w:b w:val="0"/>
          <w:bCs w:val="0"/>
          <w:color w:val="000000"/>
          <w:sz w:val="22"/>
          <w:szCs w:val="22"/>
          <w:u w:val="single"/>
        </w:rPr>
        <w:t>Pozemky</w:t>
      </w:r>
      <w:r w:rsidRPr="00A8152A">
        <w:rPr>
          <w:b w:val="0"/>
          <w:bCs w:val="0"/>
          <w:color w:val="000000"/>
          <w:sz w:val="22"/>
          <w:szCs w:val="22"/>
        </w:rPr>
        <w:t xml:space="preserve"> – náklady na nákup pozemkov v roku, kedy boli vynaložené</w:t>
      </w:r>
    </w:p>
    <w:p w:rsidR="00406240" w:rsidRPr="00745E5F" w:rsidRDefault="00406240" w:rsidP="00406240">
      <w:pPr>
        <w:pStyle w:val="Zkladntext"/>
        <w:widowControl/>
        <w:numPr>
          <w:ilvl w:val="0"/>
          <w:numId w:val="17"/>
        </w:numPr>
        <w:tabs>
          <w:tab w:val="left" w:pos="1260"/>
        </w:tabs>
        <w:adjustRightInd/>
        <w:spacing w:before="120" w:line="240" w:lineRule="auto"/>
        <w:ind w:left="714" w:hanging="357"/>
        <w:textAlignment w:val="auto"/>
        <w:rPr>
          <w:b w:val="0"/>
          <w:bCs w:val="0"/>
          <w:color w:val="000000"/>
          <w:sz w:val="22"/>
          <w:szCs w:val="22"/>
        </w:rPr>
      </w:pPr>
      <w:r w:rsidRPr="00745E5F">
        <w:rPr>
          <w:b w:val="0"/>
          <w:bCs w:val="0"/>
          <w:color w:val="000000"/>
          <w:sz w:val="22"/>
          <w:szCs w:val="22"/>
          <w:u w:val="single"/>
        </w:rPr>
        <w:t xml:space="preserve">Budovy a stavby </w:t>
      </w:r>
      <w:r w:rsidRPr="00745E5F">
        <w:rPr>
          <w:b w:val="0"/>
          <w:bCs w:val="0"/>
          <w:color w:val="000000"/>
          <w:sz w:val="22"/>
          <w:szCs w:val="22"/>
        </w:rPr>
        <w:t>- náklady na nákup, výstavbu, rekonštrukciu budov v roku, kedy boli vynaložené. Ak je už budova vo vlastníctve pred prvým rokom, vstupuje do analýzy jeho zostatková hodnota v prvom roku. Pokiaľ má budova hodnotu na konci sledovaného obdobia, vystupuje z projektu v poslednom roku jej zostatková hodnota so znamienkom mínus.</w:t>
      </w:r>
    </w:p>
    <w:p w:rsidR="00406240" w:rsidRPr="00745E5F" w:rsidRDefault="00406240" w:rsidP="00406240">
      <w:pPr>
        <w:pStyle w:val="Zkladntext"/>
        <w:widowControl/>
        <w:numPr>
          <w:ilvl w:val="0"/>
          <w:numId w:val="17"/>
        </w:numPr>
        <w:tabs>
          <w:tab w:val="left" w:pos="1260"/>
        </w:tabs>
        <w:adjustRightInd/>
        <w:spacing w:before="120" w:line="240" w:lineRule="auto"/>
        <w:ind w:left="714" w:hanging="357"/>
        <w:textAlignment w:val="auto"/>
        <w:rPr>
          <w:b w:val="0"/>
          <w:bCs w:val="0"/>
          <w:color w:val="000000"/>
          <w:sz w:val="22"/>
          <w:szCs w:val="22"/>
        </w:rPr>
      </w:pPr>
      <w:r w:rsidRPr="00745E5F">
        <w:rPr>
          <w:b w:val="0"/>
          <w:bCs w:val="0"/>
          <w:color w:val="000000"/>
          <w:sz w:val="22"/>
          <w:szCs w:val="22"/>
          <w:u w:val="single"/>
        </w:rPr>
        <w:t>Nová technológia</w:t>
      </w:r>
      <w:r w:rsidRPr="00745E5F">
        <w:rPr>
          <w:b w:val="0"/>
          <w:bCs w:val="0"/>
          <w:color w:val="000000"/>
          <w:sz w:val="22"/>
          <w:szCs w:val="22"/>
        </w:rPr>
        <w:t xml:space="preserve"> - náklady na nákup technológie (nie opravy, údržba a zhodnotenie) v roku, kedy boli vynaložené. Pokiaľ má technológia hodnotu na konci sledovaného obdobia, vystupuje z projektu v poslednom roku jej zostatková hodnota so znamienkom mínus.</w:t>
      </w:r>
    </w:p>
    <w:p w:rsidR="00406240" w:rsidRPr="00745E5F" w:rsidRDefault="00406240" w:rsidP="00406240">
      <w:pPr>
        <w:pStyle w:val="Zkladntext"/>
        <w:widowControl/>
        <w:numPr>
          <w:ilvl w:val="0"/>
          <w:numId w:val="17"/>
        </w:numPr>
        <w:tabs>
          <w:tab w:val="left" w:pos="1260"/>
        </w:tabs>
        <w:adjustRightInd/>
        <w:spacing w:before="120" w:line="240" w:lineRule="auto"/>
        <w:ind w:left="714" w:hanging="357"/>
        <w:textAlignment w:val="auto"/>
        <w:rPr>
          <w:b w:val="0"/>
          <w:bCs w:val="0"/>
          <w:color w:val="000000"/>
          <w:sz w:val="22"/>
          <w:szCs w:val="22"/>
        </w:rPr>
      </w:pPr>
      <w:r w:rsidRPr="00745E5F">
        <w:rPr>
          <w:b w:val="0"/>
          <w:bCs w:val="0"/>
          <w:color w:val="000000"/>
          <w:sz w:val="22"/>
          <w:szCs w:val="22"/>
          <w:u w:val="single"/>
        </w:rPr>
        <w:t xml:space="preserve">Použitá technológia </w:t>
      </w:r>
      <w:r w:rsidRPr="00745E5F">
        <w:rPr>
          <w:b w:val="0"/>
          <w:bCs w:val="0"/>
          <w:color w:val="000000"/>
          <w:sz w:val="22"/>
          <w:szCs w:val="22"/>
        </w:rPr>
        <w:t xml:space="preserve">- náklady na nákup použitej technológie (nie opravy, údržba a zhodnotenie) v roku, kedy boli vynaložené. Zároveň, ak je už technológia vo vlastníctve pred prvým rokom, vstupuje do analýzy jeho zostatková hodnota v prvom roku v tomto riadku. Pokiaľ má technológia hodnotu na konci sledovaného obdobia, vystupuje z projektu v poslednom roku jej zostatková hodnota so znamienkom mínus. </w:t>
      </w:r>
    </w:p>
    <w:p w:rsidR="00406240" w:rsidRPr="00745E5F" w:rsidRDefault="00406240" w:rsidP="00406240">
      <w:pPr>
        <w:pStyle w:val="Zkladntext"/>
        <w:widowControl/>
        <w:numPr>
          <w:ilvl w:val="0"/>
          <w:numId w:val="17"/>
        </w:numPr>
        <w:tabs>
          <w:tab w:val="left" w:pos="1260"/>
        </w:tabs>
        <w:adjustRightInd/>
        <w:spacing w:before="120" w:line="240" w:lineRule="auto"/>
        <w:ind w:left="714" w:hanging="357"/>
        <w:textAlignment w:val="auto"/>
        <w:rPr>
          <w:b w:val="0"/>
          <w:bCs w:val="0"/>
          <w:i/>
          <w:color w:val="000000"/>
          <w:sz w:val="22"/>
          <w:szCs w:val="22"/>
        </w:rPr>
      </w:pPr>
      <w:r w:rsidRPr="00745E5F">
        <w:rPr>
          <w:b w:val="0"/>
          <w:bCs w:val="0"/>
          <w:color w:val="000000"/>
          <w:sz w:val="22"/>
          <w:szCs w:val="22"/>
          <w:u w:val="single"/>
        </w:rPr>
        <w:t>Mimoriadna údržba.</w:t>
      </w:r>
      <w:r w:rsidRPr="00745E5F">
        <w:rPr>
          <w:b w:val="0"/>
          <w:bCs w:val="0"/>
          <w:color w:val="000000"/>
          <w:sz w:val="22"/>
          <w:szCs w:val="22"/>
        </w:rPr>
        <w:t xml:space="preserve"> Ide o mimoriadnu údržbu pozemkov, budov, novej a použitej technológie. Ide o investičný náklad, t.j. nahradenie častí po životnosti, nie o bežné opravy. </w:t>
      </w:r>
      <w:r w:rsidRPr="00745E5F">
        <w:rPr>
          <w:b w:val="0"/>
          <w:bCs w:val="0"/>
          <w:sz w:val="22"/>
          <w:szCs w:val="22"/>
        </w:rPr>
        <w:t>Opravy do tabuľky nevstupujú.</w:t>
      </w:r>
      <w:r w:rsidRPr="00745E5F">
        <w:rPr>
          <w:b w:val="0"/>
          <w:bCs w:val="0"/>
          <w:color w:val="000000"/>
          <w:sz w:val="22"/>
          <w:szCs w:val="22"/>
        </w:rPr>
        <w:t xml:space="preserve"> </w:t>
      </w:r>
    </w:p>
    <w:p w:rsidR="00406240" w:rsidRPr="00745E5F" w:rsidRDefault="00406240" w:rsidP="00406240">
      <w:pPr>
        <w:pStyle w:val="Zkladntext"/>
        <w:widowControl/>
        <w:numPr>
          <w:ilvl w:val="0"/>
          <w:numId w:val="17"/>
        </w:numPr>
        <w:tabs>
          <w:tab w:val="left" w:pos="1260"/>
        </w:tabs>
        <w:adjustRightInd/>
        <w:spacing w:before="120" w:line="240" w:lineRule="auto"/>
        <w:ind w:left="714" w:hanging="357"/>
        <w:textAlignment w:val="auto"/>
        <w:rPr>
          <w:b w:val="0"/>
          <w:bCs w:val="0"/>
          <w:color w:val="000000"/>
          <w:sz w:val="22"/>
          <w:szCs w:val="22"/>
        </w:rPr>
      </w:pPr>
      <w:r w:rsidRPr="00745E5F">
        <w:rPr>
          <w:b w:val="0"/>
          <w:bCs w:val="0"/>
          <w:color w:val="000000"/>
          <w:sz w:val="22"/>
          <w:szCs w:val="22"/>
          <w:u w:val="single"/>
        </w:rPr>
        <w:t>Licencie.</w:t>
      </w:r>
      <w:r w:rsidRPr="00745E5F">
        <w:rPr>
          <w:b w:val="0"/>
          <w:bCs w:val="0"/>
          <w:color w:val="000000"/>
          <w:sz w:val="22"/>
          <w:szCs w:val="22"/>
        </w:rPr>
        <w:t xml:space="preserve"> Ide náklady na licencie a pod. </w:t>
      </w:r>
    </w:p>
    <w:p w:rsidR="00406240" w:rsidRPr="00745E5F" w:rsidRDefault="00406240" w:rsidP="00406240">
      <w:pPr>
        <w:pStyle w:val="Zkladntext"/>
        <w:widowControl/>
        <w:numPr>
          <w:ilvl w:val="0"/>
          <w:numId w:val="17"/>
        </w:numPr>
        <w:tabs>
          <w:tab w:val="left" w:pos="1260"/>
        </w:tabs>
        <w:adjustRightInd/>
        <w:spacing w:before="120" w:line="240" w:lineRule="auto"/>
        <w:ind w:left="714" w:hanging="357"/>
        <w:textAlignment w:val="auto"/>
        <w:rPr>
          <w:b w:val="0"/>
          <w:bCs w:val="0"/>
          <w:color w:val="000000"/>
          <w:sz w:val="22"/>
          <w:szCs w:val="22"/>
          <w:u w:val="single"/>
        </w:rPr>
      </w:pPr>
      <w:r w:rsidRPr="00745E5F">
        <w:rPr>
          <w:b w:val="0"/>
          <w:bCs w:val="0"/>
          <w:color w:val="000000"/>
          <w:sz w:val="22"/>
          <w:szCs w:val="22"/>
          <w:u w:val="single"/>
        </w:rPr>
        <w:t>Patenty.</w:t>
      </w:r>
      <w:r w:rsidRPr="00745E5F">
        <w:rPr>
          <w:b w:val="0"/>
          <w:bCs w:val="0"/>
          <w:color w:val="000000"/>
          <w:sz w:val="22"/>
          <w:szCs w:val="22"/>
        </w:rPr>
        <w:t xml:space="preserve"> Ide o náklady na patenty a pod.</w:t>
      </w:r>
    </w:p>
    <w:p w:rsidR="00406240" w:rsidRPr="00745E5F" w:rsidRDefault="00406240" w:rsidP="00406240">
      <w:pPr>
        <w:pStyle w:val="Zkladntext"/>
        <w:widowControl/>
        <w:numPr>
          <w:ilvl w:val="0"/>
          <w:numId w:val="17"/>
        </w:numPr>
        <w:tabs>
          <w:tab w:val="left" w:pos="1260"/>
        </w:tabs>
        <w:adjustRightInd/>
        <w:spacing w:before="120" w:line="240" w:lineRule="auto"/>
        <w:ind w:left="714" w:hanging="357"/>
        <w:textAlignment w:val="auto"/>
        <w:rPr>
          <w:b w:val="0"/>
          <w:bCs w:val="0"/>
          <w:color w:val="000000"/>
          <w:sz w:val="22"/>
          <w:szCs w:val="22"/>
          <w:u w:val="single"/>
        </w:rPr>
      </w:pPr>
      <w:r w:rsidRPr="00745E5F">
        <w:rPr>
          <w:b w:val="0"/>
          <w:bCs w:val="0"/>
          <w:color w:val="000000"/>
          <w:sz w:val="22"/>
          <w:szCs w:val="22"/>
          <w:u w:val="single"/>
        </w:rPr>
        <w:t>Iné investičné náklady.</w:t>
      </w:r>
      <w:r w:rsidRPr="00745E5F">
        <w:rPr>
          <w:b w:val="0"/>
          <w:bCs w:val="0"/>
          <w:color w:val="000000"/>
          <w:sz w:val="22"/>
          <w:szCs w:val="22"/>
        </w:rPr>
        <w:t xml:space="preserve"> Ide o iné investičné náklady, okrem vyššie uvedených.</w:t>
      </w:r>
    </w:p>
    <w:p w:rsidR="00406240" w:rsidRPr="000C3BDD" w:rsidRDefault="00406240" w:rsidP="00406240">
      <w:pPr>
        <w:pStyle w:val="Zkladntext"/>
        <w:tabs>
          <w:tab w:val="left" w:pos="1260"/>
        </w:tabs>
        <w:spacing w:before="120" w:line="240" w:lineRule="auto"/>
        <w:rPr>
          <w:b w:val="0"/>
          <w:bCs w:val="0"/>
          <w:i/>
          <w:color w:val="000000"/>
          <w:sz w:val="22"/>
          <w:szCs w:val="22"/>
        </w:rPr>
      </w:pPr>
      <w:r w:rsidRPr="00745E5F">
        <w:rPr>
          <w:b w:val="0"/>
          <w:bCs w:val="0"/>
          <w:color w:val="000000"/>
          <w:sz w:val="22"/>
          <w:szCs w:val="22"/>
        </w:rPr>
        <w:t xml:space="preserve">Investičné náklady - ide o majetok, ktorý </w:t>
      </w:r>
      <w:r w:rsidRPr="000C3BDD">
        <w:rPr>
          <w:b w:val="0"/>
          <w:bCs w:val="0"/>
          <w:color w:val="000000"/>
          <w:sz w:val="22"/>
          <w:szCs w:val="22"/>
        </w:rPr>
        <w:t xml:space="preserve">vstupuje do projektu. Ten však nevstupuje v podobe aktív ale ako náklady v tom roku, kedy boli vyplatené. </w:t>
      </w:r>
      <w:r w:rsidRPr="000C3BDD">
        <w:rPr>
          <w:b w:val="0"/>
          <w:bCs w:val="0"/>
          <w:i/>
          <w:color w:val="000000"/>
          <w:sz w:val="22"/>
          <w:szCs w:val="22"/>
        </w:rPr>
        <w:t xml:space="preserve">(Príklad: ak sa v roku 1. preinvestovalo pri </w:t>
      </w:r>
      <w:r w:rsidR="00831837" w:rsidRPr="000C3BDD">
        <w:rPr>
          <w:b w:val="0"/>
          <w:bCs w:val="0"/>
          <w:i/>
          <w:color w:val="000000"/>
          <w:sz w:val="22"/>
          <w:szCs w:val="22"/>
        </w:rPr>
        <w:t>1 mil. EUR, a v 2. roku  0,5 mil. EUR, tak</w:t>
      </w:r>
      <w:r w:rsidRPr="000C3BDD">
        <w:rPr>
          <w:b w:val="0"/>
          <w:bCs w:val="0"/>
          <w:i/>
          <w:color w:val="000000"/>
          <w:sz w:val="22"/>
          <w:szCs w:val="22"/>
        </w:rPr>
        <w:t xml:space="preserve"> sa uvedené hodnoty zadávajú do daného stĺpca). </w:t>
      </w:r>
      <w:r w:rsidR="00831837" w:rsidRPr="000C3BDD">
        <w:rPr>
          <w:b w:val="0"/>
          <w:bCs w:val="0"/>
          <w:i/>
          <w:color w:val="000000"/>
          <w:sz w:val="22"/>
          <w:szCs w:val="22"/>
        </w:rPr>
        <w:t xml:space="preserve"> </w:t>
      </w:r>
    </w:p>
    <w:p w:rsidR="00406240" w:rsidRPr="00745E5F" w:rsidRDefault="00406240" w:rsidP="00406240">
      <w:pPr>
        <w:pStyle w:val="Zkladntext"/>
        <w:tabs>
          <w:tab w:val="left" w:pos="1260"/>
        </w:tabs>
        <w:spacing w:before="120" w:line="240" w:lineRule="auto"/>
        <w:rPr>
          <w:b w:val="0"/>
          <w:bCs w:val="0"/>
          <w:color w:val="000000"/>
          <w:sz w:val="22"/>
          <w:szCs w:val="22"/>
        </w:rPr>
      </w:pPr>
      <w:r w:rsidRPr="000C3BDD">
        <w:rPr>
          <w:b w:val="0"/>
          <w:bCs w:val="0"/>
          <w:color w:val="000000"/>
          <w:sz w:val="22"/>
          <w:szCs w:val="22"/>
        </w:rPr>
        <w:t>V prípade, že do projektu vstupuje dlhodobý majetok, ktorý už bol zakúpený a vyplatený pred prvým rokom realizácie projektu, tento vstupuje do analýzy v prvom roku v jeho zostatkovej hodnote.</w:t>
      </w:r>
      <w:r w:rsidRPr="00745E5F">
        <w:rPr>
          <w:b w:val="0"/>
          <w:bCs w:val="0"/>
          <w:color w:val="000000"/>
          <w:sz w:val="22"/>
          <w:szCs w:val="22"/>
        </w:rPr>
        <w:t xml:space="preserve"> </w:t>
      </w:r>
    </w:p>
    <w:p w:rsidR="00406240" w:rsidRPr="00745E5F" w:rsidRDefault="00406240" w:rsidP="00406240">
      <w:pPr>
        <w:pStyle w:val="Zkladntext"/>
        <w:tabs>
          <w:tab w:val="left" w:pos="1260"/>
        </w:tabs>
        <w:rPr>
          <w:b w:val="0"/>
          <w:bCs w:val="0"/>
          <w:color w:val="000000"/>
          <w:sz w:val="22"/>
          <w:szCs w:val="22"/>
          <w:u w:val="single"/>
        </w:rPr>
      </w:pPr>
    </w:p>
    <w:p w:rsidR="00406240" w:rsidRPr="00745E5F" w:rsidRDefault="00406240" w:rsidP="00406240">
      <w:pPr>
        <w:pStyle w:val="Zkladntext"/>
        <w:pBdr>
          <w:top w:val="single" w:sz="8" w:space="1" w:color="auto"/>
          <w:left w:val="single" w:sz="8" w:space="4" w:color="auto"/>
          <w:bottom w:val="single" w:sz="8" w:space="1" w:color="auto"/>
          <w:right w:val="single" w:sz="8" w:space="4" w:color="auto"/>
        </w:pBdr>
        <w:tabs>
          <w:tab w:val="left" w:pos="1260"/>
        </w:tabs>
        <w:spacing w:line="240" w:lineRule="auto"/>
        <w:rPr>
          <w:b w:val="0"/>
          <w:bCs w:val="0"/>
          <w:color w:val="000000"/>
          <w:sz w:val="22"/>
          <w:szCs w:val="22"/>
        </w:rPr>
      </w:pPr>
      <w:r w:rsidRPr="00745E5F">
        <w:rPr>
          <w:b w:val="0"/>
          <w:bCs w:val="0"/>
          <w:color w:val="000000"/>
          <w:sz w:val="22"/>
          <w:szCs w:val="22"/>
        </w:rPr>
        <w:t>Pokiaľ má majetok zostatkovú hodnotu na konci sledovaného obdobia, bez ohľadu na to, či vstúpil v prvom roku ako zostatková hodnota alebo bol zakúpený počas sledovaného obdobia, potom v zmysle tejto finančnej analýzy sa zostatková hodnota uvedie v poslednom roku so znamienkom mínus.</w:t>
      </w:r>
    </w:p>
    <w:p w:rsidR="00406240" w:rsidRPr="00745E5F" w:rsidRDefault="00406240" w:rsidP="00406240">
      <w:pPr>
        <w:pStyle w:val="Zkladntext"/>
        <w:tabs>
          <w:tab w:val="left" w:pos="1260"/>
        </w:tabs>
        <w:rPr>
          <w:b w:val="0"/>
          <w:bCs w:val="0"/>
          <w:color w:val="000000"/>
          <w:sz w:val="22"/>
          <w:szCs w:val="22"/>
          <w:u w:val="single"/>
        </w:rPr>
      </w:pPr>
    </w:p>
    <w:p w:rsidR="00406240" w:rsidRPr="00745E5F" w:rsidRDefault="00406240" w:rsidP="00406240">
      <w:pPr>
        <w:pStyle w:val="Zkladntext"/>
        <w:tabs>
          <w:tab w:val="left" w:pos="1260"/>
        </w:tabs>
        <w:rPr>
          <w:b w:val="0"/>
          <w:bCs w:val="0"/>
          <w:sz w:val="22"/>
          <w:szCs w:val="22"/>
        </w:rPr>
      </w:pPr>
      <w:r w:rsidRPr="00745E5F">
        <w:rPr>
          <w:b w:val="0"/>
          <w:bCs w:val="0"/>
          <w:sz w:val="22"/>
          <w:szCs w:val="22"/>
        </w:rPr>
        <w:t xml:space="preserve">Tabuľka č. II. Prevádzkové náklady </w:t>
      </w:r>
    </w:p>
    <w:tbl>
      <w:tblPr>
        <w:tblW w:w="8729"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420"/>
        <w:gridCol w:w="2572"/>
        <w:gridCol w:w="1058"/>
        <w:gridCol w:w="993"/>
        <w:gridCol w:w="992"/>
        <w:gridCol w:w="992"/>
        <w:gridCol w:w="851"/>
        <w:gridCol w:w="851"/>
      </w:tblGrid>
      <w:tr w:rsidR="00406240" w:rsidRPr="00745E5F" w:rsidTr="00406240">
        <w:trPr>
          <w:trHeight w:val="255"/>
        </w:trPr>
        <w:tc>
          <w:tcPr>
            <w:tcW w:w="420" w:type="dxa"/>
            <w:shd w:val="clear" w:color="auto" w:fill="C0C0C0"/>
            <w:noWrap/>
            <w:vAlign w:val="bottom"/>
          </w:tcPr>
          <w:p w:rsidR="00406240" w:rsidRPr="00B2130C" w:rsidRDefault="00406240" w:rsidP="00406240">
            <w:pPr>
              <w:spacing w:line="240" w:lineRule="auto"/>
              <w:rPr>
                <w:sz w:val="22"/>
                <w:szCs w:val="22"/>
              </w:rPr>
            </w:pPr>
            <w:r w:rsidRPr="00B2130C">
              <w:rPr>
                <w:sz w:val="22"/>
                <w:szCs w:val="22"/>
              </w:rPr>
              <w:t> </w:t>
            </w:r>
          </w:p>
        </w:tc>
        <w:tc>
          <w:tcPr>
            <w:tcW w:w="2572" w:type="dxa"/>
            <w:shd w:val="clear" w:color="auto" w:fill="C0C0C0"/>
            <w:noWrap/>
            <w:vAlign w:val="bottom"/>
          </w:tcPr>
          <w:p w:rsidR="00406240" w:rsidRPr="00745E5F" w:rsidRDefault="00406240" w:rsidP="00406240">
            <w:pPr>
              <w:spacing w:line="240" w:lineRule="auto"/>
              <w:rPr>
                <w:bCs/>
                <w:sz w:val="22"/>
                <w:szCs w:val="22"/>
              </w:rPr>
            </w:pPr>
            <w:r w:rsidRPr="00745E5F">
              <w:rPr>
                <w:bCs/>
                <w:sz w:val="22"/>
                <w:szCs w:val="22"/>
              </w:rPr>
              <w:t xml:space="preserve">Prevádzkové náklady v tis. </w:t>
            </w:r>
            <w:r>
              <w:rPr>
                <w:bCs/>
                <w:sz w:val="22"/>
                <w:szCs w:val="22"/>
              </w:rPr>
              <w:t>EUR</w:t>
            </w:r>
          </w:p>
        </w:tc>
        <w:tc>
          <w:tcPr>
            <w:tcW w:w="1058" w:type="dxa"/>
            <w:shd w:val="clear" w:color="auto" w:fill="C0C0C0"/>
            <w:noWrap/>
            <w:vAlign w:val="bottom"/>
          </w:tcPr>
          <w:p w:rsidR="00406240" w:rsidRPr="00AE35C3" w:rsidRDefault="00406240" w:rsidP="00406240">
            <w:pPr>
              <w:spacing w:line="240" w:lineRule="auto"/>
              <w:jc w:val="right"/>
              <w:rPr>
                <w:bCs/>
                <w:sz w:val="22"/>
                <w:szCs w:val="22"/>
              </w:rPr>
            </w:pPr>
            <w:r w:rsidRPr="00AE35C3">
              <w:rPr>
                <w:bCs/>
                <w:sz w:val="22"/>
                <w:szCs w:val="22"/>
              </w:rPr>
              <w:t>1</w:t>
            </w:r>
          </w:p>
        </w:tc>
        <w:tc>
          <w:tcPr>
            <w:tcW w:w="993" w:type="dxa"/>
            <w:shd w:val="clear" w:color="auto" w:fill="C0C0C0"/>
            <w:noWrap/>
            <w:vAlign w:val="bottom"/>
          </w:tcPr>
          <w:p w:rsidR="00406240" w:rsidRPr="00AE35C3" w:rsidRDefault="00406240" w:rsidP="00406240">
            <w:pPr>
              <w:spacing w:line="240" w:lineRule="auto"/>
              <w:jc w:val="right"/>
              <w:rPr>
                <w:bCs/>
                <w:sz w:val="22"/>
                <w:szCs w:val="22"/>
              </w:rPr>
            </w:pPr>
            <w:r w:rsidRPr="00AE35C3">
              <w:rPr>
                <w:bCs/>
                <w:sz w:val="22"/>
                <w:szCs w:val="22"/>
              </w:rPr>
              <w:t>2</w:t>
            </w:r>
          </w:p>
        </w:tc>
        <w:tc>
          <w:tcPr>
            <w:tcW w:w="992" w:type="dxa"/>
            <w:shd w:val="clear" w:color="auto" w:fill="C0C0C0"/>
            <w:noWrap/>
            <w:vAlign w:val="bottom"/>
          </w:tcPr>
          <w:p w:rsidR="00406240" w:rsidRPr="00AE35C3" w:rsidRDefault="00406240" w:rsidP="00406240">
            <w:pPr>
              <w:spacing w:line="240" w:lineRule="auto"/>
              <w:jc w:val="right"/>
              <w:rPr>
                <w:bCs/>
                <w:sz w:val="22"/>
                <w:szCs w:val="22"/>
              </w:rPr>
            </w:pPr>
            <w:r w:rsidRPr="00AE35C3">
              <w:rPr>
                <w:bCs/>
                <w:sz w:val="22"/>
                <w:szCs w:val="22"/>
              </w:rPr>
              <w:t>3</w:t>
            </w:r>
          </w:p>
        </w:tc>
        <w:tc>
          <w:tcPr>
            <w:tcW w:w="992" w:type="dxa"/>
            <w:shd w:val="clear" w:color="auto" w:fill="C0C0C0"/>
            <w:noWrap/>
            <w:vAlign w:val="bottom"/>
          </w:tcPr>
          <w:p w:rsidR="00406240" w:rsidRPr="00AE35C3" w:rsidRDefault="00406240" w:rsidP="00406240">
            <w:pPr>
              <w:spacing w:line="240" w:lineRule="auto"/>
              <w:jc w:val="right"/>
              <w:rPr>
                <w:bCs/>
                <w:sz w:val="22"/>
                <w:szCs w:val="22"/>
              </w:rPr>
            </w:pPr>
            <w:r w:rsidRPr="00AE35C3">
              <w:rPr>
                <w:bCs/>
                <w:sz w:val="22"/>
                <w:szCs w:val="22"/>
              </w:rPr>
              <w:t>4</w:t>
            </w:r>
          </w:p>
        </w:tc>
        <w:tc>
          <w:tcPr>
            <w:tcW w:w="851" w:type="dxa"/>
            <w:shd w:val="clear" w:color="auto" w:fill="C0C0C0"/>
            <w:vAlign w:val="bottom"/>
          </w:tcPr>
          <w:p w:rsidR="00406240" w:rsidRPr="00AE35C3" w:rsidRDefault="00406240" w:rsidP="00406240">
            <w:pPr>
              <w:spacing w:line="240" w:lineRule="auto"/>
              <w:jc w:val="right"/>
              <w:rPr>
                <w:bCs/>
                <w:sz w:val="22"/>
                <w:szCs w:val="22"/>
              </w:rPr>
            </w:pPr>
            <w:r w:rsidRPr="00AE35C3">
              <w:rPr>
                <w:bCs/>
                <w:sz w:val="22"/>
                <w:szCs w:val="22"/>
              </w:rPr>
              <w:t xml:space="preserve"> 5</w:t>
            </w:r>
          </w:p>
        </w:tc>
        <w:tc>
          <w:tcPr>
            <w:tcW w:w="851" w:type="dxa"/>
            <w:shd w:val="clear" w:color="auto" w:fill="C0C0C0"/>
            <w:noWrap/>
            <w:vAlign w:val="bottom"/>
          </w:tcPr>
          <w:p w:rsidR="00406240" w:rsidRPr="00AE35C3" w:rsidRDefault="00406240" w:rsidP="00406240">
            <w:pPr>
              <w:spacing w:line="240" w:lineRule="auto"/>
              <w:jc w:val="right"/>
              <w:rPr>
                <w:bCs/>
                <w:sz w:val="22"/>
                <w:szCs w:val="22"/>
              </w:rPr>
            </w:pPr>
            <w:r w:rsidRPr="00AE35C3">
              <w:rPr>
                <w:bCs/>
                <w:sz w:val="22"/>
                <w:szCs w:val="22"/>
              </w:rPr>
              <w:t>............</w:t>
            </w:r>
          </w:p>
        </w:tc>
      </w:tr>
      <w:tr w:rsidR="00406240" w:rsidRPr="00745E5F" w:rsidTr="00406240">
        <w:trPr>
          <w:trHeight w:val="255"/>
        </w:trPr>
        <w:tc>
          <w:tcPr>
            <w:tcW w:w="420" w:type="dxa"/>
            <w:shd w:val="clear" w:color="auto" w:fill="auto"/>
            <w:noWrap/>
            <w:vAlign w:val="bottom"/>
          </w:tcPr>
          <w:p w:rsidR="00406240" w:rsidRPr="00B2130C" w:rsidRDefault="00406240" w:rsidP="00406240">
            <w:pPr>
              <w:jc w:val="right"/>
              <w:rPr>
                <w:sz w:val="22"/>
                <w:szCs w:val="22"/>
              </w:rPr>
            </w:pPr>
            <w:r w:rsidRPr="00B2130C">
              <w:rPr>
                <w:sz w:val="22"/>
                <w:szCs w:val="22"/>
              </w:rPr>
              <w:t>9</w:t>
            </w:r>
          </w:p>
        </w:tc>
        <w:tc>
          <w:tcPr>
            <w:tcW w:w="2572" w:type="dxa"/>
            <w:shd w:val="clear" w:color="auto" w:fill="auto"/>
            <w:noWrap/>
            <w:vAlign w:val="bottom"/>
          </w:tcPr>
          <w:p w:rsidR="00406240" w:rsidRPr="00745E5F" w:rsidRDefault="00406240" w:rsidP="00406240">
            <w:pPr>
              <w:rPr>
                <w:sz w:val="22"/>
                <w:szCs w:val="22"/>
              </w:rPr>
            </w:pPr>
            <w:r w:rsidRPr="00745E5F">
              <w:rPr>
                <w:sz w:val="22"/>
                <w:szCs w:val="22"/>
              </w:rPr>
              <w:t>Materiál</w:t>
            </w:r>
          </w:p>
        </w:tc>
        <w:tc>
          <w:tcPr>
            <w:tcW w:w="1058" w:type="dxa"/>
            <w:shd w:val="clear" w:color="auto" w:fill="auto"/>
            <w:noWrap/>
            <w:vAlign w:val="bottom"/>
          </w:tcPr>
          <w:p w:rsidR="00406240" w:rsidRPr="00745E5F" w:rsidRDefault="00406240" w:rsidP="00406240">
            <w:pPr>
              <w:rPr>
                <w:sz w:val="22"/>
                <w:szCs w:val="22"/>
              </w:rPr>
            </w:pPr>
            <w:r w:rsidRPr="00745E5F">
              <w:rPr>
                <w:sz w:val="22"/>
                <w:szCs w:val="22"/>
              </w:rPr>
              <w:t> </w:t>
            </w:r>
          </w:p>
        </w:tc>
        <w:tc>
          <w:tcPr>
            <w:tcW w:w="993"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B2130C" w:rsidRDefault="00406240" w:rsidP="00406240">
            <w:pPr>
              <w:jc w:val="right"/>
              <w:rPr>
                <w:sz w:val="22"/>
                <w:szCs w:val="22"/>
              </w:rPr>
            </w:pPr>
            <w:r w:rsidRPr="00B2130C">
              <w:rPr>
                <w:sz w:val="22"/>
                <w:szCs w:val="22"/>
              </w:rPr>
              <w:lastRenderedPageBreak/>
              <w:t>10</w:t>
            </w:r>
          </w:p>
        </w:tc>
        <w:tc>
          <w:tcPr>
            <w:tcW w:w="2572" w:type="dxa"/>
            <w:shd w:val="clear" w:color="auto" w:fill="auto"/>
            <w:noWrap/>
            <w:vAlign w:val="bottom"/>
          </w:tcPr>
          <w:p w:rsidR="00406240" w:rsidRPr="00745E5F" w:rsidRDefault="00406240" w:rsidP="00406240">
            <w:pPr>
              <w:rPr>
                <w:sz w:val="22"/>
                <w:szCs w:val="22"/>
              </w:rPr>
            </w:pPr>
            <w:r w:rsidRPr="00745E5F">
              <w:rPr>
                <w:sz w:val="22"/>
                <w:szCs w:val="22"/>
              </w:rPr>
              <w:t>Obstaranie tovarov</w:t>
            </w:r>
          </w:p>
        </w:tc>
        <w:tc>
          <w:tcPr>
            <w:tcW w:w="1058" w:type="dxa"/>
            <w:shd w:val="clear" w:color="auto" w:fill="auto"/>
            <w:noWrap/>
            <w:vAlign w:val="bottom"/>
          </w:tcPr>
          <w:p w:rsidR="00406240" w:rsidRPr="00745E5F" w:rsidRDefault="00406240" w:rsidP="00406240">
            <w:pPr>
              <w:rPr>
                <w:sz w:val="22"/>
                <w:szCs w:val="22"/>
              </w:rPr>
            </w:pPr>
            <w:r w:rsidRPr="00745E5F">
              <w:rPr>
                <w:sz w:val="22"/>
                <w:szCs w:val="22"/>
              </w:rPr>
              <w:t> </w:t>
            </w:r>
          </w:p>
        </w:tc>
        <w:tc>
          <w:tcPr>
            <w:tcW w:w="993"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B2130C" w:rsidRDefault="00406240" w:rsidP="00406240">
            <w:pPr>
              <w:jc w:val="right"/>
              <w:rPr>
                <w:sz w:val="22"/>
                <w:szCs w:val="22"/>
              </w:rPr>
            </w:pPr>
            <w:r w:rsidRPr="00B2130C">
              <w:rPr>
                <w:sz w:val="22"/>
                <w:szCs w:val="22"/>
              </w:rPr>
              <w:t>11</w:t>
            </w:r>
          </w:p>
        </w:tc>
        <w:tc>
          <w:tcPr>
            <w:tcW w:w="2572" w:type="dxa"/>
            <w:shd w:val="clear" w:color="auto" w:fill="auto"/>
            <w:noWrap/>
            <w:vAlign w:val="bottom"/>
          </w:tcPr>
          <w:p w:rsidR="00406240" w:rsidRPr="00745E5F" w:rsidRDefault="00406240" w:rsidP="00406240">
            <w:pPr>
              <w:rPr>
                <w:sz w:val="22"/>
                <w:szCs w:val="22"/>
              </w:rPr>
            </w:pPr>
            <w:r w:rsidRPr="00745E5F">
              <w:rPr>
                <w:sz w:val="22"/>
                <w:szCs w:val="22"/>
              </w:rPr>
              <w:t>Osobné náklady</w:t>
            </w:r>
          </w:p>
        </w:tc>
        <w:tc>
          <w:tcPr>
            <w:tcW w:w="1058" w:type="dxa"/>
            <w:shd w:val="clear" w:color="auto" w:fill="auto"/>
            <w:noWrap/>
            <w:vAlign w:val="bottom"/>
          </w:tcPr>
          <w:p w:rsidR="00406240" w:rsidRPr="00745E5F" w:rsidRDefault="00406240" w:rsidP="00406240">
            <w:pPr>
              <w:rPr>
                <w:sz w:val="22"/>
                <w:szCs w:val="22"/>
              </w:rPr>
            </w:pPr>
            <w:r w:rsidRPr="00745E5F">
              <w:rPr>
                <w:sz w:val="22"/>
                <w:szCs w:val="22"/>
              </w:rPr>
              <w:t> </w:t>
            </w:r>
          </w:p>
        </w:tc>
        <w:tc>
          <w:tcPr>
            <w:tcW w:w="993"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B2130C" w:rsidRDefault="00406240" w:rsidP="00406240">
            <w:pPr>
              <w:jc w:val="right"/>
              <w:rPr>
                <w:sz w:val="22"/>
                <w:szCs w:val="22"/>
              </w:rPr>
            </w:pPr>
            <w:r w:rsidRPr="00B2130C">
              <w:rPr>
                <w:sz w:val="22"/>
                <w:szCs w:val="22"/>
              </w:rPr>
              <w:t>12</w:t>
            </w:r>
          </w:p>
        </w:tc>
        <w:tc>
          <w:tcPr>
            <w:tcW w:w="2572" w:type="dxa"/>
            <w:shd w:val="clear" w:color="auto" w:fill="auto"/>
            <w:noWrap/>
            <w:vAlign w:val="bottom"/>
          </w:tcPr>
          <w:p w:rsidR="00406240" w:rsidRPr="00745E5F" w:rsidRDefault="00406240" w:rsidP="00406240">
            <w:pPr>
              <w:rPr>
                <w:sz w:val="22"/>
                <w:szCs w:val="22"/>
              </w:rPr>
            </w:pPr>
            <w:r w:rsidRPr="00745E5F">
              <w:rPr>
                <w:sz w:val="22"/>
                <w:szCs w:val="22"/>
              </w:rPr>
              <w:t>Služby</w:t>
            </w:r>
          </w:p>
        </w:tc>
        <w:tc>
          <w:tcPr>
            <w:tcW w:w="1058" w:type="dxa"/>
            <w:shd w:val="clear" w:color="auto" w:fill="auto"/>
            <w:noWrap/>
            <w:vAlign w:val="bottom"/>
          </w:tcPr>
          <w:p w:rsidR="00406240" w:rsidRPr="00745E5F" w:rsidRDefault="00406240" w:rsidP="00406240">
            <w:pPr>
              <w:rPr>
                <w:sz w:val="22"/>
                <w:szCs w:val="22"/>
              </w:rPr>
            </w:pPr>
            <w:r w:rsidRPr="00745E5F">
              <w:rPr>
                <w:sz w:val="22"/>
                <w:szCs w:val="22"/>
              </w:rPr>
              <w:t> </w:t>
            </w:r>
          </w:p>
        </w:tc>
        <w:tc>
          <w:tcPr>
            <w:tcW w:w="993"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B2130C" w:rsidRDefault="00406240" w:rsidP="00406240">
            <w:pPr>
              <w:jc w:val="right"/>
              <w:rPr>
                <w:sz w:val="22"/>
                <w:szCs w:val="22"/>
              </w:rPr>
            </w:pPr>
            <w:r w:rsidRPr="00B2130C">
              <w:rPr>
                <w:sz w:val="22"/>
                <w:szCs w:val="22"/>
              </w:rPr>
              <w:t>13</w:t>
            </w:r>
          </w:p>
        </w:tc>
        <w:tc>
          <w:tcPr>
            <w:tcW w:w="2572" w:type="dxa"/>
            <w:shd w:val="clear" w:color="auto" w:fill="auto"/>
            <w:noWrap/>
            <w:vAlign w:val="bottom"/>
          </w:tcPr>
          <w:p w:rsidR="00406240" w:rsidRPr="00745E5F" w:rsidRDefault="00406240" w:rsidP="00406240">
            <w:pPr>
              <w:rPr>
                <w:sz w:val="22"/>
                <w:szCs w:val="22"/>
              </w:rPr>
            </w:pPr>
            <w:r w:rsidRPr="00745E5F">
              <w:rPr>
                <w:sz w:val="22"/>
                <w:szCs w:val="22"/>
              </w:rPr>
              <w:t>Energie</w:t>
            </w:r>
          </w:p>
        </w:tc>
        <w:tc>
          <w:tcPr>
            <w:tcW w:w="1058" w:type="dxa"/>
            <w:shd w:val="clear" w:color="auto" w:fill="auto"/>
            <w:noWrap/>
            <w:vAlign w:val="bottom"/>
          </w:tcPr>
          <w:p w:rsidR="00406240" w:rsidRPr="00745E5F" w:rsidRDefault="00406240" w:rsidP="00406240">
            <w:pPr>
              <w:rPr>
                <w:sz w:val="22"/>
                <w:szCs w:val="22"/>
              </w:rPr>
            </w:pPr>
            <w:r w:rsidRPr="00745E5F">
              <w:rPr>
                <w:sz w:val="22"/>
                <w:szCs w:val="22"/>
              </w:rPr>
              <w:t> </w:t>
            </w:r>
          </w:p>
        </w:tc>
        <w:tc>
          <w:tcPr>
            <w:tcW w:w="993"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B2130C" w:rsidRDefault="00406240" w:rsidP="00406240">
            <w:pPr>
              <w:jc w:val="right"/>
              <w:rPr>
                <w:sz w:val="22"/>
                <w:szCs w:val="22"/>
              </w:rPr>
            </w:pPr>
            <w:r w:rsidRPr="00B2130C">
              <w:rPr>
                <w:sz w:val="22"/>
                <w:szCs w:val="22"/>
              </w:rPr>
              <w:t>14</w:t>
            </w:r>
          </w:p>
        </w:tc>
        <w:tc>
          <w:tcPr>
            <w:tcW w:w="2572" w:type="dxa"/>
            <w:shd w:val="clear" w:color="auto" w:fill="auto"/>
            <w:noWrap/>
            <w:vAlign w:val="bottom"/>
          </w:tcPr>
          <w:p w:rsidR="00406240" w:rsidRPr="00745E5F" w:rsidRDefault="00406240" w:rsidP="00406240">
            <w:pPr>
              <w:rPr>
                <w:sz w:val="22"/>
                <w:szCs w:val="22"/>
              </w:rPr>
            </w:pPr>
            <w:r w:rsidRPr="00745E5F">
              <w:rPr>
                <w:sz w:val="22"/>
                <w:szCs w:val="22"/>
              </w:rPr>
              <w:t>Údržba</w:t>
            </w:r>
          </w:p>
        </w:tc>
        <w:tc>
          <w:tcPr>
            <w:tcW w:w="1058" w:type="dxa"/>
            <w:shd w:val="clear" w:color="auto" w:fill="auto"/>
            <w:noWrap/>
            <w:vAlign w:val="bottom"/>
          </w:tcPr>
          <w:p w:rsidR="00406240" w:rsidRPr="00745E5F" w:rsidRDefault="00406240" w:rsidP="00406240">
            <w:pPr>
              <w:rPr>
                <w:sz w:val="22"/>
                <w:szCs w:val="22"/>
              </w:rPr>
            </w:pPr>
            <w:r w:rsidRPr="00745E5F">
              <w:rPr>
                <w:sz w:val="22"/>
                <w:szCs w:val="22"/>
              </w:rPr>
              <w:t> </w:t>
            </w:r>
          </w:p>
        </w:tc>
        <w:tc>
          <w:tcPr>
            <w:tcW w:w="993"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B2130C" w:rsidRDefault="00406240" w:rsidP="00406240">
            <w:pPr>
              <w:jc w:val="right"/>
              <w:rPr>
                <w:sz w:val="22"/>
                <w:szCs w:val="22"/>
              </w:rPr>
            </w:pPr>
            <w:r w:rsidRPr="00B2130C">
              <w:rPr>
                <w:sz w:val="22"/>
                <w:szCs w:val="22"/>
              </w:rPr>
              <w:t>15</w:t>
            </w:r>
          </w:p>
        </w:tc>
        <w:tc>
          <w:tcPr>
            <w:tcW w:w="2572" w:type="dxa"/>
            <w:shd w:val="clear" w:color="auto" w:fill="auto"/>
            <w:noWrap/>
            <w:vAlign w:val="bottom"/>
          </w:tcPr>
          <w:p w:rsidR="00406240" w:rsidRPr="00745E5F" w:rsidRDefault="00406240" w:rsidP="00406240">
            <w:pPr>
              <w:rPr>
                <w:sz w:val="22"/>
                <w:szCs w:val="22"/>
              </w:rPr>
            </w:pPr>
            <w:r w:rsidRPr="00745E5F">
              <w:rPr>
                <w:sz w:val="22"/>
                <w:szCs w:val="22"/>
              </w:rPr>
              <w:t>Úroky</w:t>
            </w:r>
          </w:p>
        </w:tc>
        <w:tc>
          <w:tcPr>
            <w:tcW w:w="1058" w:type="dxa"/>
            <w:shd w:val="clear" w:color="auto" w:fill="auto"/>
            <w:noWrap/>
            <w:vAlign w:val="bottom"/>
          </w:tcPr>
          <w:p w:rsidR="00406240" w:rsidRPr="00745E5F" w:rsidRDefault="00406240" w:rsidP="00406240">
            <w:pPr>
              <w:rPr>
                <w:sz w:val="22"/>
                <w:szCs w:val="22"/>
              </w:rPr>
            </w:pPr>
            <w:r w:rsidRPr="00745E5F">
              <w:rPr>
                <w:sz w:val="22"/>
                <w:szCs w:val="22"/>
              </w:rPr>
              <w:t> </w:t>
            </w:r>
          </w:p>
        </w:tc>
        <w:tc>
          <w:tcPr>
            <w:tcW w:w="993"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vAlign w:val="bottom"/>
          </w:tcPr>
          <w:p w:rsidR="00406240" w:rsidRPr="00745E5F" w:rsidRDefault="00406240" w:rsidP="00406240">
            <w:pPr>
              <w:jc w:val="right"/>
              <w:rPr>
                <w:rFonts w:ascii="Arial" w:hAnsi="Arial" w:cs="Arial"/>
                <w:bCs/>
                <w:sz w:val="22"/>
                <w:szCs w:val="22"/>
              </w:rPr>
            </w:pP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B2130C" w:rsidRDefault="00406240" w:rsidP="00406240">
            <w:pPr>
              <w:jc w:val="right"/>
              <w:rPr>
                <w:sz w:val="22"/>
                <w:szCs w:val="22"/>
              </w:rPr>
            </w:pPr>
            <w:r w:rsidRPr="00B2130C">
              <w:rPr>
                <w:sz w:val="22"/>
                <w:szCs w:val="22"/>
              </w:rPr>
              <w:t>16</w:t>
            </w:r>
          </w:p>
        </w:tc>
        <w:tc>
          <w:tcPr>
            <w:tcW w:w="2572" w:type="dxa"/>
            <w:shd w:val="clear" w:color="auto" w:fill="auto"/>
            <w:noWrap/>
            <w:vAlign w:val="bottom"/>
          </w:tcPr>
          <w:p w:rsidR="00406240" w:rsidRPr="00745E5F" w:rsidRDefault="00406240" w:rsidP="00406240">
            <w:pPr>
              <w:rPr>
                <w:sz w:val="22"/>
                <w:szCs w:val="22"/>
              </w:rPr>
            </w:pPr>
            <w:r w:rsidRPr="00745E5F">
              <w:rPr>
                <w:sz w:val="22"/>
                <w:szCs w:val="22"/>
              </w:rPr>
              <w:t>Poplatky a dane</w:t>
            </w:r>
          </w:p>
        </w:tc>
        <w:tc>
          <w:tcPr>
            <w:tcW w:w="1058" w:type="dxa"/>
            <w:shd w:val="clear" w:color="auto" w:fill="auto"/>
            <w:noWrap/>
            <w:vAlign w:val="bottom"/>
          </w:tcPr>
          <w:p w:rsidR="00406240" w:rsidRPr="00745E5F" w:rsidRDefault="00406240" w:rsidP="00406240">
            <w:pPr>
              <w:rPr>
                <w:sz w:val="22"/>
                <w:szCs w:val="22"/>
              </w:rPr>
            </w:pPr>
            <w:r w:rsidRPr="00745E5F">
              <w:rPr>
                <w:sz w:val="22"/>
                <w:szCs w:val="22"/>
              </w:rPr>
              <w:t> </w:t>
            </w:r>
          </w:p>
        </w:tc>
        <w:tc>
          <w:tcPr>
            <w:tcW w:w="993"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vAlign w:val="bottom"/>
          </w:tcPr>
          <w:p w:rsidR="00406240" w:rsidRPr="00745E5F" w:rsidRDefault="00406240" w:rsidP="00406240">
            <w:pPr>
              <w:rPr>
                <w:rFonts w:ascii="Arial" w:hAnsi="Arial" w:cs="Arial"/>
                <w:sz w:val="22"/>
                <w:szCs w:val="22"/>
              </w:rPr>
            </w:pP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auto"/>
            <w:noWrap/>
            <w:vAlign w:val="bottom"/>
          </w:tcPr>
          <w:p w:rsidR="00406240" w:rsidRPr="00B2130C" w:rsidRDefault="00406240" w:rsidP="00406240">
            <w:pPr>
              <w:jc w:val="right"/>
              <w:rPr>
                <w:sz w:val="22"/>
                <w:szCs w:val="22"/>
              </w:rPr>
            </w:pPr>
            <w:r w:rsidRPr="00B2130C">
              <w:rPr>
                <w:sz w:val="22"/>
                <w:szCs w:val="22"/>
              </w:rPr>
              <w:t>17</w:t>
            </w:r>
          </w:p>
        </w:tc>
        <w:tc>
          <w:tcPr>
            <w:tcW w:w="2572" w:type="dxa"/>
            <w:shd w:val="clear" w:color="auto" w:fill="auto"/>
            <w:noWrap/>
            <w:vAlign w:val="bottom"/>
          </w:tcPr>
          <w:p w:rsidR="00406240" w:rsidRPr="00745E5F" w:rsidRDefault="00406240" w:rsidP="00406240">
            <w:pPr>
              <w:rPr>
                <w:sz w:val="22"/>
                <w:szCs w:val="22"/>
              </w:rPr>
            </w:pPr>
            <w:r w:rsidRPr="00745E5F">
              <w:rPr>
                <w:sz w:val="22"/>
                <w:szCs w:val="22"/>
              </w:rPr>
              <w:t>Iné náklady</w:t>
            </w:r>
          </w:p>
        </w:tc>
        <w:tc>
          <w:tcPr>
            <w:tcW w:w="1058" w:type="dxa"/>
            <w:shd w:val="clear" w:color="auto" w:fill="auto"/>
            <w:noWrap/>
            <w:vAlign w:val="bottom"/>
          </w:tcPr>
          <w:p w:rsidR="00406240" w:rsidRPr="00745E5F" w:rsidRDefault="00406240" w:rsidP="00406240">
            <w:pPr>
              <w:rPr>
                <w:sz w:val="22"/>
                <w:szCs w:val="22"/>
              </w:rPr>
            </w:pPr>
            <w:r w:rsidRPr="00745E5F">
              <w:rPr>
                <w:sz w:val="22"/>
                <w:szCs w:val="22"/>
              </w:rPr>
              <w:t> </w:t>
            </w:r>
          </w:p>
        </w:tc>
        <w:tc>
          <w:tcPr>
            <w:tcW w:w="993"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992"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c>
          <w:tcPr>
            <w:tcW w:w="851" w:type="dxa"/>
            <w:vAlign w:val="bottom"/>
          </w:tcPr>
          <w:p w:rsidR="00406240" w:rsidRPr="00745E5F" w:rsidRDefault="00406240" w:rsidP="00406240">
            <w:pPr>
              <w:rPr>
                <w:rFonts w:ascii="Arial" w:hAnsi="Arial" w:cs="Arial"/>
                <w:sz w:val="22"/>
                <w:szCs w:val="22"/>
              </w:rPr>
            </w:pPr>
          </w:p>
        </w:tc>
        <w:tc>
          <w:tcPr>
            <w:tcW w:w="851" w:type="dxa"/>
            <w:shd w:val="clear" w:color="auto" w:fill="auto"/>
            <w:noWrap/>
            <w:vAlign w:val="bottom"/>
          </w:tcPr>
          <w:p w:rsidR="00406240" w:rsidRPr="00745E5F" w:rsidRDefault="00406240" w:rsidP="00406240">
            <w:pPr>
              <w:rPr>
                <w:rFonts w:ascii="Arial" w:hAnsi="Arial" w:cs="Arial"/>
                <w:sz w:val="22"/>
                <w:szCs w:val="22"/>
              </w:rPr>
            </w:pPr>
            <w:r w:rsidRPr="00745E5F">
              <w:rPr>
                <w:rFonts w:ascii="Arial" w:hAnsi="Arial" w:cs="Arial"/>
                <w:sz w:val="22"/>
                <w:szCs w:val="22"/>
              </w:rPr>
              <w:t> </w:t>
            </w:r>
          </w:p>
        </w:tc>
      </w:tr>
      <w:tr w:rsidR="00406240" w:rsidRPr="00745E5F" w:rsidTr="00406240">
        <w:trPr>
          <w:trHeight w:val="255"/>
        </w:trPr>
        <w:tc>
          <w:tcPr>
            <w:tcW w:w="420" w:type="dxa"/>
            <w:shd w:val="clear" w:color="auto" w:fill="99CCFF"/>
            <w:noWrap/>
            <w:vAlign w:val="bottom"/>
          </w:tcPr>
          <w:p w:rsidR="00406240" w:rsidRPr="00B2130C" w:rsidRDefault="00406240" w:rsidP="00406240">
            <w:pPr>
              <w:rPr>
                <w:sz w:val="22"/>
                <w:szCs w:val="22"/>
              </w:rPr>
            </w:pPr>
            <w:r w:rsidRPr="00B2130C">
              <w:rPr>
                <w:sz w:val="22"/>
                <w:szCs w:val="22"/>
              </w:rPr>
              <w:t> </w:t>
            </w:r>
          </w:p>
        </w:tc>
        <w:tc>
          <w:tcPr>
            <w:tcW w:w="2572" w:type="dxa"/>
            <w:shd w:val="clear" w:color="auto" w:fill="99CCFF"/>
            <w:noWrap/>
            <w:vAlign w:val="bottom"/>
          </w:tcPr>
          <w:p w:rsidR="00406240" w:rsidRPr="00745E5F" w:rsidRDefault="00406240" w:rsidP="00406240">
            <w:pPr>
              <w:rPr>
                <w:bCs/>
                <w:sz w:val="22"/>
                <w:szCs w:val="22"/>
              </w:rPr>
            </w:pPr>
            <w:r w:rsidRPr="00745E5F">
              <w:rPr>
                <w:bCs/>
                <w:sz w:val="22"/>
                <w:szCs w:val="22"/>
              </w:rPr>
              <w:t>Prevádzkové náklady</w:t>
            </w:r>
          </w:p>
        </w:tc>
        <w:tc>
          <w:tcPr>
            <w:tcW w:w="1058" w:type="dxa"/>
            <w:shd w:val="clear" w:color="auto" w:fill="99CCFF"/>
            <w:noWrap/>
            <w:vAlign w:val="bottom"/>
          </w:tcPr>
          <w:p w:rsidR="00406240" w:rsidRPr="00745E5F" w:rsidRDefault="00406240" w:rsidP="00406240">
            <w:pPr>
              <w:jc w:val="right"/>
              <w:rPr>
                <w:sz w:val="22"/>
                <w:szCs w:val="22"/>
              </w:rPr>
            </w:pPr>
          </w:p>
        </w:tc>
        <w:tc>
          <w:tcPr>
            <w:tcW w:w="993" w:type="dxa"/>
            <w:shd w:val="clear" w:color="auto" w:fill="99CCFF"/>
            <w:noWrap/>
            <w:vAlign w:val="bottom"/>
          </w:tcPr>
          <w:p w:rsidR="00406240" w:rsidRPr="00745E5F" w:rsidRDefault="00406240" w:rsidP="00406240">
            <w:pPr>
              <w:jc w:val="right"/>
              <w:rPr>
                <w:rFonts w:ascii="Arial" w:hAnsi="Arial" w:cs="Arial"/>
                <w:sz w:val="22"/>
                <w:szCs w:val="22"/>
              </w:rPr>
            </w:pPr>
          </w:p>
        </w:tc>
        <w:tc>
          <w:tcPr>
            <w:tcW w:w="992" w:type="dxa"/>
            <w:shd w:val="clear" w:color="auto" w:fill="99CCFF"/>
            <w:noWrap/>
            <w:vAlign w:val="bottom"/>
          </w:tcPr>
          <w:p w:rsidR="00406240" w:rsidRPr="00745E5F" w:rsidRDefault="00406240" w:rsidP="00406240">
            <w:pPr>
              <w:jc w:val="right"/>
              <w:rPr>
                <w:rFonts w:ascii="Arial" w:hAnsi="Arial" w:cs="Arial"/>
                <w:sz w:val="22"/>
                <w:szCs w:val="22"/>
              </w:rPr>
            </w:pPr>
          </w:p>
        </w:tc>
        <w:tc>
          <w:tcPr>
            <w:tcW w:w="992" w:type="dxa"/>
            <w:shd w:val="clear" w:color="auto" w:fill="99CCFF"/>
            <w:noWrap/>
            <w:vAlign w:val="bottom"/>
          </w:tcPr>
          <w:p w:rsidR="00406240" w:rsidRPr="00745E5F" w:rsidRDefault="00406240" w:rsidP="00406240">
            <w:pPr>
              <w:jc w:val="right"/>
              <w:rPr>
                <w:rFonts w:ascii="Arial" w:hAnsi="Arial" w:cs="Arial"/>
                <w:sz w:val="22"/>
                <w:szCs w:val="22"/>
              </w:rPr>
            </w:pPr>
          </w:p>
        </w:tc>
        <w:tc>
          <w:tcPr>
            <w:tcW w:w="851" w:type="dxa"/>
            <w:shd w:val="clear" w:color="auto" w:fill="99CCFF"/>
            <w:vAlign w:val="bottom"/>
          </w:tcPr>
          <w:p w:rsidR="00406240" w:rsidRPr="00745E5F" w:rsidRDefault="00406240" w:rsidP="00406240">
            <w:pPr>
              <w:rPr>
                <w:rFonts w:ascii="Arial" w:hAnsi="Arial" w:cs="Arial"/>
                <w:sz w:val="22"/>
                <w:szCs w:val="22"/>
              </w:rPr>
            </w:pPr>
          </w:p>
        </w:tc>
        <w:tc>
          <w:tcPr>
            <w:tcW w:w="851" w:type="dxa"/>
            <w:shd w:val="clear" w:color="auto" w:fill="99CCFF"/>
            <w:noWrap/>
            <w:vAlign w:val="bottom"/>
          </w:tcPr>
          <w:p w:rsidR="00406240" w:rsidRPr="00745E5F" w:rsidRDefault="00406240" w:rsidP="00406240">
            <w:pPr>
              <w:jc w:val="right"/>
              <w:rPr>
                <w:rFonts w:ascii="Arial" w:hAnsi="Arial" w:cs="Arial"/>
                <w:sz w:val="22"/>
                <w:szCs w:val="22"/>
              </w:rPr>
            </w:pPr>
          </w:p>
        </w:tc>
      </w:tr>
    </w:tbl>
    <w:p w:rsidR="00406240" w:rsidRPr="00745E5F" w:rsidRDefault="00406240" w:rsidP="00406240">
      <w:pPr>
        <w:pStyle w:val="Zkladntext"/>
        <w:widowControl/>
        <w:numPr>
          <w:ilvl w:val="0"/>
          <w:numId w:val="20"/>
        </w:numPr>
        <w:tabs>
          <w:tab w:val="left" w:pos="1260"/>
        </w:tabs>
        <w:adjustRightInd/>
        <w:spacing w:before="120" w:line="240" w:lineRule="auto"/>
        <w:textAlignment w:val="auto"/>
        <w:rPr>
          <w:b w:val="0"/>
          <w:bCs w:val="0"/>
          <w:sz w:val="22"/>
          <w:szCs w:val="22"/>
        </w:rPr>
      </w:pPr>
      <w:r w:rsidRPr="00745E5F">
        <w:rPr>
          <w:b w:val="0"/>
          <w:bCs w:val="0"/>
          <w:sz w:val="22"/>
          <w:szCs w:val="22"/>
          <w:u w:val="single"/>
        </w:rPr>
        <w:t>Materiál.</w:t>
      </w:r>
      <w:r w:rsidRPr="00745E5F">
        <w:rPr>
          <w:b w:val="0"/>
          <w:bCs w:val="0"/>
          <w:sz w:val="22"/>
          <w:szCs w:val="22"/>
        </w:rPr>
        <w:t xml:space="preserve"> Ide o náklady na materiál. </w:t>
      </w:r>
    </w:p>
    <w:p w:rsidR="00406240" w:rsidRPr="00745E5F" w:rsidRDefault="00406240" w:rsidP="00406240">
      <w:pPr>
        <w:pStyle w:val="Zkladntext"/>
        <w:widowControl/>
        <w:numPr>
          <w:ilvl w:val="0"/>
          <w:numId w:val="20"/>
        </w:numPr>
        <w:tabs>
          <w:tab w:val="left" w:pos="1260"/>
        </w:tabs>
        <w:adjustRightInd/>
        <w:spacing w:before="120" w:line="240" w:lineRule="auto"/>
        <w:textAlignment w:val="auto"/>
        <w:rPr>
          <w:b w:val="0"/>
          <w:bCs w:val="0"/>
          <w:i/>
          <w:sz w:val="22"/>
          <w:szCs w:val="22"/>
        </w:rPr>
      </w:pPr>
      <w:r w:rsidRPr="00745E5F">
        <w:rPr>
          <w:b w:val="0"/>
          <w:bCs w:val="0"/>
          <w:sz w:val="22"/>
          <w:szCs w:val="22"/>
          <w:u w:val="single"/>
        </w:rPr>
        <w:t>Náklady na obstaranie tovarov.</w:t>
      </w:r>
      <w:r w:rsidRPr="00745E5F">
        <w:rPr>
          <w:b w:val="0"/>
          <w:bCs w:val="0"/>
          <w:sz w:val="22"/>
          <w:szCs w:val="22"/>
        </w:rPr>
        <w:t xml:space="preserve"> Ide o náklady na obstaranie tovarov. Pod tovarom sa rozumie tovar v zmysle účtovníctva, určený na ďalší predaj, nie tovar v zmysle verejného obstarávania.</w:t>
      </w:r>
    </w:p>
    <w:p w:rsidR="00406240" w:rsidRPr="00745E5F" w:rsidRDefault="00406240" w:rsidP="00406240">
      <w:pPr>
        <w:pStyle w:val="Zkladntext"/>
        <w:widowControl/>
        <w:numPr>
          <w:ilvl w:val="0"/>
          <w:numId w:val="20"/>
        </w:numPr>
        <w:tabs>
          <w:tab w:val="left" w:pos="1260"/>
        </w:tabs>
        <w:adjustRightInd/>
        <w:spacing w:before="120" w:line="240" w:lineRule="auto"/>
        <w:textAlignment w:val="auto"/>
        <w:rPr>
          <w:b w:val="0"/>
          <w:bCs w:val="0"/>
          <w:sz w:val="22"/>
          <w:szCs w:val="22"/>
          <w:u w:val="single"/>
        </w:rPr>
      </w:pPr>
      <w:r w:rsidRPr="00745E5F">
        <w:rPr>
          <w:b w:val="0"/>
          <w:bCs w:val="0"/>
          <w:sz w:val="22"/>
          <w:szCs w:val="22"/>
          <w:u w:val="single"/>
        </w:rPr>
        <w:t>Osobné náklady.</w:t>
      </w:r>
      <w:r w:rsidRPr="00745E5F">
        <w:rPr>
          <w:b w:val="0"/>
          <w:bCs w:val="0"/>
          <w:sz w:val="22"/>
          <w:szCs w:val="22"/>
        </w:rPr>
        <w:t xml:space="preserve"> Ide o náklady na zamestnancov a zmluvy uzatvorené podľa zákonníka práce. Ide o celkovú cenu prace – t.j. hrubá mzda a odvody. Pokiaľ bola práca dodaná na základe inej zmluvy ako podľa Zákonníka práce (napr. Zmluva o Dielo so živnostníkom), vstupuje do projektu v riadku č. 4 Služby.</w:t>
      </w:r>
    </w:p>
    <w:p w:rsidR="00406240" w:rsidRPr="00745E5F" w:rsidRDefault="00406240" w:rsidP="00406240">
      <w:pPr>
        <w:pStyle w:val="Zkladntext"/>
        <w:widowControl/>
        <w:numPr>
          <w:ilvl w:val="0"/>
          <w:numId w:val="20"/>
        </w:numPr>
        <w:tabs>
          <w:tab w:val="left" w:pos="1260"/>
        </w:tabs>
        <w:adjustRightInd/>
        <w:spacing w:before="120" w:line="240" w:lineRule="auto"/>
        <w:textAlignment w:val="auto"/>
        <w:rPr>
          <w:b w:val="0"/>
          <w:bCs w:val="0"/>
          <w:sz w:val="22"/>
          <w:szCs w:val="22"/>
          <w:u w:val="single"/>
        </w:rPr>
      </w:pPr>
      <w:r w:rsidRPr="00745E5F">
        <w:rPr>
          <w:b w:val="0"/>
          <w:bCs w:val="0"/>
          <w:sz w:val="22"/>
          <w:szCs w:val="22"/>
          <w:u w:val="single"/>
        </w:rPr>
        <w:t>Služby.</w:t>
      </w:r>
      <w:r w:rsidRPr="00745E5F">
        <w:rPr>
          <w:b w:val="0"/>
          <w:bCs w:val="0"/>
          <w:sz w:val="22"/>
          <w:szCs w:val="22"/>
        </w:rPr>
        <w:t xml:space="preserve"> Náklady na externé služby súvisiace s projektom (+bankové poplatky).</w:t>
      </w:r>
    </w:p>
    <w:p w:rsidR="00406240" w:rsidRPr="00745E5F" w:rsidRDefault="00406240" w:rsidP="00406240">
      <w:pPr>
        <w:pStyle w:val="Zkladntext"/>
        <w:widowControl/>
        <w:numPr>
          <w:ilvl w:val="0"/>
          <w:numId w:val="20"/>
        </w:numPr>
        <w:tabs>
          <w:tab w:val="left" w:pos="1260"/>
        </w:tabs>
        <w:adjustRightInd/>
        <w:spacing w:before="120" w:line="240" w:lineRule="auto"/>
        <w:textAlignment w:val="auto"/>
        <w:rPr>
          <w:b w:val="0"/>
          <w:bCs w:val="0"/>
          <w:sz w:val="22"/>
          <w:szCs w:val="22"/>
          <w:u w:val="single"/>
        </w:rPr>
      </w:pPr>
      <w:r w:rsidRPr="00745E5F">
        <w:rPr>
          <w:b w:val="0"/>
          <w:bCs w:val="0"/>
          <w:sz w:val="22"/>
          <w:szCs w:val="22"/>
          <w:u w:val="single"/>
        </w:rPr>
        <w:t>Energie.</w:t>
      </w:r>
      <w:r w:rsidRPr="00745E5F">
        <w:rPr>
          <w:b w:val="0"/>
          <w:bCs w:val="0"/>
          <w:sz w:val="22"/>
          <w:szCs w:val="22"/>
        </w:rPr>
        <w:t xml:space="preserve"> Náklady na energie.</w:t>
      </w:r>
    </w:p>
    <w:p w:rsidR="00406240" w:rsidRPr="00745E5F" w:rsidRDefault="00406240" w:rsidP="00406240">
      <w:pPr>
        <w:pStyle w:val="Zkladntext"/>
        <w:widowControl/>
        <w:numPr>
          <w:ilvl w:val="0"/>
          <w:numId w:val="20"/>
        </w:numPr>
        <w:tabs>
          <w:tab w:val="left" w:pos="1260"/>
        </w:tabs>
        <w:adjustRightInd/>
        <w:spacing w:before="120" w:line="240" w:lineRule="auto"/>
        <w:textAlignment w:val="auto"/>
        <w:rPr>
          <w:b w:val="0"/>
          <w:bCs w:val="0"/>
          <w:sz w:val="22"/>
          <w:szCs w:val="22"/>
        </w:rPr>
      </w:pPr>
      <w:r w:rsidRPr="00745E5F">
        <w:rPr>
          <w:b w:val="0"/>
          <w:bCs w:val="0"/>
          <w:sz w:val="22"/>
          <w:szCs w:val="22"/>
          <w:u w:val="single"/>
        </w:rPr>
        <w:t>Údržba.</w:t>
      </w:r>
      <w:r w:rsidRPr="00745E5F">
        <w:rPr>
          <w:b w:val="0"/>
          <w:bCs w:val="0"/>
          <w:sz w:val="22"/>
          <w:szCs w:val="22"/>
        </w:rPr>
        <w:t xml:space="preserve"> Ide o náklady na údržbu – nie nákup nového majetku alebo o jeho zhodnotenie.</w:t>
      </w:r>
    </w:p>
    <w:p w:rsidR="00406240" w:rsidRPr="00745E5F" w:rsidRDefault="00406240" w:rsidP="00406240">
      <w:pPr>
        <w:pStyle w:val="Zkladntext"/>
        <w:widowControl/>
        <w:numPr>
          <w:ilvl w:val="0"/>
          <w:numId w:val="20"/>
        </w:numPr>
        <w:tabs>
          <w:tab w:val="left" w:pos="1260"/>
        </w:tabs>
        <w:adjustRightInd/>
        <w:spacing w:before="120" w:line="240" w:lineRule="auto"/>
        <w:textAlignment w:val="auto"/>
        <w:rPr>
          <w:b w:val="0"/>
          <w:bCs w:val="0"/>
          <w:sz w:val="22"/>
          <w:szCs w:val="22"/>
        </w:rPr>
      </w:pPr>
      <w:r w:rsidRPr="00745E5F">
        <w:rPr>
          <w:b w:val="0"/>
          <w:bCs w:val="0"/>
          <w:sz w:val="22"/>
          <w:szCs w:val="22"/>
          <w:u w:val="single"/>
        </w:rPr>
        <w:t>Úroky.</w:t>
      </w:r>
      <w:r w:rsidRPr="00745E5F">
        <w:rPr>
          <w:b w:val="0"/>
          <w:bCs w:val="0"/>
          <w:sz w:val="22"/>
          <w:szCs w:val="22"/>
        </w:rPr>
        <w:t xml:space="preserve"> Ide o úroky z poskytnutých úverov, týkajúcich sa financovania projektu</w:t>
      </w:r>
    </w:p>
    <w:p w:rsidR="00406240" w:rsidRPr="00745E5F" w:rsidRDefault="00406240" w:rsidP="00406240">
      <w:pPr>
        <w:pStyle w:val="Zkladntext"/>
        <w:widowControl/>
        <w:numPr>
          <w:ilvl w:val="0"/>
          <w:numId w:val="20"/>
        </w:numPr>
        <w:tabs>
          <w:tab w:val="left" w:pos="1260"/>
        </w:tabs>
        <w:adjustRightInd/>
        <w:spacing w:line="240" w:lineRule="auto"/>
        <w:ind w:left="714" w:hanging="357"/>
        <w:textAlignment w:val="auto"/>
        <w:rPr>
          <w:b w:val="0"/>
          <w:bCs w:val="0"/>
          <w:i/>
          <w:sz w:val="22"/>
          <w:szCs w:val="22"/>
        </w:rPr>
      </w:pPr>
      <w:r w:rsidRPr="00745E5F">
        <w:rPr>
          <w:b w:val="0"/>
          <w:bCs w:val="0"/>
          <w:sz w:val="22"/>
          <w:szCs w:val="22"/>
          <w:u w:val="single"/>
        </w:rPr>
        <w:t>Poplatky a dane.</w:t>
      </w:r>
      <w:r w:rsidRPr="00745E5F">
        <w:rPr>
          <w:b w:val="0"/>
          <w:bCs w:val="0"/>
          <w:sz w:val="22"/>
          <w:szCs w:val="22"/>
        </w:rPr>
        <w:t xml:space="preserve"> Ide o iné poplatky (napr. obci). V prípade daní, ide napr. o  daň z nehnuteľnosti. </w:t>
      </w:r>
      <w:r w:rsidRPr="00745E5F">
        <w:rPr>
          <w:b w:val="0"/>
          <w:bCs w:val="0"/>
          <w:i/>
          <w:sz w:val="22"/>
          <w:szCs w:val="22"/>
        </w:rPr>
        <w:t>(Upozornenie. Nejde tu o daň z príjmov a ani o DPH. DPH, v prípade, že žiadateľ, ktorý nie je platcom DPH, vstupuje do príslušného riadku spolu s nákladom, na ktorý sa vzťahuje. V prípade platcu DPH sa uvádzajú náklady bez DPH.)</w:t>
      </w:r>
    </w:p>
    <w:p w:rsidR="00406240" w:rsidRPr="00745E5F" w:rsidRDefault="00406240" w:rsidP="00406240">
      <w:pPr>
        <w:pStyle w:val="Zkladntext"/>
        <w:widowControl/>
        <w:numPr>
          <w:ilvl w:val="0"/>
          <w:numId w:val="20"/>
        </w:numPr>
        <w:tabs>
          <w:tab w:val="left" w:pos="1260"/>
        </w:tabs>
        <w:adjustRightInd/>
        <w:spacing w:line="240" w:lineRule="auto"/>
        <w:ind w:left="714" w:hanging="357"/>
        <w:textAlignment w:val="auto"/>
        <w:rPr>
          <w:b w:val="0"/>
          <w:bCs w:val="0"/>
          <w:sz w:val="22"/>
          <w:szCs w:val="22"/>
        </w:rPr>
      </w:pPr>
      <w:r w:rsidRPr="00745E5F">
        <w:rPr>
          <w:b w:val="0"/>
          <w:bCs w:val="0"/>
          <w:sz w:val="22"/>
          <w:szCs w:val="22"/>
          <w:u w:val="single"/>
        </w:rPr>
        <w:t>Iné náklady.</w:t>
      </w:r>
      <w:r w:rsidRPr="00745E5F">
        <w:rPr>
          <w:b w:val="0"/>
          <w:bCs w:val="0"/>
          <w:sz w:val="22"/>
          <w:szCs w:val="22"/>
        </w:rPr>
        <w:t xml:space="preserve"> Ide o iné náklady súvisiace s projektom. </w:t>
      </w:r>
    </w:p>
    <w:p w:rsidR="00406240" w:rsidRPr="00745E5F" w:rsidRDefault="00406240" w:rsidP="00406240">
      <w:pPr>
        <w:pStyle w:val="Zkladntext"/>
        <w:tabs>
          <w:tab w:val="left" w:pos="1260"/>
        </w:tabs>
        <w:ind w:left="720" w:hanging="360"/>
        <w:rPr>
          <w:b w:val="0"/>
          <w:bCs w:val="0"/>
          <w:sz w:val="22"/>
          <w:szCs w:val="22"/>
        </w:rPr>
      </w:pPr>
      <w:r w:rsidRPr="00745E5F">
        <w:rPr>
          <w:b w:val="0"/>
          <w:bCs w:val="0"/>
          <w:sz w:val="22"/>
          <w:szCs w:val="22"/>
        </w:rPr>
        <w:t xml:space="preserve">X) </w:t>
      </w:r>
      <w:r w:rsidRPr="00745E5F">
        <w:rPr>
          <w:b w:val="0"/>
          <w:bCs w:val="0"/>
          <w:sz w:val="22"/>
          <w:szCs w:val="22"/>
          <w:u w:val="single"/>
        </w:rPr>
        <w:t xml:space="preserve">Zostatok istiny úveru. </w:t>
      </w:r>
      <w:r w:rsidRPr="00745E5F">
        <w:rPr>
          <w:b w:val="0"/>
          <w:bCs w:val="0"/>
          <w:sz w:val="22"/>
          <w:szCs w:val="22"/>
        </w:rPr>
        <w:t>Ide o informatívny údaj. Nemá na výpočet miery výnosovosti vplyv.</w:t>
      </w:r>
    </w:p>
    <w:p w:rsidR="00406240" w:rsidRDefault="00406240" w:rsidP="00406240">
      <w:pPr>
        <w:pStyle w:val="Zkladntext"/>
        <w:tabs>
          <w:tab w:val="left" w:pos="1260"/>
        </w:tabs>
        <w:rPr>
          <w:b w:val="0"/>
          <w:bCs w:val="0"/>
          <w:sz w:val="22"/>
          <w:szCs w:val="22"/>
          <w:u w:val="single"/>
        </w:rPr>
      </w:pPr>
    </w:p>
    <w:p w:rsidR="00406240" w:rsidRPr="00745E5F" w:rsidRDefault="00406240" w:rsidP="00406240">
      <w:pPr>
        <w:pStyle w:val="Zkladntext"/>
        <w:tabs>
          <w:tab w:val="left" w:pos="1260"/>
        </w:tabs>
        <w:rPr>
          <w:b w:val="0"/>
          <w:bCs w:val="0"/>
          <w:sz w:val="22"/>
          <w:szCs w:val="22"/>
        </w:rPr>
      </w:pPr>
      <w:r w:rsidRPr="00745E5F">
        <w:rPr>
          <w:b w:val="0"/>
          <w:bCs w:val="0"/>
          <w:sz w:val="22"/>
          <w:szCs w:val="22"/>
        </w:rPr>
        <w:t>Tabuľka č. III. Výnosy</w:t>
      </w:r>
    </w:p>
    <w:tbl>
      <w:tblPr>
        <w:tblW w:w="8945"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420"/>
        <w:gridCol w:w="3640"/>
        <w:gridCol w:w="917"/>
        <w:gridCol w:w="850"/>
        <w:gridCol w:w="851"/>
        <w:gridCol w:w="850"/>
        <w:gridCol w:w="709"/>
        <w:gridCol w:w="708"/>
      </w:tblGrid>
      <w:tr w:rsidR="00406240" w:rsidRPr="00AE35C3" w:rsidTr="00406240">
        <w:trPr>
          <w:trHeight w:val="255"/>
        </w:trPr>
        <w:tc>
          <w:tcPr>
            <w:tcW w:w="420" w:type="dxa"/>
            <w:shd w:val="clear" w:color="auto" w:fill="C0C0C0"/>
            <w:noWrap/>
            <w:vAlign w:val="bottom"/>
          </w:tcPr>
          <w:p w:rsidR="00406240" w:rsidRPr="00AE35C3" w:rsidRDefault="00406240" w:rsidP="00406240">
            <w:pPr>
              <w:rPr>
                <w:sz w:val="22"/>
                <w:szCs w:val="22"/>
              </w:rPr>
            </w:pPr>
            <w:r w:rsidRPr="00AE35C3">
              <w:rPr>
                <w:sz w:val="22"/>
                <w:szCs w:val="22"/>
              </w:rPr>
              <w:t> </w:t>
            </w:r>
          </w:p>
        </w:tc>
        <w:tc>
          <w:tcPr>
            <w:tcW w:w="3640" w:type="dxa"/>
            <w:shd w:val="clear" w:color="auto" w:fill="C0C0C0"/>
            <w:noWrap/>
            <w:vAlign w:val="bottom"/>
          </w:tcPr>
          <w:p w:rsidR="00406240" w:rsidRPr="00AE35C3" w:rsidRDefault="00406240" w:rsidP="00406240">
            <w:pPr>
              <w:rPr>
                <w:bCs/>
                <w:sz w:val="22"/>
                <w:szCs w:val="22"/>
              </w:rPr>
            </w:pPr>
            <w:r w:rsidRPr="00AE35C3">
              <w:rPr>
                <w:bCs/>
                <w:sz w:val="22"/>
                <w:szCs w:val="22"/>
              </w:rPr>
              <w:t xml:space="preserve">Výnosy v tis. </w:t>
            </w:r>
            <w:r>
              <w:rPr>
                <w:bCs/>
                <w:sz w:val="22"/>
                <w:szCs w:val="22"/>
              </w:rPr>
              <w:t>EUR</w:t>
            </w:r>
          </w:p>
        </w:tc>
        <w:tc>
          <w:tcPr>
            <w:tcW w:w="917" w:type="dxa"/>
            <w:shd w:val="clear" w:color="auto" w:fill="C0C0C0"/>
            <w:noWrap/>
            <w:vAlign w:val="bottom"/>
          </w:tcPr>
          <w:p w:rsidR="00406240" w:rsidRPr="00AE35C3" w:rsidRDefault="00406240" w:rsidP="00406240">
            <w:pPr>
              <w:jc w:val="right"/>
              <w:rPr>
                <w:bCs/>
                <w:sz w:val="22"/>
                <w:szCs w:val="22"/>
              </w:rPr>
            </w:pPr>
            <w:r w:rsidRPr="00AE35C3">
              <w:rPr>
                <w:bCs/>
                <w:sz w:val="22"/>
                <w:szCs w:val="22"/>
              </w:rPr>
              <w:t>1</w:t>
            </w:r>
          </w:p>
        </w:tc>
        <w:tc>
          <w:tcPr>
            <w:tcW w:w="850" w:type="dxa"/>
            <w:shd w:val="clear" w:color="auto" w:fill="C0C0C0"/>
            <w:noWrap/>
            <w:vAlign w:val="bottom"/>
          </w:tcPr>
          <w:p w:rsidR="00406240" w:rsidRPr="00AE35C3" w:rsidRDefault="00406240" w:rsidP="00406240">
            <w:pPr>
              <w:jc w:val="right"/>
              <w:rPr>
                <w:bCs/>
                <w:sz w:val="22"/>
                <w:szCs w:val="22"/>
              </w:rPr>
            </w:pPr>
            <w:r w:rsidRPr="00AE35C3">
              <w:rPr>
                <w:bCs/>
                <w:sz w:val="22"/>
                <w:szCs w:val="22"/>
              </w:rPr>
              <w:t>2</w:t>
            </w:r>
          </w:p>
        </w:tc>
        <w:tc>
          <w:tcPr>
            <w:tcW w:w="851" w:type="dxa"/>
            <w:shd w:val="clear" w:color="auto" w:fill="C0C0C0"/>
            <w:noWrap/>
            <w:vAlign w:val="bottom"/>
          </w:tcPr>
          <w:p w:rsidR="00406240" w:rsidRPr="00AE35C3" w:rsidRDefault="00406240" w:rsidP="00406240">
            <w:pPr>
              <w:jc w:val="right"/>
              <w:rPr>
                <w:bCs/>
                <w:sz w:val="22"/>
                <w:szCs w:val="22"/>
              </w:rPr>
            </w:pPr>
            <w:r w:rsidRPr="00AE35C3">
              <w:rPr>
                <w:bCs/>
                <w:sz w:val="22"/>
                <w:szCs w:val="22"/>
              </w:rPr>
              <w:t>3</w:t>
            </w:r>
          </w:p>
        </w:tc>
        <w:tc>
          <w:tcPr>
            <w:tcW w:w="850" w:type="dxa"/>
            <w:shd w:val="clear" w:color="auto" w:fill="C0C0C0"/>
            <w:noWrap/>
            <w:vAlign w:val="bottom"/>
          </w:tcPr>
          <w:p w:rsidR="00406240" w:rsidRPr="00AE35C3" w:rsidRDefault="00406240" w:rsidP="00406240">
            <w:pPr>
              <w:jc w:val="right"/>
              <w:rPr>
                <w:bCs/>
                <w:sz w:val="22"/>
                <w:szCs w:val="22"/>
              </w:rPr>
            </w:pPr>
            <w:r w:rsidRPr="00AE35C3">
              <w:rPr>
                <w:bCs/>
                <w:sz w:val="22"/>
                <w:szCs w:val="22"/>
              </w:rPr>
              <w:t>4</w:t>
            </w:r>
          </w:p>
        </w:tc>
        <w:tc>
          <w:tcPr>
            <w:tcW w:w="709" w:type="dxa"/>
            <w:shd w:val="clear" w:color="auto" w:fill="C0C0C0"/>
            <w:vAlign w:val="bottom"/>
          </w:tcPr>
          <w:p w:rsidR="00406240" w:rsidRPr="00AE35C3" w:rsidRDefault="00406240" w:rsidP="00406240">
            <w:pPr>
              <w:jc w:val="right"/>
              <w:rPr>
                <w:bCs/>
                <w:sz w:val="22"/>
                <w:szCs w:val="22"/>
              </w:rPr>
            </w:pPr>
            <w:r w:rsidRPr="00AE35C3">
              <w:rPr>
                <w:bCs/>
                <w:sz w:val="22"/>
                <w:szCs w:val="22"/>
              </w:rPr>
              <w:t>5</w:t>
            </w:r>
          </w:p>
        </w:tc>
        <w:tc>
          <w:tcPr>
            <w:tcW w:w="708" w:type="dxa"/>
            <w:shd w:val="clear" w:color="auto" w:fill="C0C0C0"/>
            <w:noWrap/>
            <w:vAlign w:val="bottom"/>
          </w:tcPr>
          <w:p w:rsidR="00406240" w:rsidRPr="00AE35C3" w:rsidRDefault="00406240" w:rsidP="00406240">
            <w:pPr>
              <w:jc w:val="right"/>
              <w:rPr>
                <w:bCs/>
                <w:sz w:val="22"/>
                <w:szCs w:val="22"/>
              </w:rPr>
            </w:pPr>
            <w:r w:rsidRPr="00AE35C3">
              <w:rPr>
                <w:bCs/>
                <w:sz w:val="22"/>
                <w:szCs w:val="22"/>
              </w:rPr>
              <w:t>.......</w:t>
            </w:r>
          </w:p>
        </w:tc>
      </w:tr>
      <w:tr w:rsidR="00406240" w:rsidRPr="00AE35C3" w:rsidTr="00406240">
        <w:trPr>
          <w:trHeight w:val="255"/>
        </w:trPr>
        <w:tc>
          <w:tcPr>
            <w:tcW w:w="420" w:type="dxa"/>
            <w:shd w:val="clear" w:color="auto" w:fill="auto"/>
            <w:noWrap/>
            <w:vAlign w:val="bottom"/>
          </w:tcPr>
          <w:p w:rsidR="00406240" w:rsidRPr="00AE35C3" w:rsidRDefault="00406240" w:rsidP="00406240">
            <w:pPr>
              <w:jc w:val="right"/>
              <w:rPr>
                <w:sz w:val="22"/>
                <w:szCs w:val="22"/>
              </w:rPr>
            </w:pPr>
            <w:r w:rsidRPr="00AE35C3">
              <w:rPr>
                <w:sz w:val="22"/>
                <w:szCs w:val="22"/>
              </w:rPr>
              <w:t>18</w:t>
            </w:r>
          </w:p>
        </w:tc>
        <w:tc>
          <w:tcPr>
            <w:tcW w:w="3640" w:type="dxa"/>
            <w:shd w:val="clear" w:color="auto" w:fill="auto"/>
            <w:noWrap/>
            <w:vAlign w:val="bottom"/>
          </w:tcPr>
          <w:p w:rsidR="00406240" w:rsidRPr="00AE35C3" w:rsidRDefault="00406240" w:rsidP="00406240">
            <w:pPr>
              <w:rPr>
                <w:sz w:val="22"/>
                <w:szCs w:val="22"/>
              </w:rPr>
            </w:pPr>
            <w:r w:rsidRPr="00AE35C3">
              <w:rPr>
                <w:sz w:val="22"/>
                <w:szCs w:val="22"/>
              </w:rPr>
              <w:t>Tržby za služby</w:t>
            </w:r>
          </w:p>
        </w:tc>
        <w:tc>
          <w:tcPr>
            <w:tcW w:w="917"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850"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851"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850"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709" w:type="dxa"/>
          </w:tcPr>
          <w:p w:rsidR="00406240" w:rsidRPr="00AE35C3" w:rsidRDefault="00406240" w:rsidP="00406240">
            <w:pPr>
              <w:rPr>
                <w:sz w:val="22"/>
                <w:szCs w:val="22"/>
              </w:rPr>
            </w:pPr>
          </w:p>
        </w:tc>
        <w:tc>
          <w:tcPr>
            <w:tcW w:w="708" w:type="dxa"/>
            <w:shd w:val="clear" w:color="auto" w:fill="auto"/>
            <w:noWrap/>
            <w:vAlign w:val="bottom"/>
          </w:tcPr>
          <w:p w:rsidR="00406240" w:rsidRPr="00AE35C3" w:rsidRDefault="00406240" w:rsidP="00406240">
            <w:pPr>
              <w:rPr>
                <w:sz w:val="22"/>
                <w:szCs w:val="22"/>
              </w:rPr>
            </w:pPr>
            <w:r w:rsidRPr="00AE35C3">
              <w:rPr>
                <w:sz w:val="22"/>
                <w:szCs w:val="22"/>
              </w:rPr>
              <w:t> </w:t>
            </w:r>
          </w:p>
        </w:tc>
      </w:tr>
      <w:tr w:rsidR="00406240" w:rsidRPr="00AE35C3" w:rsidTr="00406240">
        <w:trPr>
          <w:trHeight w:val="255"/>
        </w:trPr>
        <w:tc>
          <w:tcPr>
            <w:tcW w:w="420" w:type="dxa"/>
            <w:shd w:val="clear" w:color="auto" w:fill="auto"/>
            <w:noWrap/>
            <w:vAlign w:val="bottom"/>
          </w:tcPr>
          <w:p w:rsidR="00406240" w:rsidRPr="00AE35C3" w:rsidRDefault="00406240" w:rsidP="00406240">
            <w:pPr>
              <w:jc w:val="right"/>
              <w:rPr>
                <w:sz w:val="22"/>
                <w:szCs w:val="22"/>
              </w:rPr>
            </w:pPr>
            <w:r w:rsidRPr="00AE35C3">
              <w:rPr>
                <w:sz w:val="22"/>
                <w:szCs w:val="22"/>
              </w:rPr>
              <w:t>19</w:t>
            </w:r>
          </w:p>
        </w:tc>
        <w:tc>
          <w:tcPr>
            <w:tcW w:w="3640" w:type="dxa"/>
            <w:shd w:val="clear" w:color="auto" w:fill="auto"/>
            <w:noWrap/>
            <w:vAlign w:val="bottom"/>
          </w:tcPr>
          <w:p w:rsidR="00406240" w:rsidRPr="00AE35C3" w:rsidRDefault="00406240" w:rsidP="00406240">
            <w:pPr>
              <w:rPr>
                <w:sz w:val="22"/>
                <w:szCs w:val="22"/>
              </w:rPr>
            </w:pPr>
            <w:r w:rsidRPr="00AE35C3">
              <w:rPr>
                <w:sz w:val="22"/>
                <w:szCs w:val="22"/>
              </w:rPr>
              <w:t>Tržby za výrobky</w:t>
            </w:r>
          </w:p>
        </w:tc>
        <w:tc>
          <w:tcPr>
            <w:tcW w:w="917"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850"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851"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850"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709" w:type="dxa"/>
          </w:tcPr>
          <w:p w:rsidR="00406240" w:rsidRPr="00AE35C3" w:rsidRDefault="00406240" w:rsidP="00406240">
            <w:pPr>
              <w:rPr>
                <w:sz w:val="22"/>
                <w:szCs w:val="22"/>
              </w:rPr>
            </w:pPr>
          </w:p>
        </w:tc>
        <w:tc>
          <w:tcPr>
            <w:tcW w:w="708" w:type="dxa"/>
            <w:shd w:val="clear" w:color="auto" w:fill="auto"/>
            <w:noWrap/>
            <w:vAlign w:val="bottom"/>
          </w:tcPr>
          <w:p w:rsidR="00406240" w:rsidRPr="00AE35C3" w:rsidRDefault="00406240" w:rsidP="00406240">
            <w:pPr>
              <w:rPr>
                <w:sz w:val="22"/>
                <w:szCs w:val="22"/>
              </w:rPr>
            </w:pPr>
            <w:r w:rsidRPr="00AE35C3">
              <w:rPr>
                <w:sz w:val="22"/>
                <w:szCs w:val="22"/>
              </w:rPr>
              <w:t> </w:t>
            </w:r>
          </w:p>
        </w:tc>
      </w:tr>
      <w:tr w:rsidR="00406240" w:rsidRPr="00AE35C3" w:rsidTr="00406240">
        <w:trPr>
          <w:trHeight w:val="255"/>
        </w:trPr>
        <w:tc>
          <w:tcPr>
            <w:tcW w:w="420" w:type="dxa"/>
            <w:shd w:val="clear" w:color="auto" w:fill="auto"/>
            <w:noWrap/>
            <w:vAlign w:val="bottom"/>
          </w:tcPr>
          <w:p w:rsidR="00406240" w:rsidRPr="00AE35C3" w:rsidRDefault="00406240" w:rsidP="00406240">
            <w:pPr>
              <w:jc w:val="right"/>
              <w:rPr>
                <w:sz w:val="22"/>
                <w:szCs w:val="22"/>
              </w:rPr>
            </w:pPr>
            <w:r w:rsidRPr="00AE35C3">
              <w:rPr>
                <w:sz w:val="22"/>
                <w:szCs w:val="22"/>
              </w:rPr>
              <w:t>20</w:t>
            </w:r>
          </w:p>
        </w:tc>
        <w:tc>
          <w:tcPr>
            <w:tcW w:w="3640" w:type="dxa"/>
            <w:shd w:val="clear" w:color="auto" w:fill="auto"/>
            <w:noWrap/>
            <w:vAlign w:val="bottom"/>
          </w:tcPr>
          <w:p w:rsidR="00406240" w:rsidRPr="00AE35C3" w:rsidRDefault="00406240" w:rsidP="00406240">
            <w:pPr>
              <w:rPr>
                <w:sz w:val="22"/>
                <w:szCs w:val="22"/>
              </w:rPr>
            </w:pPr>
            <w:r w:rsidRPr="00AE35C3">
              <w:rPr>
                <w:sz w:val="22"/>
                <w:szCs w:val="22"/>
              </w:rPr>
              <w:t>Tržby za tovary</w:t>
            </w:r>
          </w:p>
        </w:tc>
        <w:tc>
          <w:tcPr>
            <w:tcW w:w="917"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850"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851"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850" w:type="dxa"/>
            <w:shd w:val="clear" w:color="auto" w:fill="auto"/>
            <w:noWrap/>
            <w:vAlign w:val="bottom"/>
          </w:tcPr>
          <w:p w:rsidR="00406240" w:rsidRPr="00AE35C3" w:rsidRDefault="00406240" w:rsidP="00406240">
            <w:pPr>
              <w:rPr>
                <w:sz w:val="22"/>
                <w:szCs w:val="22"/>
              </w:rPr>
            </w:pPr>
            <w:r w:rsidRPr="00AE35C3">
              <w:rPr>
                <w:sz w:val="22"/>
                <w:szCs w:val="22"/>
              </w:rPr>
              <w:t> </w:t>
            </w:r>
          </w:p>
        </w:tc>
        <w:tc>
          <w:tcPr>
            <w:tcW w:w="709" w:type="dxa"/>
          </w:tcPr>
          <w:p w:rsidR="00406240" w:rsidRPr="00AE35C3" w:rsidRDefault="00406240" w:rsidP="00406240">
            <w:pPr>
              <w:rPr>
                <w:sz w:val="22"/>
                <w:szCs w:val="22"/>
              </w:rPr>
            </w:pPr>
          </w:p>
        </w:tc>
        <w:tc>
          <w:tcPr>
            <w:tcW w:w="708" w:type="dxa"/>
            <w:shd w:val="clear" w:color="auto" w:fill="auto"/>
            <w:noWrap/>
            <w:vAlign w:val="bottom"/>
          </w:tcPr>
          <w:p w:rsidR="00406240" w:rsidRPr="00AE35C3" w:rsidRDefault="00406240" w:rsidP="00406240">
            <w:pPr>
              <w:rPr>
                <w:sz w:val="22"/>
                <w:szCs w:val="22"/>
              </w:rPr>
            </w:pPr>
            <w:r w:rsidRPr="00AE35C3">
              <w:rPr>
                <w:sz w:val="22"/>
                <w:szCs w:val="22"/>
              </w:rPr>
              <w:t> </w:t>
            </w:r>
          </w:p>
        </w:tc>
      </w:tr>
      <w:tr w:rsidR="00406240" w:rsidRPr="00AE35C3" w:rsidTr="00406240">
        <w:trPr>
          <w:trHeight w:val="255"/>
        </w:trPr>
        <w:tc>
          <w:tcPr>
            <w:tcW w:w="420" w:type="dxa"/>
            <w:shd w:val="clear" w:color="auto" w:fill="99CCFF"/>
            <w:noWrap/>
            <w:vAlign w:val="bottom"/>
          </w:tcPr>
          <w:p w:rsidR="00406240" w:rsidRPr="00AE35C3" w:rsidRDefault="00406240" w:rsidP="00406240">
            <w:pPr>
              <w:rPr>
                <w:sz w:val="22"/>
                <w:szCs w:val="22"/>
              </w:rPr>
            </w:pPr>
            <w:r w:rsidRPr="00AE35C3">
              <w:rPr>
                <w:sz w:val="22"/>
                <w:szCs w:val="22"/>
              </w:rPr>
              <w:t> </w:t>
            </w:r>
          </w:p>
        </w:tc>
        <w:tc>
          <w:tcPr>
            <w:tcW w:w="3640" w:type="dxa"/>
            <w:shd w:val="clear" w:color="auto" w:fill="99CCFF"/>
            <w:noWrap/>
            <w:vAlign w:val="bottom"/>
          </w:tcPr>
          <w:p w:rsidR="00406240" w:rsidRPr="00AE35C3" w:rsidRDefault="00406240" w:rsidP="00406240">
            <w:pPr>
              <w:rPr>
                <w:bCs/>
                <w:sz w:val="22"/>
                <w:szCs w:val="22"/>
              </w:rPr>
            </w:pPr>
            <w:r w:rsidRPr="00AE35C3">
              <w:rPr>
                <w:bCs/>
                <w:sz w:val="22"/>
                <w:szCs w:val="22"/>
              </w:rPr>
              <w:t>Prevádzkové výnosy</w:t>
            </w:r>
          </w:p>
        </w:tc>
        <w:tc>
          <w:tcPr>
            <w:tcW w:w="917"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851"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709" w:type="dxa"/>
            <w:shd w:val="clear" w:color="auto" w:fill="99CCFF"/>
          </w:tcPr>
          <w:p w:rsidR="00406240" w:rsidRPr="00AE35C3" w:rsidRDefault="00406240" w:rsidP="00406240">
            <w:pPr>
              <w:jc w:val="right"/>
              <w:rPr>
                <w:sz w:val="22"/>
                <w:szCs w:val="22"/>
              </w:rPr>
            </w:pPr>
          </w:p>
        </w:tc>
        <w:tc>
          <w:tcPr>
            <w:tcW w:w="708" w:type="dxa"/>
            <w:shd w:val="clear" w:color="auto" w:fill="99CCFF"/>
            <w:noWrap/>
            <w:vAlign w:val="bottom"/>
          </w:tcPr>
          <w:p w:rsidR="00406240" w:rsidRPr="00AE35C3" w:rsidRDefault="00406240" w:rsidP="00406240">
            <w:pPr>
              <w:jc w:val="right"/>
              <w:rPr>
                <w:sz w:val="22"/>
                <w:szCs w:val="22"/>
              </w:rPr>
            </w:pPr>
          </w:p>
        </w:tc>
      </w:tr>
      <w:tr w:rsidR="00406240" w:rsidRPr="00AE35C3" w:rsidTr="00406240">
        <w:trPr>
          <w:trHeight w:val="255"/>
        </w:trPr>
        <w:tc>
          <w:tcPr>
            <w:tcW w:w="420" w:type="dxa"/>
            <w:shd w:val="clear" w:color="auto" w:fill="auto"/>
            <w:noWrap/>
            <w:vAlign w:val="bottom"/>
          </w:tcPr>
          <w:p w:rsidR="00406240" w:rsidRPr="00AE35C3" w:rsidRDefault="00406240" w:rsidP="00406240">
            <w:pPr>
              <w:jc w:val="right"/>
              <w:rPr>
                <w:sz w:val="22"/>
                <w:szCs w:val="22"/>
              </w:rPr>
            </w:pPr>
            <w:r w:rsidRPr="00AE35C3">
              <w:rPr>
                <w:sz w:val="22"/>
                <w:szCs w:val="22"/>
              </w:rPr>
              <w:t>21</w:t>
            </w:r>
          </w:p>
        </w:tc>
        <w:tc>
          <w:tcPr>
            <w:tcW w:w="3640" w:type="dxa"/>
            <w:shd w:val="clear" w:color="auto" w:fill="auto"/>
            <w:noWrap/>
            <w:vAlign w:val="bottom"/>
          </w:tcPr>
          <w:p w:rsidR="00406240" w:rsidRPr="00AE35C3" w:rsidRDefault="00406240" w:rsidP="00406240">
            <w:pPr>
              <w:rPr>
                <w:sz w:val="22"/>
                <w:szCs w:val="22"/>
              </w:rPr>
            </w:pPr>
            <w:r w:rsidRPr="00AE35C3">
              <w:rPr>
                <w:sz w:val="22"/>
                <w:szCs w:val="22"/>
              </w:rPr>
              <w:t>Výnosy z predaja majetku</w:t>
            </w:r>
          </w:p>
        </w:tc>
        <w:tc>
          <w:tcPr>
            <w:tcW w:w="917" w:type="dxa"/>
            <w:shd w:val="clear" w:color="auto" w:fill="auto"/>
            <w:noWrap/>
            <w:vAlign w:val="bottom"/>
          </w:tcPr>
          <w:p w:rsidR="00406240" w:rsidRPr="00AE35C3" w:rsidRDefault="00406240" w:rsidP="00406240">
            <w:pPr>
              <w:rPr>
                <w:sz w:val="22"/>
                <w:szCs w:val="22"/>
              </w:rPr>
            </w:pPr>
          </w:p>
        </w:tc>
        <w:tc>
          <w:tcPr>
            <w:tcW w:w="850" w:type="dxa"/>
            <w:shd w:val="clear" w:color="auto" w:fill="auto"/>
            <w:noWrap/>
            <w:vAlign w:val="bottom"/>
          </w:tcPr>
          <w:p w:rsidR="00406240" w:rsidRPr="00AE35C3" w:rsidRDefault="00406240" w:rsidP="00406240">
            <w:pPr>
              <w:rPr>
                <w:sz w:val="22"/>
                <w:szCs w:val="22"/>
              </w:rPr>
            </w:pPr>
          </w:p>
        </w:tc>
        <w:tc>
          <w:tcPr>
            <w:tcW w:w="851" w:type="dxa"/>
            <w:shd w:val="clear" w:color="auto" w:fill="auto"/>
            <w:noWrap/>
            <w:vAlign w:val="bottom"/>
          </w:tcPr>
          <w:p w:rsidR="00406240" w:rsidRPr="00AE35C3" w:rsidRDefault="00406240" w:rsidP="00406240">
            <w:pPr>
              <w:rPr>
                <w:sz w:val="22"/>
                <w:szCs w:val="22"/>
              </w:rPr>
            </w:pPr>
          </w:p>
        </w:tc>
        <w:tc>
          <w:tcPr>
            <w:tcW w:w="850" w:type="dxa"/>
            <w:shd w:val="clear" w:color="auto" w:fill="auto"/>
            <w:noWrap/>
            <w:vAlign w:val="bottom"/>
          </w:tcPr>
          <w:p w:rsidR="00406240" w:rsidRPr="00AE35C3" w:rsidRDefault="00406240" w:rsidP="00406240">
            <w:pPr>
              <w:rPr>
                <w:sz w:val="22"/>
                <w:szCs w:val="22"/>
              </w:rPr>
            </w:pPr>
          </w:p>
        </w:tc>
        <w:tc>
          <w:tcPr>
            <w:tcW w:w="709" w:type="dxa"/>
          </w:tcPr>
          <w:p w:rsidR="00406240" w:rsidRPr="00AE35C3" w:rsidRDefault="00406240" w:rsidP="00406240">
            <w:pPr>
              <w:rPr>
                <w:sz w:val="22"/>
                <w:szCs w:val="22"/>
              </w:rPr>
            </w:pPr>
          </w:p>
        </w:tc>
        <w:tc>
          <w:tcPr>
            <w:tcW w:w="708" w:type="dxa"/>
            <w:shd w:val="clear" w:color="auto" w:fill="auto"/>
            <w:noWrap/>
            <w:vAlign w:val="bottom"/>
          </w:tcPr>
          <w:p w:rsidR="00406240" w:rsidRPr="00AE35C3" w:rsidRDefault="00406240" w:rsidP="00406240">
            <w:pPr>
              <w:rPr>
                <w:sz w:val="22"/>
                <w:szCs w:val="22"/>
              </w:rPr>
            </w:pPr>
          </w:p>
        </w:tc>
      </w:tr>
      <w:tr w:rsidR="00406240" w:rsidRPr="00AE35C3" w:rsidTr="00406240">
        <w:trPr>
          <w:trHeight w:val="255"/>
        </w:trPr>
        <w:tc>
          <w:tcPr>
            <w:tcW w:w="420" w:type="dxa"/>
            <w:shd w:val="clear" w:color="auto" w:fill="auto"/>
            <w:noWrap/>
            <w:vAlign w:val="bottom"/>
          </w:tcPr>
          <w:p w:rsidR="00406240" w:rsidRPr="00AE35C3" w:rsidRDefault="00406240" w:rsidP="00406240">
            <w:pPr>
              <w:jc w:val="right"/>
              <w:rPr>
                <w:sz w:val="22"/>
                <w:szCs w:val="22"/>
              </w:rPr>
            </w:pPr>
            <w:r w:rsidRPr="00AE35C3">
              <w:rPr>
                <w:sz w:val="22"/>
                <w:szCs w:val="22"/>
              </w:rPr>
              <w:t>22</w:t>
            </w:r>
          </w:p>
        </w:tc>
        <w:tc>
          <w:tcPr>
            <w:tcW w:w="3640" w:type="dxa"/>
            <w:shd w:val="clear" w:color="auto" w:fill="auto"/>
            <w:noWrap/>
            <w:vAlign w:val="bottom"/>
          </w:tcPr>
          <w:p w:rsidR="00406240" w:rsidRPr="00AE35C3" w:rsidRDefault="00406240" w:rsidP="00406240">
            <w:pPr>
              <w:rPr>
                <w:sz w:val="22"/>
                <w:szCs w:val="22"/>
              </w:rPr>
            </w:pPr>
            <w:r w:rsidRPr="00AE35C3">
              <w:rPr>
                <w:sz w:val="22"/>
                <w:szCs w:val="22"/>
              </w:rPr>
              <w:t>Iné výnosy</w:t>
            </w:r>
          </w:p>
        </w:tc>
        <w:tc>
          <w:tcPr>
            <w:tcW w:w="917" w:type="dxa"/>
            <w:shd w:val="clear" w:color="auto" w:fill="auto"/>
            <w:noWrap/>
            <w:vAlign w:val="bottom"/>
          </w:tcPr>
          <w:p w:rsidR="00406240" w:rsidRPr="00AE35C3" w:rsidRDefault="00406240" w:rsidP="00406240">
            <w:pPr>
              <w:rPr>
                <w:sz w:val="22"/>
                <w:szCs w:val="22"/>
              </w:rPr>
            </w:pPr>
          </w:p>
        </w:tc>
        <w:tc>
          <w:tcPr>
            <w:tcW w:w="850" w:type="dxa"/>
            <w:shd w:val="clear" w:color="auto" w:fill="auto"/>
            <w:noWrap/>
            <w:vAlign w:val="bottom"/>
          </w:tcPr>
          <w:p w:rsidR="00406240" w:rsidRPr="00AE35C3" w:rsidRDefault="00406240" w:rsidP="00406240">
            <w:pPr>
              <w:rPr>
                <w:sz w:val="22"/>
                <w:szCs w:val="22"/>
              </w:rPr>
            </w:pPr>
          </w:p>
        </w:tc>
        <w:tc>
          <w:tcPr>
            <w:tcW w:w="851" w:type="dxa"/>
            <w:shd w:val="clear" w:color="auto" w:fill="auto"/>
            <w:noWrap/>
            <w:vAlign w:val="bottom"/>
          </w:tcPr>
          <w:p w:rsidR="00406240" w:rsidRPr="00AE35C3" w:rsidRDefault="00406240" w:rsidP="00406240">
            <w:pPr>
              <w:rPr>
                <w:sz w:val="22"/>
                <w:szCs w:val="22"/>
              </w:rPr>
            </w:pPr>
          </w:p>
        </w:tc>
        <w:tc>
          <w:tcPr>
            <w:tcW w:w="850" w:type="dxa"/>
            <w:shd w:val="clear" w:color="auto" w:fill="auto"/>
            <w:noWrap/>
            <w:vAlign w:val="bottom"/>
          </w:tcPr>
          <w:p w:rsidR="00406240" w:rsidRPr="00AE35C3" w:rsidRDefault="00406240" w:rsidP="00406240">
            <w:pPr>
              <w:rPr>
                <w:sz w:val="22"/>
                <w:szCs w:val="22"/>
              </w:rPr>
            </w:pPr>
          </w:p>
        </w:tc>
        <w:tc>
          <w:tcPr>
            <w:tcW w:w="709" w:type="dxa"/>
          </w:tcPr>
          <w:p w:rsidR="00406240" w:rsidRPr="00AE35C3" w:rsidRDefault="00406240" w:rsidP="00406240">
            <w:pPr>
              <w:rPr>
                <w:sz w:val="22"/>
                <w:szCs w:val="22"/>
              </w:rPr>
            </w:pPr>
          </w:p>
        </w:tc>
        <w:tc>
          <w:tcPr>
            <w:tcW w:w="708" w:type="dxa"/>
            <w:shd w:val="clear" w:color="auto" w:fill="auto"/>
            <w:noWrap/>
            <w:vAlign w:val="bottom"/>
          </w:tcPr>
          <w:p w:rsidR="00406240" w:rsidRPr="00AE35C3" w:rsidRDefault="00406240" w:rsidP="00406240">
            <w:pPr>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406240" w:rsidP="00406240">
            <w:pPr>
              <w:rPr>
                <w:sz w:val="22"/>
                <w:szCs w:val="22"/>
              </w:rPr>
            </w:pPr>
            <w:r w:rsidRPr="00AE35C3">
              <w:rPr>
                <w:sz w:val="22"/>
                <w:szCs w:val="22"/>
              </w:rPr>
              <w:t> </w:t>
            </w:r>
          </w:p>
        </w:tc>
        <w:tc>
          <w:tcPr>
            <w:tcW w:w="3640" w:type="dxa"/>
            <w:shd w:val="clear" w:color="auto" w:fill="99CCFF"/>
            <w:noWrap/>
            <w:vAlign w:val="bottom"/>
          </w:tcPr>
          <w:p w:rsidR="00406240" w:rsidRPr="00AE35C3" w:rsidRDefault="00406240" w:rsidP="00406240">
            <w:pPr>
              <w:rPr>
                <w:bCs/>
                <w:sz w:val="22"/>
                <w:szCs w:val="22"/>
              </w:rPr>
            </w:pPr>
            <w:r w:rsidRPr="00AE35C3">
              <w:rPr>
                <w:bCs/>
                <w:sz w:val="22"/>
                <w:szCs w:val="22"/>
              </w:rPr>
              <w:t>Výnosy celkom</w:t>
            </w:r>
          </w:p>
        </w:tc>
        <w:tc>
          <w:tcPr>
            <w:tcW w:w="917"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851"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709" w:type="dxa"/>
            <w:shd w:val="clear" w:color="auto" w:fill="99CCFF"/>
          </w:tcPr>
          <w:p w:rsidR="00406240" w:rsidRPr="00AE35C3" w:rsidRDefault="00406240" w:rsidP="00406240">
            <w:pPr>
              <w:jc w:val="right"/>
              <w:rPr>
                <w:sz w:val="22"/>
                <w:szCs w:val="22"/>
              </w:rPr>
            </w:pPr>
          </w:p>
        </w:tc>
        <w:tc>
          <w:tcPr>
            <w:tcW w:w="708" w:type="dxa"/>
            <w:shd w:val="clear" w:color="auto" w:fill="99CCFF"/>
            <w:noWrap/>
            <w:vAlign w:val="bottom"/>
          </w:tcPr>
          <w:p w:rsidR="00406240" w:rsidRPr="00AE35C3" w:rsidRDefault="00406240" w:rsidP="00406240">
            <w:pPr>
              <w:jc w:val="right"/>
              <w:rPr>
                <w:sz w:val="22"/>
                <w:szCs w:val="22"/>
              </w:rPr>
            </w:pPr>
          </w:p>
        </w:tc>
      </w:tr>
    </w:tbl>
    <w:p w:rsidR="00406240" w:rsidRPr="00745E5F" w:rsidRDefault="00406240" w:rsidP="00406240">
      <w:pPr>
        <w:pStyle w:val="Zkladntext"/>
        <w:tabs>
          <w:tab w:val="left" w:pos="1260"/>
        </w:tabs>
        <w:rPr>
          <w:b w:val="0"/>
          <w:bCs w:val="0"/>
          <w:color w:val="000000"/>
          <w:sz w:val="22"/>
          <w:szCs w:val="22"/>
        </w:rPr>
      </w:pPr>
    </w:p>
    <w:p w:rsidR="00406240" w:rsidRPr="00745E5F" w:rsidRDefault="00406240" w:rsidP="00406240">
      <w:pPr>
        <w:pStyle w:val="Zkladntext"/>
        <w:widowControl/>
        <w:numPr>
          <w:ilvl w:val="0"/>
          <w:numId w:val="18"/>
        </w:numPr>
        <w:tabs>
          <w:tab w:val="left" w:pos="1260"/>
        </w:tabs>
        <w:adjustRightInd/>
        <w:spacing w:before="120" w:line="240" w:lineRule="auto"/>
        <w:ind w:left="714" w:hanging="357"/>
        <w:textAlignment w:val="auto"/>
        <w:rPr>
          <w:b w:val="0"/>
          <w:bCs w:val="0"/>
          <w:i/>
          <w:color w:val="000000"/>
          <w:sz w:val="22"/>
          <w:szCs w:val="22"/>
          <w:u w:val="single"/>
        </w:rPr>
      </w:pPr>
      <w:r w:rsidRPr="00745E5F">
        <w:rPr>
          <w:b w:val="0"/>
          <w:bCs w:val="0"/>
          <w:color w:val="000000"/>
          <w:sz w:val="22"/>
          <w:szCs w:val="22"/>
          <w:u w:val="single"/>
        </w:rPr>
        <w:t>Tržby za služby.</w:t>
      </w:r>
      <w:r w:rsidRPr="00745E5F">
        <w:rPr>
          <w:b w:val="0"/>
          <w:bCs w:val="0"/>
          <w:color w:val="000000"/>
          <w:sz w:val="22"/>
          <w:szCs w:val="22"/>
        </w:rPr>
        <w:t xml:space="preserve"> Ide o tržby za služby. </w:t>
      </w:r>
    </w:p>
    <w:p w:rsidR="00406240" w:rsidRPr="00745E5F" w:rsidRDefault="00406240" w:rsidP="00406240">
      <w:pPr>
        <w:pStyle w:val="Zkladntext"/>
        <w:widowControl/>
        <w:numPr>
          <w:ilvl w:val="0"/>
          <w:numId w:val="18"/>
        </w:numPr>
        <w:tabs>
          <w:tab w:val="left" w:pos="1260"/>
        </w:tabs>
        <w:adjustRightInd/>
        <w:spacing w:before="120" w:line="240" w:lineRule="auto"/>
        <w:ind w:left="714" w:hanging="357"/>
        <w:textAlignment w:val="auto"/>
        <w:rPr>
          <w:b w:val="0"/>
          <w:bCs w:val="0"/>
          <w:i/>
          <w:color w:val="000000"/>
          <w:sz w:val="22"/>
          <w:szCs w:val="22"/>
          <w:u w:val="single"/>
        </w:rPr>
      </w:pPr>
      <w:r w:rsidRPr="00745E5F">
        <w:rPr>
          <w:b w:val="0"/>
          <w:bCs w:val="0"/>
          <w:color w:val="000000"/>
          <w:sz w:val="22"/>
          <w:szCs w:val="22"/>
          <w:u w:val="single"/>
        </w:rPr>
        <w:t>Tržby za výrobky.</w:t>
      </w:r>
      <w:r w:rsidRPr="00745E5F">
        <w:rPr>
          <w:b w:val="0"/>
          <w:bCs w:val="0"/>
          <w:color w:val="000000"/>
          <w:sz w:val="22"/>
          <w:szCs w:val="22"/>
        </w:rPr>
        <w:t xml:space="preserve"> Ide o tržby za výrobky.</w:t>
      </w:r>
    </w:p>
    <w:p w:rsidR="00406240" w:rsidRPr="00745E5F" w:rsidRDefault="00406240" w:rsidP="00406240">
      <w:pPr>
        <w:pStyle w:val="Zkladntext"/>
        <w:widowControl/>
        <w:numPr>
          <w:ilvl w:val="0"/>
          <w:numId w:val="18"/>
        </w:numPr>
        <w:tabs>
          <w:tab w:val="left" w:pos="1260"/>
        </w:tabs>
        <w:adjustRightInd/>
        <w:spacing w:before="120" w:line="240" w:lineRule="auto"/>
        <w:ind w:left="714" w:hanging="357"/>
        <w:textAlignment w:val="auto"/>
        <w:rPr>
          <w:b w:val="0"/>
          <w:bCs w:val="0"/>
          <w:i/>
          <w:color w:val="000000"/>
          <w:sz w:val="22"/>
          <w:szCs w:val="22"/>
        </w:rPr>
      </w:pPr>
      <w:r w:rsidRPr="00745E5F">
        <w:rPr>
          <w:b w:val="0"/>
          <w:bCs w:val="0"/>
          <w:color w:val="000000"/>
          <w:sz w:val="22"/>
          <w:szCs w:val="22"/>
          <w:u w:val="single"/>
        </w:rPr>
        <w:t xml:space="preserve">Tržby za tovary. </w:t>
      </w:r>
      <w:r w:rsidRPr="00745E5F">
        <w:rPr>
          <w:b w:val="0"/>
          <w:bCs w:val="0"/>
          <w:color w:val="000000"/>
          <w:sz w:val="22"/>
          <w:szCs w:val="22"/>
        </w:rPr>
        <w:t xml:space="preserve">Ide o tržby za tovary, ktoré boli pôvodne zakúpené od dodávateľov. </w:t>
      </w:r>
    </w:p>
    <w:p w:rsidR="00406240" w:rsidRPr="00745E5F" w:rsidRDefault="00406240" w:rsidP="00406240">
      <w:pPr>
        <w:pStyle w:val="Zkladntext"/>
        <w:widowControl/>
        <w:numPr>
          <w:ilvl w:val="0"/>
          <w:numId w:val="18"/>
        </w:numPr>
        <w:tabs>
          <w:tab w:val="left" w:pos="1260"/>
        </w:tabs>
        <w:adjustRightInd/>
        <w:spacing w:before="120" w:line="240" w:lineRule="auto"/>
        <w:ind w:left="714" w:hanging="357"/>
        <w:textAlignment w:val="auto"/>
        <w:rPr>
          <w:b w:val="0"/>
          <w:bCs w:val="0"/>
          <w:i/>
          <w:color w:val="000000"/>
          <w:sz w:val="22"/>
          <w:szCs w:val="22"/>
          <w:u w:val="single"/>
        </w:rPr>
      </w:pPr>
      <w:r w:rsidRPr="00745E5F">
        <w:rPr>
          <w:b w:val="0"/>
          <w:bCs w:val="0"/>
          <w:color w:val="000000"/>
          <w:sz w:val="22"/>
          <w:szCs w:val="22"/>
          <w:u w:val="single"/>
        </w:rPr>
        <w:lastRenderedPageBreak/>
        <w:t>Výnosy z predaja majetku.</w:t>
      </w:r>
      <w:r w:rsidRPr="00745E5F">
        <w:rPr>
          <w:b w:val="0"/>
          <w:bCs w:val="0"/>
          <w:color w:val="000000"/>
          <w:sz w:val="22"/>
          <w:szCs w:val="22"/>
        </w:rPr>
        <w:t xml:space="preserve"> Pokiaľ sa nejaký majetok týkajúci sa projektu odpredá, ide o výnosy z jeho predaja. </w:t>
      </w:r>
      <w:r w:rsidRPr="00745E5F">
        <w:rPr>
          <w:b w:val="0"/>
          <w:bCs w:val="0"/>
          <w:i/>
          <w:color w:val="000000"/>
          <w:sz w:val="22"/>
          <w:szCs w:val="22"/>
        </w:rPr>
        <w:t>(Pozn. Môže ísť o majetok, ktorý nie je oprávneným nákladom, resp. po dobe viazania na 5 rokov, t.j. analýza musí s touto alternatívou počítať.)</w:t>
      </w:r>
    </w:p>
    <w:p w:rsidR="00406240" w:rsidRPr="00745E5F" w:rsidRDefault="00406240" w:rsidP="00406240">
      <w:pPr>
        <w:pStyle w:val="Zkladntext"/>
        <w:widowControl/>
        <w:numPr>
          <w:ilvl w:val="0"/>
          <w:numId w:val="18"/>
        </w:numPr>
        <w:tabs>
          <w:tab w:val="left" w:pos="1260"/>
        </w:tabs>
        <w:adjustRightInd/>
        <w:spacing w:before="120" w:line="240" w:lineRule="auto"/>
        <w:ind w:left="714" w:hanging="357"/>
        <w:textAlignment w:val="auto"/>
        <w:rPr>
          <w:b w:val="0"/>
          <w:bCs w:val="0"/>
          <w:color w:val="000000"/>
          <w:sz w:val="22"/>
          <w:szCs w:val="22"/>
          <w:u w:val="single"/>
        </w:rPr>
      </w:pPr>
      <w:r w:rsidRPr="00745E5F">
        <w:rPr>
          <w:b w:val="0"/>
          <w:bCs w:val="0"/>
          <w:color w:val="000000"/>
          <w:sz w:val="22"/>
          <w:szCs w:val="22"/>
          <w:u w:val="single"/>
        </w:rPr>
        <w:t>Iné výnosy.</w:t>
      </w:r>
      <w:r w:rsidRPr="00745E5F">
        <w:rPr>
          <w:b w:val="0"/>
          <w:bCs w:val="0"/>
          <w:color w:val="000000"/>
          <w:sz w:val="22"/>
          <w:szCs w:val="22"/>
        </w:rPr>
        <w:t xml:space="preserve"> Ide o iné výnosy z projektu</w:t>
      </w:r>
    </w:p>
    <w:p w:rsidR="00406240" w:rsidRPr="00745E5F" w:rsidRDefault="00406240" w:rsidP="00406240">
      <w:pPr>
        <w:pStyle w:val="Zkladntext"/>
        <w:tabs>
          <w:tab w:val="left" w:pos="1260"/>
        </w:tabs>
        <w:ind w:left="360"/>
        <w:rPr>
          <w:b w:val="0"/>
          <w:bCs w:val="0"/>
          <w:color w:val="000000"/>
          <w:sz w:val="22"/>
          <w:szCs w:val="22"/>
          <w:u w:val="single"/>
        </w:rPr>
      </w:pPr>
    </w:p>
    <w:p w:rsidR="00406240" w:rsidRPr="00745E5F" w:rsidRDefault="00406240" w:rsidP="00406240">
      <w:pPr>
        <w:pStyle w:val="Zkladntext"/>
        <w:tabs>
          <w:tab w:val="left" w:pos="1260"/>
        </w:tabs>
        <w:rPr>
          <w:b w:val="0"/>
          <w:bCs w:val="0"/>
          <w:color w:val="000000"/>
          <w:sz w:val="22"/>
          <w:szCs w:val="22"/>
        </w:rPr>
      </w:pPr>
      <w:r w:rsidRPr="00745E5F">
        <w:rPr>
          <w:b w:val="0"/>
          <w:bCs w:val="0"/>
          <w:color w:val="000000"/>
          <w:sz w:val="22"/>
          <w:szCs w:val="22"/>
        </w:rPr>
        <w:t>Tabuľka č. IV – Výpočet dani z príjmu</w:t>
      </w:r>
    </w:p>
    <w:p w:rsidR="00406240" w:rsidRPr="00745E5F" w:rsidRDefault="00406240" w:rsidP="00406240">
      <w:pPr>
        <w:pStyle w:val="Zkladntext"/>
        <w:tabs>
          <w:tab w:val="left" w:pos="1260"/>
        </w:tabs>
        <w:rPr>
          <w:b w:val="0"/>
          <w:bCs w:val="0"/>
          <w:color w:val="000000"/>
          <w:sz w:val="22"/>
          <w:szCs w:val="22"/>
        </w:rPr>
      </w:pPr>
      <w:r w:rsidRPr="00745E5F">
        <w:rPr>
          <w:b w:val="0"/>
          <w:bCs w:val="0"/>
          <w:color w:val="000000"/>
          <w:sz w:val="22"/>
          <w:szCs w:val="22"/>
        </w:rPr>
        <w:t xml:space="preserve">Nakoľko je daň z príjmov záporným peňažným tokom, je vhodné zahrnúť ju do finančnej analýzy. </w:t>
      </w:r>
    </w:p>
    <w:p w:rsidR="00406240" w:rsidRPr="00745E5F" w:rsidRDefault="00406240" w:rsidP="00406240">
      <w:pPr>
        <w:pStyle w:val="Zkladntext"/>
        <w:tabs>
          <w:tab w:val="left" w:pos="1260"/>
        </w:tabs>
        <w:rPr>
          <w:b w:val="0"/>
          <w:bCs w:val="0"/>
          <w:color w:val="000000"/>
          <w:sz w:val="22"/>
          <w:szCs w:val="22"/>
        </w:rPr>
      </w:pPr>
    </w:p>
    <w:p w:rsidR="00406240" w:rsidRPr="00745E5F" w:rsidRDefault="00406240" w:rsidP="00406240">
      <w:pPr>
        <w:pStyle w:val="Zkladntext"/>
        <w:tabs>
          <w:tab w:val="left" w:pos="1260"/>
        </w:tabs>
        <w:rPr>
          <w:b w:val="0"/>
          <w:bCs w:val="0"/>
          <w:color w:val="000000"/>
          <w:sz w:val="22"/>
          <w:szCs w:val="22"/>
        </w:rPr>
      </w:pPr>
      <w:r w:rsidRPr="00745E5F">
        <w:rPr>
          <w:b w:val="0"/>
          <w:bCs w:val="0"/>
          <w:color w:val="000000"/>
          <w:sz w:val="22"/>
          <w:szCs w:val="22"/>
        </w:rPr>
        <w:t>Príjemca pomoci vypĺňa len riadok 25) Daňové odpisy.</w:t>
      </w:r>
    </w:p>
    <w:tbl>
      <w:tblPr>
        <w:tblW w:w="9088"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420"/>
        <w:gridCol w:w="2856"/>
        <w:gridCol w:w="1058"/>
        <w:gridCol w:w="993"/>
        <w:gridCol w:w="850"/>
        <w:gridCol w:w="992"/>
        <w:gridCol w:w="926"/>
        <w:gridCol w:w="993"/>
      </w:tblGrid>
      <w:tr w:rsidR="00406240" w:rsidRPr="00AE35C3" w:rsidTr="00406240">
        <w:trPr>
          <w:trHeight w:val="255"/>
        </w:trPr>
        <w:tc>
          <w:tcPr>
            <w:tcW w:w="420" w:type="dxa"/>
            <w:shd w:val="clear" w:color="auto" w:fill="C0C0C0"/>
            <w:noWrap/>
            <w:vAlign w:val="bottom"/>
          </w:tcPr>
          <w:p w:rsidR="00406240" w:rsidRPr="00AE35C3" w:rsidRDefault="00406240" w:rsidP="00406240">
            <w:pPr>
              <w:rPr>
                <w:sz w:val="22"/>
                <w:szCs w:val="22"/>
              </w:rPr>
            </w:pPr>
            <w:r w:rsidRPr="00AE35C3">
              <w:rPr>
                <w:sz w:val="22"/>
                <w:szCs w:val="22"/>
              </w:rPr>
              <w:t> </w:t>
            </w:r>
          </w:p>
        </w:tc>
        <w:tc>
          <w:tcPr>
            <w:tcW w:w="2856" w:type="dxa"/>
            <w:shd w:val="clear" w:color="auto" w:fill="C0C0C0"/>
            <w:noWrap/>
            <w:vAlign w:val="bottom"/>
          </w:tcPr>
          <w:p w:rsidR="00406240" w:rsidRPr="00AE35C3" w:rsidRDefault="00406240" w:rsidP="00406240">
            <w:pPr>
              <w:rPr>
                <w:bCs/>
                <w:sz w:val="22"/>
                <w:szCs w:val="22"/>
              </w:rPr>
            </w:pPr>
            <w:r w:rsidRPr="00AE35C3">
              <w:rPr>
                <w:bCs/>
                <w:sz w:val="22"/>
                <w:szCs w:val="22"/>
              </w:rPr>
              <w:t xml:space="preserve">Zisk v tis. </w:t>
            </w:r>
            <w:r>
              <w:rPr>
                <w:bCs/>
                <w:sz w:val="22"/>
                <w:szCs w:val="22"/>
              </w:rPr>
              <w:t>EUR</w:t>
            </w:r>
          </w:p>
        </w:tc>
        <w:tc>
          <w:tcPr>
            <w:tcW w:w="1058" w:type="dxa"/>
            <w:shd w:val="clear" w:color="auto" w:fill="C0C0C0"/>
            <w:noWrap/>
            <w:vAlign w:val="bottom"/>
          </w:tcPr>
          <w:p w:rsidR="00406240" w:rsidRPr="00AE35C3" w:rsidRDefault="00406240" w:rsidP="00406240">
            <w:pPr>
              <w:jc w:val="right"/>
              <w:rPr>
                <w:bCs/>
                <w:sz w:val="22"/>
                <w:szCs w:val="22"/>
              </w:rPr>
            </w:pPr>
            <w:r w:rsidRPr="00AE35C3">
              <w:rPr>
                <w:bCs/>
                <w:sz w:val="22"/>
                <w:szCs w:val="22"/>
              </w:rPr>
              <w:t>1</w:t>
            </w:r>
          </w:p>
        </w:tc>
        <w:tc>
          <w:tcPr>
            <w:tcW w:w="993" w:type="dxa"/>
            <w:shd w:val="clear" w:color="auto" w:fill="C0C0C0"/>
            <w:noWrap/>
            <w:vAlign w:val="bottom"/>
          </w:tcPr>
          <w:p w:rsidR="00406240" w:rsidRPr="00AE35C3" w:rsidRDefault="00406240" w:rsidP="00406240">
            <w:pPr>
              <w:jc w:val="right"/>
              <w:rPr>
                <w:bCs/>
                <w:sz w:val="22"/>
                <w:szCs w:val="22"/>
              </w:rPr>
            </w:pPr>
            <w:r w:rsidRPr="00AE35C3">
              <w:rPr>
                <w:bCs/>
                <w:sz w:val="22"/>
                <w:szCs w:val="22"/>
              </w:rPr>
              <w:t>2</w:t>
            </w:r>
          </w:p>
        </w:tc>
        <w:tc>
          <w:tcPr>
            <w:tcW w:w="850" w:type="dxa"/>
            <w:shd w:val="clear" w:color="auto" w:fill="C0C0C0"/>
            <w:noWrap/>
            <w:vAlign w:val="bottom"/>
          </w:tcPr>
          <w:p w:rsidR="00406240" w:rsidRPr="00AE35C3" w:rsidRDefault="00406240" w:rsidP="00406240">
            <w:pPr>
              <w:jc w:val="right"/>
              <w:rPr>
                <w:bCs/>
                <w:sz w:val="22"/>
                <w:szCs w:val="22"/>
              </w:rPr>
            </w:pPr>
            <w:r w:rsidRPr="00AE35C3">
              <w:rPr>
                <w:bCs/>
                <w:sz w:val="22"/>
                <w:szCs w:val="22"/>
              </w:rPr>
              <w:t>3</w:t>
            </w:r>
          </w:p>
        </w:tc>
        <w:tc>
          <w:tcPr>
            <w:tcW w:w="992" w:type="dxa"/>
            <w:shd w:val="clear" w:color="auto" w:fill="C0C0C0"/>
            <w:noWrap/>
            <w:vAlign w:val="bottom"/>
          </w:tcPr>
          <w:p w:rsidR="00406240" w:rsidRPr="00AE35C3" w:rsidRDefault="00406240" w:rsidP="00406240">
            <w:pPr>
              <w:jc w:val="right"/>
              <w:rPr>
                <w:bCs/>
                <w:sz w:val="22"/>
                <w:szCs w:val="22"/>
              </w:rPr>
            </w:pPr>
            <w:r w:rsidRPr="00AE35C3">
              <w:rPr>
                <w:bCs/>
                <w:sz w:val="22"/>
                <w:szCs w:val="22"/>
              </w:rPr>
              <w:t>4</w:t>
            </w:r>
          </w:p>
        </w:tc>
        <w:tc>
          <w:tcPr>
            <w:tcW w:w="926" w:type="dxa"/>
            <w:shd w:val="clear" w:color="auto" w:fill="C0C0C0"/>
            <w:vAlign w:val="bottom"/>
          </w:tcPr>
          <w:p w:rsidR="00406240" w:rsidRPr="00AE35C3" w:rsidRDefault="00406240" w:rsidP="00406240">
            <w:pPr>
              <w:jc w:val="right"/>
              <w:rPr>
                <w:bCs/>
                <w:sz w:val="22"/>
                <w:szCs w:val="22"/>
              </w:rPr>
            </w:pPr>
            <w:r w:rsidRPr="00AE35C3">
              <w:rPr>
                <w:bCs/>
                <w:sz w:val="22"/>
                <w:szCs w:val="22"/>
              </w:rPr>
              <w:t>5</w:t>
            </w:r>
          </w:p>
        </w:tc>
        <w:tc>
          <w:tcPr>
            <w:tcW w:w="993" w:type="dxa"/>
            <w:shd w:val="clear" w:color="auto" w:fill="C0C0C0"/>
            <w:noWrap/>
            <w:vAlign w:val="bottom"/>
          </w:tcPr>
          <w:p w:rsidR="00406240" w:rsidRPr="00AE35C3" w:rsidRDefault="00406240" w:rsidP="00406240">
            <w:pPr>
              <w:jc w:val="right"/>
              <w:rPr>
                <w:bCs/>
                <w:sz w:val="22"/>
                <w:szCs w:val="22"/>
              </w:rPr>
            </w:pPr>
            <w:r w:rsidRPr="00AE35C3">
              <w:rPr>
                <w:bCs/>
                <w:sz w:val="22"/>
                <w:szCs w:val="22"/>
              </w:rPr>
              <w:t>........</w:t>
            </w: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23</w:t>
            </w:r>
          </w:p>
        </w:tc>
        <w:tc>
          <w:tcPr>
            <w:tcW w:w="2856" w:type="dxa"/>
            <w:shd w:val="clear" w:color="auto" w:fill="99CCFF"/>
            <w:noWrap/>
            <w:vAlign w:val="bottom"/>
          </w:tcPr>
          <w:p w:rsidR="00406240" w:rsidRPr="00AE35C3" w:rsidRDefault="00406240" w:rsidP="00406240">
            <w:pPr>
              <w:rPr>
                <w:sz w:val="22"/>
                <w:szCs w:val="22"/>
              </w:rPr>
            </w:pPr>
            <w:r w:rsidRPr="00AE35C3">
              <w:rPr>
                <w:sz w:val="22"/>
                <w:szCs w:val="22"/>
              </w:rPr>
              <w:t>Výnosy celkom</w:t>
            </w:r>
          </w:p>
        </w:tc>
        <w:tc>
          <w:tcPr>
            <w:tcW w:w="1058" w:type="dxa"/>
            <w:shd w:val="clear" w:color="auto" w:fill="99CCFF"/>
            <w:noWrap/>
            <w:vAlign w:val="bottom"/>
          </w:tcPr>
          <w:p w:rsidR="00406240" w:rsidRPr="00AE35C3" w:rsidRDefault="00406240" w:rsidP="00406240">
            <w:pPr>
              <w:jc w:val="right"/>
              <w:rPr>
                <w:sz w:val="22"/>
                <w:szCs w:val="22"/>
              </w:rPr>
            </w:pPr>
          </w:p>
        </w:tc>
        <w:tc>
          <w:tcPr>
            <w:tcW w:w="993"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992" w:type="dxa"/>
            <w:shd w:val="clear" w:color="auto" w:fill="99CCFF"/>
            <w:noWrap/>
            <w:vAlign w:val="bottom"/>
          </w:tcPr>
          <w:p w:rsidR="00406240" w:rsidRPr="00AE35C3" w:rsidRDefault="00406240" w:rsidP="00406240">
            <w:pPr>
              <w:jc w:val="right"/>
              <w:rPr>
                <w:sz w:val="22"/>
                <w:szCs w:val="22"/>
              </w:rPr>
            </w:pPr>
          </w:p>
        </w:tc>
        <w:tc>
          <w:tcPr>
            <w:tcW w:w="926" w:type="dxa"/>
            <w:shd w:val="clear" w:color="auto" w:fill="99CCFF"/>
          </w:tcPr>
          <w:p w:rsidR="00406240" w:rsidRPr="00AE35C3" w:rsidRDefault="00406240" w:rsidP="00406240">
            <w:pPr>
              <w:jc w:val="right"/>
              <w:rPr>
                <w:sz w:val="22"/>
                <w:szCs w:val="22"/>
              </w:rPr>
            </w:pPr>
          </w:p>
        </w:tc>
        <w:tc>
          <w:tcPr>
            <w:tcW w:w="993" w:type="dxa"/>
            <w:shd w:val="clear" w:color="auto" w:fill="99CCFF"/>
            <w:noWrap/>
            <w:vAlign w:val="bottom"/>
          </w:tcPr>
          <w:p w:rsidR="00406240" w:rsidRPr="00AE35C3" w:rsidRDefault="00406240" w:rsidP="00406240">
            <w:pPr>
              <w:jc w:val="right"/>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24</w:t>
            </w:r>
          </w:p>
        </w:tc>
        <w:tc>
          <w:tcPr>
            <w:tcW w:w="2856" w:type="dxa"/>
            <w:shd w:val="clear" w:color="auto" w:fill="99CCFF"/>
            <w:noWrap/>
            <w:vAlign w:val="bottom"/>
          </w:tcPr>
          <w:p w:rsidR="00406240" w:rsidRPr="00AE35C3" w:rsidRDefault="00406240" w:rsidP="00406240">
            <w:pPr>
              <w:rPr>
                <w:sz w:val="22"/>
                <w:szCs w:val="22"/>
              </w:rPr>
            </w:pPr>
            <w:r w:rsidRPr="00AE35C3">
              <w:rPr>
                <w:sz w:val="22"/>
                <w:szCs w:val="22"/>
              </w:rPr>
              <w:t>Prevádzkové náklady</w:t>
            </w:r>
          </w:p>
        </w:tc>
        <w:tc>
          <w:tcPr>
            <w:tcW w:w="1058" w:type="dxa"/>
            <w:shd w:val="clear" w:color="auto" w:fill="99CCFF"/>
            <w:noWrap/>
            <w:vAlign w:val="bottom"/>
          </w:tcPr>
          <w:p w:rsidR="00406240" w:rsidRPr="00AE35C3" w:rsidRDefault="00406240" w:rsidP="00406240">
            <w:pPr>
              <w:jc w:val="right"/>
              <w:rPr>
                <w:sz w:val="22"/>
                <w:szCs w:val="22"/>
              </w:rPr>
            </w:pPr>
          </w:p>
        </w:tc>
        <w:tc>
          <w:tcPr>
            <w:tcW w:w="993"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992" w:type="dxa"/>
            <w:shd w:val="clear" w:color="auto" w:fill="99CCFF"/>
            <w:noWrap/>
            <w:vAlign w:val="bottom"/>
          </w:tcPr>
          <w:p w:rsidR="00406240" w:rsidRPr="00AE35C3" w:rsidRDefault="00406240" w:rsidP="00406240">
            <w:pPr>
              <w:jc w:val="right"/>
              <w:rPr>
                <w:sz w:val="22"/>
                <w:szCs w:val="22"/>
              </w:rPr>
            </w:pPr>
          </w:p>
        </w:tc>
        <w:tc>
          <w:tcPr>
            <w:tcW w:w="926" w:type="dxa"/>
            <w:shd w:val="clear" w:color="auto" w:fill="99CCFF"/>
          </w:tcPr>
          <w:p w:rsidR="00406240" w:rsidRPr="00AE35C3" w:rsidRDefault="00406240" w:rsidP="00406240">
            <w:pPr>
              <w:jc w:val="right"/>
              <w:rPr>
                <w:sz w:val="22"/>
                <w:szCs w:val="22"/>
              </w:rPr>
            </w:pPr>
          </w:p>
        </w:tc>
        <w:tc>
          <w:tcPr>
            <w:tcW w:w="993" w:type="dxa"/>
            <w:shd w:val="clear" w:color="auto" w:fill="99CCFF"/>
            <w:noWrap/>
            <w:vAlign w:val="bottom"/>
          </w:tcPr>
          <w:p w:rsidR="00406240" w:rsidRPr="00AE35C3" w:rsidRDefault="00406240" w:rsidP="00406240">
            <w:pPr>
              <w:jc w:val="right"/>
              <w:rPr>
                <w:sz w:val="22"/>
                <w:szCs w:val="22"/>
              </w:rPr>
            </w:pPr>
          </w:p>
        </w:tc>
      </w:tr>
      <w:tr w:rsidR="00406240" w:rsidRPr="00AE35C3" w:rsidTr="00406240">
        <w:trPr>
          <w:trHeight w:val="255"/>
        </w:trPr>
        <w:tc>
          <w:tcPr>
            <w:tcW w:w="420" w:type="dxa"/>
            <w:shd w:val="clear" w:color="auto" w:fill="auto"/>
            <w:noWrap/>
            <w:vAlign w:val="bottom"/>
          </w:tcPr>
          <w:p w:rsidR="00406240" w:rsidRPr="00AE35C3" w:rsidRDefault="00406240" w:rsidP="00406240">
            <w:pPr>
              <w:jc w:val="right"/>
              <w:rPr>
                <w:sz w:val="22"/>
                <w:szCs w:val="22"/>
              </w:rPr>
            </w:pPr>
            <w:r w:rsidRPr="00AE35C3">
              <w:rPr>
                <w:sz w:val="22"/>
                <w:szCs w:val="22"/>
              </w:rPr>
              <w:t>25</w:t>
            </w:r>
          </w:p>
        </w:tc>
        <w:tc>
          <w:tcPr>
            <w:tcW w:w="2856" w:type="dxa"/>
            <w:shd w:val="clear" w:color="auto" w:fill="auto"/>
            <w:noWrap/>
            <w:vAlign w:val="bottom"/>
          </w:tcPr>
          <w:p w:rsidR="00406240" w:rsidRPr="00AE35C3" w:rsidRDefault="00406240" w:rsidP="00406240">
            <w:pPr>
              <w:rPr>
                <w:sz w:val="22"/>
                <w:szCs w:val="22"/>
              </w:rPr>
            </w:pPr>
            <w:r w:rsidRPr="00AE35C3">
              <w:rPr>
                <w:sz w:val="22"/>
                <w:szCs w:val="22"/>
              </w:rPr>
              <w:t>Daňové odpisy</w:t>
            </w:r>
          </w:p>
        </w:tc>
        <w:tc>
          <w:tcPr>
            <w:tcW w:w="1058" w:type="dxa"/>
            <w:shd w:val="clear" w:color="auto" w:fill="auto"/>
            <w:noWrap/>
            <w:vAlign w:val="bottom"/>
          </w:tcPr>
          <w:p w:rsidR="00406240" w:rsidRPr="00AE35C3" w:rsidRDefault="00406240" w:rsidP="00406240">
            <w:pPr>
              <w:rPr>
                <w:sz w:val="22"/>
                <w:szCs w:val="22"/>
              </w:rPr>
            </w:pPr>
          </w:p>
        </w:tc>
        <w:tc>
          <w:tcPr>
            <w:tcW w:w="993" w:type="dxa"/>
            <w:shd w:val="clear" w:color="auto" w:fill="auto"/>
            <w:noWrap/>
            <w:vAlign w:val="bottom"/>
          </w:tcPr>
          <w:p w:rsidR="00406240" w:rsidRPr="00AE35C3" w:rsidRDefault="00406240" w:rsidP="00406240">
            <w:pPr>
              <w:rPr>
                <w:sz w:val="22"/>
                <w:szCs w:val="22"/>
              </w:rPr>
            </w:pPr>
          </w:p>
        </w:tc>
        <w:tc>
          <w:tcPr>
            <w:tcW w:w="850" w:type="dxa"/>
            <w:shd w:val="clear" w:color="auto" w:fill="auto"/>
            <w:noWrap/>
            <w:vAlign w:val="bottom"/>
          </w:tcPr>
          <w:p w:rsidR="00406240" w:rsidRPr="00AE35C3" w:rsidRDefault="00406240" w:rsidP="00406240">
            <w:pPr>
              <w:rPr>
                <w:sz w:val="22"/>
                <w:szCs w:val="22"/>
              </w:rPr>
            </w:pPr>
          </w:p>
        </w:tc>
        <w:tc>
          <w:tcPr>
            <w:tcW w:w="992" w:type="dxa"/>
            <w:shd w:val="clear" w:color="auto" w:fill="auto"/>
            <w:noWrap/>
            <w:vAlign w:val="bottom"/>
          </w:tcPr>
          <w:p w:rsidR="00406240" w:rsidRPr="00AE35C3" w:rsidRDefault="00406240" w:rsidP="00406240">
            <w:pPr>
              <w:rPr>
                <w:sz w:val="22"/>
                <w:szCs w:val="22"/>
              </w:rPr>
            </w:pPr>
          </w:p>
        </w:tc>
        <w:tc>
          <w:tcPr>
            <w:tcW w:w="926" w:type="dxa"/>
          </w:tcPr>
          <w:p w:rsidR="00406240" w:rsidRPr="00AE35C3" w:rsidRDefault="00406240" w:rsidP="00406240">
            <w:pPr>
              <w:rPr>
                <w:sz w:val="22"/>
                <w:szCs w:val="22"/>
              </w:rPr>
            </w:pPr>
          </w:p>
        </w:tc>
        <w:tc>
          <w:tcPr>
            <w:tcW w:w="993" w:type="dxa"/>
            <w:shd w:val="clear" w:color="auto" w:fill="auto"/>
            <w:noWrap/>
            <w:vAlign w:val="bottom"/>
          </w:tcPr>
          <w:p w:rsidR="00406240" w:rsidRPr="00AE35C3" w:rsidRDefault="00406240" w:rsidP="00406240">
            <w:pPr>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26</w:t>
            </w:r>
          </w:p>
        </w:tc>
        <w:tc>
          <w:tcPr>
            <w:tcW w:w="2856" w:type="dxa"/>
            <w:shd w:val="clear" w:color="auto" w:fill="99CCFF"/>
            <w:noWrap/>
            <w:vAlign w:val="bottom"/>
          </w:tcPr>
          <w:p w:rsidR="00406240" w:rsidRPr="00AE35C3" w:rsidRDefault="00406240" w:rsidP="00406240">
            <w:pPr>
              <w:rPr>
                <w:sz w:val="22"/>
                <w:szCs w:val="22"/>
              </w:rPr>
            </w:pPr>
            <w:r w:rsidRPr="00AE35C3">
              <w:rPr>
                <w:sz w:val="22"/>
                <w:szCs w:val="22"/>
              </w:rPr>
              <w:t>Hrubý zisk</w:t>
            </w:r>
          </w:p>
        </w:tc>
        <w:tc>
          <w:tcPr>
            <w:tcW w:w="1058" w:type="dxa"/>
            <w:shd w:val="clear" w:color="auto" w:fill="99CCFF"/>
            <w:noWrap/>
            <w:vAlign w:val="bottom"/>
          </w:tcPr>
          <w:p w:rsidR="00406240" w:rsidRPr="00AE35C3" w:rsidRDefault="00406240" w:rsidP="00406240">
            <w:pPr>
              <w:jc w:val="right"/>
              <w:rPr>
                <w:sz w:val="22"/>
                <w:szCs w:val="22"/>
              </w:rPr>
            </w:pPr>
          </w:p>
        </w:tc>
        <w:tc>
          <w:tcPr>
            <w:tcW w:w="993"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992" w:type="dxa"/>
            <w:shd w:val="clear" w:color="auto" w:fill="99CCFF"/>
            <w:noWrap/>
            <w:vAlign w:val="bottom"/>
          </w:tcPr>
          <w:p w:rsidR="00406240" w:rsidRPr="00AE35C3" w:rsidRDefault="00406240" w:rsidP="00406240">
            <w:pPr>
              <w:jc w:val="right"/>
              <w:rPr>
                <w:sz w:val="22"/>
                <w:szCs w:val="22"/>
              </w:rPr>
            </w:pPr>
          </w:p>
        </w:tc>
        <w:tc>
          <w:tcPr>
            <w:tcW w:w="926" w:type="dxa"/>
            <w:shd w:val="clear" w:color="auto" w:fill="99CCFF"/>
          </w:tcPr>
          <w:p w:rsidR="00406240" w:rsidRPr="00AE35C3" w:rsidRDefault="00406240" w:rsidP="00406240">
            <w:pPr>
              <w:jc w:val="right"/>
              <w:rPr>
                <w:sz w:val="22"/>
                <w:szCs w:val="22"/>
              </w:rPr>
            </w:pPr>
          </w:p>
        </w:tc>
        <w:tc>
          <w:tcPr>
            <w:tcW w:w="993" w:type="dxa"/>
            <w:shd w:val="clear" w:color="auto" w:fill="99CCFF"/>
            <w:noWrap/>
            <w:vAlign w:val="bottom"/>
          </w:tcPr>
          <w:p w:rsidR="00406240" w:rsidRPr="00AE35C3" w:rsidRDefault="00406240" w:rsidP="00406240">
            <w:pPr>
              <w:jc w:val="right"/>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27</w:t>
            </w:r>
          </w:p>
        </w:tc>
        <w:tc>
          <w:tcPr>
            <w:tcW w:w="2856" w:type="dxa"/>
            <w:shd w:val="clear" w:color="auto" w:fill="99CCFF"/>
            <w:noWrap/>
            <w:vAlign w:val="bottom"/>
          </w:tcPr>
          <w:p w:rsidR="00406240" w:rsidRPr="00AE35C3" w:rsidRDefault="00406240" w:rsidP="00406240">
            <w:pPr>
              <w:rPr>
                <w:sz w:val="22"/>
                <w:szCs w:val="22"/>
              </w:rPr>
            </w:pPr>
            <w:r w:rsidRPr="00AE35C3">
              <w:rPr>
                <w:sz w:val="22"/>
                <w:szCs w:val="22"/>
              </w:rPr>
              <w:t>Daň z príjmu</w:t>
            </w:r>
          </w:p>
        </w:tc>
        <w:tc>
          <w:tcPr>
            <w:tcW w:w="1058" w:type="dxa"/>
            <w:shd w:val="clear" w:color="auto" w:fill="99CCFF"/>
            <w:noWrap/>
            <w:vAlign w:val="bottom"/>
          </w:tcPr>
          <w:p w:rsidR="00406240" w:rsidRPr="00AE35C3" w:rsidRDefault="00406240" w:rsidP="00406240">
            <w:pPr>
              <w:jc w:val="right"/>
              <w:rPr>
                <w:sz w:val="22"/>
                <w:szCs w:val="22"/>
              </w:rPr>
            </w:pPr>
          </w:p>
        </w:tc>
        <w:tc>
          <w:tcPr>
            <w:tcW w:w="993"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992" w:type="dxa"/>
            <w:shd w:val="clear" w:color="auto" w:fill="99CCFF"/>
            <w:noWrap/>
            <w:vAlign w:val="bottom"/>
          </w:tcPr>
          <w:p w:rsidR="00406240" w:rsidRPr="00AE35C3" w:rsidRDefault="00406240" w:rsidP="00406240">
            <w:pPr>
              <w:jc w:val="right"/>
              <w:rPr>
                <w:sz w:val="22"/>
                <w:szCs w:val="22"/>
              </w:rPr>
            </w:pPr>
          </w:p>
        </w:tc>
        <w:tc>
          <w:tcPr>
            <w:tcW w:w="926" w:type="dxa"/>
            <w:shd w:val="clear" w:color="auto" w:fill="99CCFF"/>
          </w:tcPr>
          <w:p w:rsidR="00406240" w:rsidRPr="00AE35C3" w:rsidRDefault="00406240" w:rsidP="00406240">
            <w:pPr>
              <w:jc w:val="right"/>
              <w:rPr>
                <w:sz w:val="22"/>
                <w:szCs w:val="22"/>
              </w:rPr>
            </w:pPr>
          </w:p>
        </w:tc>
        <w:tc>
          <w:tcPr>
            <w:tcW w:w="993" w:type="dxa"/>
            <w:shd w:val="clear" w:color="auto" w:fill="99CCFF"/>
            <w:noWrap/>
            <w:vAlign w:val="bottom"/>
          </w:tcPr>
          <w:p w:rsidR="00406240" w:rsidRPr="00AE35C3" w:rsidRDefault="00406240" w:rsidP="00406240">
            <w:pPr>
              <w:jc w:val="right"/>
              <w:rPr>
                <w:sz w:val="22"/>
                <w:szCs w:val="22"/>
              </w:rPr>
            </w:pPr>
          </w:p>
        </w:tc>
      </w:tr>
    </w:tbl>
    <w:p w:rsidR="00406240" w:rsidRDefault="00406240" w:rsidP="00406240">
      <w:pPr>
        <w:pStyle w:val="Zkladntext"/>
        <w:tabs>
          <w:tab w:val="left" w:pos="1260"/>
        </w:tabs>
        <w:rPr>
          <w:b w:val="0"/>
          <w:bCs w:val="0"/>
          <w:color w:val="000000"/>
          <w:sz w:val="22"/>
          <w:szCs w:val="22"/>
        </w:rPr>
      </w:pPr>
    </w:p>
    <w:p w:rsidR="00406240" w:rsidRPr="00745E5F" w:rsidRDefault="00406240" w:rsidP="00406240">
      <w:pPr>
        <w:pStyle w:val="Zkladntext"/>
        <w:tabs>
          <w:tab w:val="left" w:pos="1260"/>
        </w:tabs>
        <w:rPr>
          <w:b w:val="0"/>
          <w:bCs w:val="0"/>
          <w:color w:val="000000"/>
          <w:sz w:val="22"/>
          <w:szCs w:val="22"/>
        </w:rPr>
      </w:pPr>
      <w:r w:rsidRPr="00745E5F">
        <w:rPr>
          <w:b w:val="0"/>
          <w:bCs w:val="0"/>
          <w:color w:val="000000"/>
          <w:sz w:val="22"/>
          <w:szCs w:val="22"/>
        </w:rPr>
        <w:t>Popis jednotlivých častí tabuľky č. IV:</w:t>
      </w:r>
    </w:p>
    <w:p w:rsidR="00406240" w:rsidRPr="00745E5F" w:rsidRDefault="00406240" w:rsidP="00406240">
      <w:pPr>
        <w:pStyle w:val="Zkladntext"/>
        <w:widowControl/>
        <w:numPr>
          <w:ilvl w:val="0"/>
          <w:numId w:val="21"/>
        </w:numPr>
        <w:tabs>
          <w:tab w:val="left" w:pos="1260"/>
        </w:tabs>
        <w:adjustRightInd/>
        <w:spacing w:before="120" w:line="240" w:lineRule="auto"/>
        <w:textAlignment w:val="auto"/>
        <w:rPr>
          <w:b w:val="0"/>
          <w:bCs w:val="0"/>
          <w:color w:val="000000"/>
          <w:sz w:val="22"/>
          <w:szCs w:val="22"/>
        </w:rPr>
      </w:pPr>
      <w:r w:rsidRPr="00745E5F">
        <w:rPr>
          <w:b w:val="0"/>
          <w:bCs w:val="0"/>
          <w:color w:val="000000"/>
          <w:sz w:val="22"/>
          <w:szCs w:val="22"/>
          <w:u w:val="single"/>
        </w:rPr>
        <w:t>Výnosy celkom</w:t>
      </w:r>
      <w:r w:rsidRPr="00745E5F">
        <w:rPr>
          <w:b w:val="0"/>
          <w:bCs w:val="0"/>
          <w:color w:val="000000"/>
          <w:sz w:val="22"/>
          <w:szCs w:val="22"/>
        </w:rPr>
        <w:t xml:space="preserve"> – počíta samotná analýza z tabuľky č. III</w:t>
      </w:r>
    </w:p>
    <w:p w:rsidR="00406240" w:rsidRPr="00745E5F" w:rsidRDefault="00406240" w:rsidP="00406240">
      <w:pPr>
        <w:pStyle w:val="Zkladntext"/>
        <w:widowControl/>
        <w:numPr>
          <w:ilvl w:val="0"/>
          <w:numId w:val="21"/>
        </w:numPr>
        <w:tabs>
          <w:tab w:val="left" w:pos="1260"/>
        </w:tabs>
        <w:adjustRightInd/>
        <w:spacing w:before="120" w:line="240" w:lineRule="auto"/>
        <w:textAlignment w:val="auto"/>
        <w:rPr>
          <w:b w:val="0"/>
          <w:bCs w:val="0"/>
          <w:i/>
          <w:color w:val="000000"/>
          <w:sz w:val="22"/>
          <w:szCs w:val="22"/>
          <w:u w:val="single"/>
        </w:rPr>
      </w:pPr>
      <w:r w:rsidRPr="00745E5F">
        <w:rPr>
          <w:b w:val="0"/>
          <w:bCs w:val="0"/>
          <w:color w:val="000000"/>
          <w:sz w:val="22"/>
          <w:szCs w:val="22"/>
          <w:u w:val="single"/>
        </w:rPr>
        <w:t>Prevádzkové náklady</w:t>
      </w:r>
      <w:r w:rsidRPr="00745E5F">
        <w:rPr>
          <w:b w:val="0"/>
          <w:bCs w:val="0"/>
          <w:color w:val="000000"/>
          <w:sz w:val="22"/>
          <w:szCs w:val="22"/>
        </w:rPr>
        <w:t xml:space="preserve"> </w:t>
      </w:r>
      <w:r w:rsidRPr="00745E5F">
        <w:rPr>
          <w:b w:val="0"/>
          <w:sz w:val="22"/>
          <w:szCs w:val="22"/>
        </w:rPr>
        <w:t xml:space="preserve">- </w:t>
      </w:r>
      <w:r w:rsidRPr="00745E5F">
        <w:rPr>
          <w:b w:val="0"/>
          <w:bCs w:val="0"/>
          <w:color w:val="000000"/>
          <w:sz w:val="22"/>
          <w:szCs w:val="22"/>
        </w:rPr>
        <w:t xml:space="preserve">počíta samotná analýza z tabuľky č. II </w:t>
      </w:r>
    </w:p>
    <w:p w:rsidR="00406240" w:rsidRPr="00745E5F" w:rsidRDefault="00406240" w:rsidP="00406240">
      <w:pPr>
        <w:pStyle w:val="Zkladntext"/>
        <w:widowControl/>
        <w:numPr>
          <w:ilvl w:val="0"/>
          <w:numId w:val="21"/>
        </w:numPr>
        <w:tabs>
          <w:tab w:val="left" w:pos="1260"/>
        </w:tabs>
        <w:adjustRightInd/>
        <w:spacing w:before="120" w:line="240" w:lineRule="auto"/>
        <w:textAlignment w:val="auto"/>
        <w:rPr>
          <w:b w:val="0"/>
          <w:bCs w:val="0"/>
          <w:i/>
          <w:color w:val="000000"/>
          <w:sz w:val="22"/>
          <w:szCs w:val="22"/>
          <w:u w:val="single"/>
        </w:rPr>
      </w:pPr>
      <w:r w:rsidRPr="00745E5F">
        <w:rPr>
          <w:b w:val="0"/>
          <w:bCs w:val="0"/>
          <w:color w:val="000000"/>
          <w:sz w:val="22"/>
          <w:szCs w:val="22"/>
          <w:u w:val="single"/>
        </w:rPr>
        <w:t>Daňové odpisy</w:t>
      </w:r>
      <w:r w:rsidRPr="00745E5F">
        <w:rPr>
          <w:b w:val="0"/>
          <w:bCs w:val="0"/>
          <w:color w:val="000000"/>
          <w:sz w:val="22"/>
          <w:szCs w:val="22"/>
        </w:rPr>
        <w:t xml:space="preserve"> – Ide o odpisu DHM a DNM v zmysle daňových zákonov. </w:t>
      </w:r>
      <w:r w:rsidRPr="00745E5F">
        <w:rPr>
          <w:b w:val="0"/>
          <w:bCs w:val="0"/>
          <w:i/>
          <w:color w:val="000000"/>
          <w:sz w:val="22"/>
          <w:szCs w:val="22"/>
        </w:rPr>
        <w:t>(Pozn. musí uviesť žiadateľ. Nemusia byť totožné s účtovnými odpismi, ktoré by sa dali získať z tabuľky č. I).</w:t>
      </w:r>
    </w:p>
    <w:p w:rsidR="00406240" w:rsidRPr="00745E5F" w:rsidRDefault="00406240" w:rsidP="00406240">
      <w:pPr>
        <w:pStyle w:val="Zkladntext"/>
        <w:widowControl/>
        <w:numPr>
          <w:ilvl w:val="0"/>
          <w:numId w:val="21"/>
        </w:numPr>
        <w:tabs>
          <w:tab w:val="left" w:pos="1260"/>
        </w:tabs>
        <w:adjustRightInd/>
        <w:spacing w:before="120" w:line="240" w:lineRule="auto"/>
        <w:textAlignment w:val="auto"/>
        <w:rPr>
          <w:b w:val="0"/>
          <w:bCs w:val="0"/>
          <w:color w:val="000000"/>
          <w:sz w:val="22"/>
          <w:szCs w:val="22"/>
          <w:u w:val="single"/>
        </w:rPr>
      </w:pPr>
      <w:r w:rsidRPr="00745E5F">
        <w:rPr>
          <w:b w:val="0"/>
          <w:bCs w:val="0"/>
          <w:color w:val="000000"/>
          <w:sz w:val="22"/>
          <w:szCs w:val="22"/>
          <w:u w:val="single"/>
        </w:rPr>
        <w:t xml:space="preserve">Hrubý zisk </w:t>
      </w:r>
      <w:r w:rsidRPr="00745E5F">
        <w:rPr>
          <w:b w:val="0"/>
          <w:sz w:val="22"/>
          <w:szCs w:val="22"/>
        </w:rPr>
        <w:t>– vypočíta analýza ako „</w:t>
      </w:r>
      <w:r>
        <w:rPr>
          <w:b w:val="0"/>
          <w:sz w:val="22"/>
          <w:szCs w:val="22"/>
        </w:rPr>
        <w:t>Celkové</w:t>
      </w:r>
      <w:r w:rsidRPr="00745E5F">
        <w:rPr>
          <w:b w:val="0"/>
          <w:sz w:val="22"/>
          <w:szCs w:val="22"/>
        </w:rPr>
        <w:t xml:space="preserve"> výnosy – (Prevádzkové náklady + Daňové odpisy)“</w:t>
      </w:r>
    </w:p>
    <w:p w:rsidR="00406240" w:rsidRPr="00745E5F" w:rsidRDefault="00406240" w:rsidP="00406240">
      <w:pPr>
        <w:pStyle w:val="Zkladntext"/>
        <w:widowControl/>
        <w:numPr>
          <w:ilvl w:val="0"/>
          <w:numId w:val="21"/>
        </w:numPr>
        <w:tabs>
          <w:tab w:val="left" w:pos="1260"/>
        </w:tabs>
        <w:adjustRightInd/>
        <w:spacing w:before="120" w:line="240" w:lineRule="auto"/>
        <w:textAlignment w:val="auto"/>
        <w:rPr>
          <w:b w:val="0"/>
          <w:bCs w:val="0"/>
          <w:color w:val="000000"/>
          <w:sz w:val="22"/>
          <w:szCs w:val="22"/>
          <w:u w:val="single"/>
        </w:rPr>
      </w:pPr>
      <w:r w:rsidRPr="00745E5F">
        <w:rPr>
          <w:b w:val="0"/>
          <w:bCs w:val="0"/>
          <w:color w:val="000000"/>
          <w:sz w:val="22"/>
          <w:szCs w:val="22"/>
          <w:u w:val="single"/>
        </w:rPr>
        <w:t xml:space="preserve">Daň z príjmov </w:t>
      </w:r>
      <w:r w:rsidRPr="00745E5F">
        <w:rPr>
          <w:b w:val="0"/>
          <w:sz w:val="22"/>
          <w:szCs w:val="22"/>
        </w:rPr>
        <w:t>– vypočíta analýza ako „hrubý zisk x 19%“. V prípade straty sa daň nepočíta.</w:t>
      </w:r>
    </w:p>
    <w:p w:rsidR="00406240" w:rsidRDefault="00406240" w:rsidP="00406240">
      <w:pPr>
        <w:pStyle w:val="Zkladntext"/>
        <w:tabs>
          <w:tab w:val="left" w:pos="1260"/>
        </w:tabs>
        <w:ind w:left="360"/>
        <w:rPr>
          <w:b w:val="0"/>
          <w:bCs w:val="0"/>
          <w:color w:val="000000"/>
          <w:sz w:val="22"/>
          <w:szCs w:val="22"/>
          <w:u w:val="single"/>
        </w:rPr>
      </w:pPr>
    </w:p>
    <w:p w:rsidR="00406240" w:rsidRPr="00745E5F" w:rsidRDefault="00406240" w:rsidP="00406240">
      <w:pPr>
        <w:pStyle w:val="Zkladntext"/>
        <w:tabs>
          <w:tab w:val="left" w:pos="1260"/>
        </w:tabs>
        <w:rPr>
          <w:b w:val="0"/>
          <w:bCs w:val="0"/>
          <w:color w:val="000000"/>
          <w:sz w:val="22"/>
          <w:szCs w:val="22"/>
        </w:rPr>
      </w:pPr>
      <w:r w:rsidRPr="00745E5F">
        <w:rPr>
          <w:b w:val="0"/>
          <w:bCs w:val="0"/>
          <w:color w:val="000000"/>
          <w:sz w:val="22"/>
          <w:szCs w:val="22"/>
        </w:rPr>
        <w:t>Tabuľka č. V– Výpočet miery výnosovosti - Príjemca pomoci túto tabuľku nevypĺňa.</w:t>
      </w:r>
    </w:p>
    <w:tbl>
      <w:tblPr>
        <w:tblW w:w="9087"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420"/>
        <w:gridCol w:w="3640"/>
        <w:gridCol w:w="917"/>
        <w:gridCol w:w="850"/>
        <w:gridCol w:w="851"/>
        <w:gridCol w:w="850"/>
        <w:gridCol w:w="709"/>
        <w:gridCol w:w="850"/>
      </w:tblGrid>
      <w:tr w:rsidR="00406240" w:rsidRPr="00AE35C3" w:rsidTr="00406240">
        <w:trPr>
          <w:trHeight w:val="255"/>
        </w:trPr>
        <w:tc>
          <w:tcPr>
            <w:tcW w:w="420" w:type="dxa"/>
            <w:shd w:val="clear" w:color="auto" w:fill="C0C0C0"/>
            <w:noWrap/>
            <w:vAlign w:val="bottom"/>
          </w:tcPr>
          <w:p w:rsidR="00406240" w:rsidRPr="00AE35C3" w:rsidRDefault="00406240" w:rsidP="00406240">
            <w:pPr>
              <w:rPr>
                <w:sz w:val="22"/>
                <w:szCs w:val="22"/>
              </w:rPr>
            </w:pPr>
            <w:r w:rsidRPr="00AE35C3">
              <w:rPr>
                <w:sz w:val="22"/>
                <w:szCs w:val="22"/>
              </w:rPr>
              <w:t> </w:t>
            </w:r>
          </w:p>
        </w:tc>
        <w:tc>
          <w:tcPr>
            <w:tcW w:w="3640" w:type="dxa"/>
            <w:shd w:val="clear" w:color="auto" w:fill="C0C0C0"/>
            <w:noWrap/>
            <w:vAlign w:val="bottom"/>
          </w:tcPr>
          <w:p w:rsidR="00406240" w:rsidRPr="00AE35C3" w:rsidRDefault="00406240" w:rsidP="00406240">
            <w:pPr>
              <w:rPr>
                <w:bCs/>
                <w:sz w:val="22"/>
                <w:szCs w:val="22"/>
              </w:rPr>
            </w:pPr>
            <w:r w:rsidRPr="00AE35C3">
              <w:rPr>
                <w:bCs/>
                <w:sz w:val="22"/>
                <w:szCs w:val="22"/>
              </w:rPr>
              <w:t>Miera výnosnosti</w:t>
            </w:r>
          </w:p>
        </w:tc>
        <w:tc>
          <w:tcPr>
            <w:tcW w:w="917" w:type="dxa"/>
            <w:shd w:val="clear" w:color="auto" w:fill="C0C0C0"/>
            <w:noWrap/>
            <w:vAlign w:val="bottom"/>
          </w:tcPr>
          <w:p w:rsidR="00406240" w:rsidRPr="00AE35C3" w:rsidRDefault="00406240" w:rsidP="00406240">
            <w:pPr>
              <w:jc w:val="right"/>
              <w:rPr>
                <w:bCs/>
                <w:sz w:val="22"/>
                <w:szCs w:val="22"/>
              </w:rPr>
            </w:pPr>
            <w:r w:rsidRPr="00AE35C3">
              <w:rPr>
                <w:bCs/>
                <w:sz w:val="22"/>
                <w:szCs w:val="22"/>
              </w:rPr>
              <w:t>1</w:t>
            </w:r>
          </w:p>
        </w:tc>
        <w:tc>
          <w:tcPr>
            <w:tcW w:w="850" w:type="dxa"/>
            <w:shd w:val="clear" w:color="auto" w:fill="C0C0C0"/>
            <w:noWrap/>
            <w:vAlign w:val="bottom"/>
          </w:tcPr>
          <w:p w:rsidR="00406240" w:rsidRPr="00AE35C3" w:rsidRDefault="00406240" w:rsidP="00406240">
            <w:pPr>
              <w:jc w:val="right"/>
              <w:rPr>
                <w:bCs/>
                <w:sz w:val="22"/>
                <w:szCs w:val="22"/>
              </w:rPr>
            </w:pPr>
            <w:r w:rsidRPr="00AE35C3">
              <w:rPr>
                <w:bCs/>
                <w:sz w:val="22"/>
                <w:szCs w:val="22"/>
              </w:rPr>
              <w:t>2</w:t>
            </w:r>
          </w:p>
        </w:tc>
        <w:tc>
          <w:tcPr>
            <w:tcW w:w="851" w:type="dxa"/>
            <w:shd w:val="clear" w:color="auto" w:fill="C0C0C0"/>
            <w:noWrap/>
            <w:vAlign w:val="bottom"/>
          </w:tcPr>
          <w:p w:rsidR="00406240" w:rsidRPr="00AE35C3" w:rsidRDefault="00406240" w:rsidP="00406240">
            <w:pPr>
              <w:jc w:val="right"/>
              <w:rPr>
                <w:bCs/>
                <w:sz w:val="22"/>
                <w:szCs w:val="22"/>
              </w:rPr>
            </w:pPr>
            <w:r w:rsidRPr="00AE35C3">
              <w:rPr>
                <w:bCs/>
                <w:sz w:val="22"/>
                <w:szCs w:val="22"/>
              </w:rPr>
              <w:t>3</w:t>
            </w:r>
          </w:p>
        </w:tc>
        <w:tc>
          <w:tcPr>
            <w:tcW w:w="850" w:type="dxa"/>
            <w:shd w:val="clear" w:color="auto" w:fill="C0C0C0"/>
            <w:noWrap/>
            <w:vAlign w:val="bottom"/>
          </w:tcPr>
          <w:p w:rsidR="00406240" w:rsidRPr="00AE35C3" w:rsidRDefault="00406240" w:rsidP="00406240">
            <w:pPr>
              <w:jc w:val="right"/>
              <w:rPr>
                <w:bCs/>
                <w:sz w:val="22"/>
                <w:szCs w:val="22"/>
              </w:rPr>
            </w:pPr>
            <w:r w:rsidRPr="00AE35C3">
              <w:rPr>
                <w:bCs/>
                <w:sz w:val="22"/>
                <w:szCs w:val="22"/>
              </w:rPr>
              <w:t>4</w:t>
            </w:r>
          </w:p>
        </w:tc>
        <w:tc>
          <w:tcPr>
            <w:tcW w:w="709" w:type="dxa"/>
            <w:shd w:val="clear" w:color="auto" w:fill="C0C0C0"/>
            <w:vAlign w:val="bottom"/>
          </w:tcPr>
          <w:p w:rsidR="00406240" w:rsidRPr="00AE35C3" w:rsidRDefault="00406240" w:rsidP="00406240">
            <w:pPr>
              <w:jc w:val="right"/>
              <w:rPr>
                <w:bCs/>
                <w:sz w:val="22"/>
                <w:szCs w:val="22"/>
              </w:rPr>
            </w:pPr>
            <w:r w:rsidRPr="00AE35C3">
              <w:rPr>
                <w:bCs/>
                <w:sz w:val="22"/>
                <w:szCs w:val="22"/>
              </w:rPr>
              <w:t>5</w:t>
            </w:r>
          </w:p>
        </w:tc>
        <w:tc>
          <w:tcPr>
            <w:tcW w:w="850" w:type="dxa"/>
            <w:shd w:val="clear" w:color="auto" w:fill="C0C0C0"/>
            <w:noWrap/>
            <w:vAlign w:val="bottom"/>
          </w:tcPr>
          <w:p w:rsidR="00406240" w:rsidRPr="00AE35C3" w:rsidRDefault="00406240" w:rsidP="00406240">
            <w:pPr>
              <w:jc w:val="right"/>
              <w:rPr>
                <w:bCs/>
                <w:sz w:val="22"/>
                <w:szCs w:val="22"/>
              </w:rPr>
            </w:pPr>
            <w:r w:rsidRPr="00AE35C3">
              <w:rPr>
                <w:bCs/>
                <w:sz w:val="22"/>
                <w:szCs w:val="22"/>
              </w:rPr>
              <w:t>...........</w:t>
            </w: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28</w:t>
            </w:r>
          </w:p>
        </w:tc>
        <w:tc>
          <w:tcPr>
            <w:tcW w:w="3640" w:type="dxa"/>
            <w:shd w:val="clear" w:color="auto" w:fill="99CCFF"/>
            <w:noWrap/>
            <w:vAlign w:val="bottom"/>
          </w:tcPr>
          <w:p w:rsidR="00406240" w:rsidRPr="00AE35C3" w:rsidRDefault="00112ECB" w:rsidP="00406240">
            <w:pPr>
              <w:rPr>
                <w:sz w:val="22"/>
                <w:szCs w:val="22"/>
              </w:rPr>
            </w:pPr>
            <w:r>
              <w:rPr>
                <w:sz w:val="22"/>
                <w:szCs w:val="22"/>
              </w:rPr>
              <w:t>Prevádzkové náklady + daň</w:t>
            </w:r>
          </w:p>
        </w:tc>
        <w:tc>
          <w:tcPr>
            <w:tcW w:w="917"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851"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709" w:type="dxa"/>
            <w:shd w:val="clear" w:color="auto" w:fill="99CCFF"/>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29</w:t>
            </w:r>
          </w:p>
        </w:tc>
        <w:tc>
          <w:tcPr>
            <w:tcW w:w="3640" w:type="dxa"/>
            <w:shd w:val="clear" w:color="auto" w:fill="99CCFF"/>
            <w:noWrap/>
            <w:vAlign w:val="bottom"/>
          </w:tcPr>
          <w:p w:rsidR="00406240" w:rsidRPr="00AE35C3" w:rsidRDefault="00406240" w:rsidP="00112ECB">
            <w:pPr>
              <w:rPr>
                <w:sz w:val="22"/>
                <w:szCs w:val="22"/>
              </w:rPr>
            </w:pPr>
            <w:r w:rsidRPr="00AE35C3">
              <w:rPr>
                <w:sz w:val="22"/>
                <w:szCs w:val="22"/>
              </w:rPr>
              <w:t xml:space="preserve">Súčasná hodnota </w:t>
            </w:r>
            <w:r w:rsidR="00112ECB">
              <w:rPr>
                <w:sz w:val="22"/>
                <w:szCs w:val="22"/>
              </w:rPr>
              <w:t>prevádzkových</w:t>
            </w:r>
            <w:r w:rsidRPr="00AE35C3">
              <w:rPr>
                <w:sz w:val="22"/>
                <w:szCs w:val="22"/>
              </w:rPr>
              <w:t xml:space="preserve"> nákladov</w:t>
            </w:r>
          </w:p>
        </w:tc>
        <w:tc>
          <w:tcPr>
            <w:tcW w:w="917"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851"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709" w:type="dxa"/>
            <w:shd w:val="clear" w:color="auto" w:fill="99CCFF"/>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30</w:t>
            </w:r>
          </w:p>
        </w:tc>
        <w:tc>
          <w:tcPr>
            <w:tcW w:w="3640" w:type="dxa"/>
            <w:shd w:val="clear" w:color="auto" w:fill="99CCFF"/>
            <w:noWrap/>
            <w:vAlign w:val="bottom"/>
          </w:tcPr>
          <w:p w:rsidR="00406240" w:rsidRPr="00AE35C3" w:rsidRDefault="00406240" w:rsidP="00406240">
            <w:pPr>
              <w:rPr>
                <w:sz w:val="22"/>
                <w:szCs w:val="22"/>
              </w:rPr>
            </w:pPr>
            <w:r w:rsidRPr="00AE35C3">
              <w:rPr>
                <w:sz w:val="22"/>
                <w:szCs w:val="22"/>
              </w:rPr>
              <w:t>Výnosy celkom</w:t>
            </w:r>
            <w:r w:rsidR="00112ECB">
              <w:rPr>
                <w:sz w:val="22"/>
                <w:szCs w:val="22"/>
              </w:rPr>
              <w:t xml:space="preserve"> + ZC</w:t>
            </w:r>
          </w:p>
        </w:tc>
        <w:tc>
          <w:tcPr>
            <w:tcW w:w="917"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851"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709" w:type="dxa"/>
            <w:shd w:val="clear" w:color="auto" w:fill="99CCFF"/>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31</w:t>
            </w:r>
          </w:p>
        </w:tc>
        <w:tc>
          <w:tcPr>
            <w:tcW w:w="3640" w:type="dxa"/>
            <w:shd w:val="clear" w:color="auto" w:fill="99CCFF"/>
            <w:noWrap/>
            <w:vAlign w:val="bottom"/>
          </w:tcPr>
          <w:p w:rsidR="00406240" w:rsidRPr="00AE35C3" w:rsidRDefault="00406240" w:rsidP="00406240">
            <w:pPr>
              <w:rPr>
                <w:sz w:val="22"/>
                <w:szCs w:val="22"/>
              </w:rPr>
            </w:pPr>
            <w:r w:rsidRPr="00AE35C3">
              <w:rPr>
                <w:sz w:val="22"/>
                <w:szCs w:val="22"/>
              </w:rPr>
              <w:t>Súčasná hodnota celkových výnosov</w:t>
            </w:r>
          </w:p>
        </w:tc>
        <w:tc>
          <w:tcPr>
            <w:tcW w:w="917"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851"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709" w:type="dxa"/>
            <w:shd w:val="clear" w:color="auto" w:fill="99CCFF"/>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32</w:t>
            </w:r>
          </w:p>
        </w:tc>
        <w:tc>
          <w:tcPr>
            <w:tcW w:w="3640" w:type="dxa"/>
            <w:shd w:val="clear" w:color="auto" w:fill="99CCFF"/>
            <w:noWrap/>
            <w:vAlign w:val="bottom"/>
          </w:tcPr>
          <w:p w:rsidR="00406240" w:rsidRPr="00AE35C3" w:rsidRDefault="009239D0" w:rsidP="009239D0">
            <w:pPr>
              <w:rPr>
                <w:sz w:val="22"/>
                <w:szCs w:val="22"/>
              </w:rPr>
            </w:pPr>
            <w:r>
              <w:rPr>
                <w:sz w:val="22"/>
                <w:szCs w:val="22"/>
              </w:rPr>
              <w:t>Súčasná hodnota č</w:t>
            </w:r>
            <w:r w:rsidR="00406240" w:rsidRPr="00AE35C3">
              <w:rPr>
                <w:sz w:val="22"/>
                <w:szCs w:val="22"/>
              </w:rPr>
              <w:t>ist</w:t>
            </w:r>
            <w:r>
              <w:rPr>
                <w:sz w:val="22"/>
                <w:szCs w:val="22"/>
              </w:rPr>
              <w:t>ého</w:t>
            </w:r>
            <w:r w:rsidR="00406240" w:rsidRPr="00AE35C3">
              <w:rPr>
                <w:sz w:val="22"/>
                <w:szCs w:val="22"/>
              </w:rPr>
              <w:t xml:space="preserve"> </w:t>
            </w:r>
            <w:r>
              <w:rPr>
                <w:sz w:val="22"/>
                <w:szCs w:val="22"/>
              </w:rPr>
              <w:t>zisku</w:t>
            </w:r>
          </w:p>
        </w:tc>
        <w:tc>
          <w:tcPr>
            <w:tcW w:w="917"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851"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709" w:type="dxa"/>
            <w:shd w:val="clear" w:color="auto" w:fill="99CCFF"/>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406240" w:rsidP="00406240">
            <w:pPr>
              <w:jc w:val="right"/>
              <w:rPr>
                <w:sz w:val="22"/>
                <w:szCs w:val="22"/>
              </w:rPr>
            </w:pPr>
            <w:r w:rsidRPr="00AE35C3">
              <w:rPr>
                <w:sz w:val="22"/>
                <w:szCs w:val="22"/>
              </w:rPr>
              <w:t>33</w:t>
            </w:r>
          </w:p>
        </w:tc>
        <w:tc>
          <w:tcPr>
            <w:tcW w:w="3640" w:type="dxa"/>
            <w:shd w:val="clear" w:color="auto" w:fill="99CCFF"/>
            <w:noWrap/>
            <w:vAlign w:val="bottom"/>
          </w:tcPr>
          <w:p w:rsidR="00406240" w:rsidRPr="00AE35C3" w:rsidRDefault="009239D0" w:rsidP="00406240">
            <w:pPr>
              <w:rPr>
                <w:sz w:val="22"/>
                <w:szCs w:val="22"/>
              </w:rPr>
            </w:pPr>
            <w:r>
              <w:rPr>
                <w:sz w:val="22"/>
                <w:szCs w:val="22"/>
              </w:rPr>
              <w:t>Investičné náklady</w:t>
            </w:r>
          </w:p>
        </w:tc>
        <w:tc>
          <w:tcPr>
            <w:tcW w:w="917"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851" w:type="dxa"/>
            <w:shd w:val="clear" w:color="auto" w:fill="99CCFF"/>
            <w:noWrap/>
            <w:vAlign w:val="bottom"/>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c>
          <w:tcPr>
            <w:tcW w:w="709" w:type="dxa"/>
            <w:shd w:val="clear" w:color="auto" w:fill="99CCFF"/>
          </w:tcPr>
          <w:p w:rsidR="00406240" w:rsidRPr="00AE35C3" w:rsidRDefault="00406240" w:rsidP="00406240">
            <w:pPr>
              <w:jc w:val="right"/>
              <w:rPr>
                <w:sz w:val="22"/>
                <w:szCs w:val="22"/>
              </w:rPr>
            </w:pPr>
          </w:p>
        </w:tc>
        <w:tc>
          <w:tcPr>
            <w:tcW w:w="850" w:type="dxa"/>
            <w:shd w:val="clear" w:color="auto" w:fill="99CCFF"/>
            <w:noWrap/>
            <w:vAlign w:val="bottom"/>
          </w:tcPr>
          <w:p w:rsidR="00406240" w:rsidRPr="00AE35C3" w:rsidRDefault="00406240" w:rsidP="00406240">
            <w:pPr>
              <w:jc w:val="right"/>
              <w:rPr>
                <w:sz w:val="22"/>
                <w:szCs w:val="22"/>
              </w:rPr>
            </w:pPr>
          </w:p>
        </w:tc>
      </w:tr>
      <w:tr w:rsidR="009239D0" w:rsidRPr="00AE35C3" w:rsidTr="00406240">
        <w:trPr>
          <w:trHeight w:val="255"/>
        </w:trPr>
        <w:tc>
          <w:tcPr>
            <w:tcW w:w="420" w:type="dxa"/>
            <w:shd w:val="clear" w:color="auto" w:fill="99CCFF"/>
            <w:noWrap/>
            <w:vAlign w:val="bottom"/>
          </w:tcPr>
          <w:p w:rsidR="009239D0" w:rsidRPr="00AE35C3" w:rsidRDefault="009239D0" w:rsidP="00406240">
            <w:pPr>
              <w:jc w:val="right"/>
              <w:rPr>
                <w:sz w:val="22"/>
                <w:szCs w:val="22"/>
              </w:rPr>
            </w:pPr>
            <w:r>
              <w:rPr>
                <w:sz w:val="22"/>
                <w:szCs w:val="22"/>
              </w:rPr>
              <w:t>34</w:t>
            </w:r>
          </w:p>
        </w:tc>
        <w:tc>
          <w:tcPr>
            <w:tcW w:w="3640" w:type="dxa"/>
            <w:shd w:val="clear" w:color="auto" w:fill="99CCFF"/>
            <w:noWrap/>
            <w:vAlign w:val="bottom"/>
          </w:tcPr>
          <w:p w:rsidR="009239D0" w:rsidRDefault="009239D0" w:rsidP="00406240">
            <w:pPr>
              <w:rPr>
                <w:sz w:val="22"/>
                <w:szCs w:val="22"/>
              </w:rPr>
            </w:pPr>
            <w:r>
              <w:rPr>
                <w:sz w:val="22"/>
                <w:szCs w:val="22"/>
              </w:rPr>
              <w:t>Súčasná hodnota investičných nákladov</w:t>
            </w:r>
          </w:p>
        </w:tc>
        <w:tc>
          <w:tcPr>
            <w:tcW w:w="917" w:type="dxa"/>
            <w:shd w:val="clear" w:color="auto" w:fill="99CCFF"/>
            <w:noWrap/>
            <w:vAlign w:val="bottom"/>
          </w:tcPr>
          <w:p w:rsidR="009239D0" w:rsidRPr="00AE35C3" w:rsidRDefault="009239D0" w:rsidP="00406240">
            <w:pPr>
              <w:jc w:val="right"/>
              <w:rPr>
                <w:sz w:val="22"/>
                <w:szCs w:val="22"/>
              </w:rPr>
            </w:pPr>
          </w:p>
        </w:tc>
        <w:tc>
          <w:tcPr>
            <w:tcW w:w="850" w:type="dxa"/>
            <w:shd w:val="clear" w:color="auto" w:fill="99CCFF"/>
            <w:noWrap/>
            <w:vAlign w:val="bottom"/>
          </w:tcPr>
          <w:p w:rsidR="009239D0" w:rsidRPr="00AE35C3" w:rsidRDefault="009239D0" w:rsidP="00406240">
            <w:pPr>
              <w:jc w:val="right"/>
              <w:rPr>
                <w:sz w:val="22"/>
                <w:szCs w:val="22"/>
              </w:rPr>
            </w:pPr>
          </w:p>
        </w:tc>
        <w:tc>
          <w:tcPr>
            <w:tcW w:w="851" w:type="dxa"/>
            <w:shd w:val="clear" w:color="auto" w:fill="99CCFF"/>
            <w:noWrap/>
            <w:vAlign w:val="bottom"/>
          </w:tcPr>
          <w:p w:rsidR="009239D0" w:rsidRPr="00AE35C3" w:rsidRDefault="009239D0" w:rsidP="00406240">
            <w:pPr>
              <w:jc w:val="right"/>
              <w:rPr>
                <w:sz w:val="22"/>
                <w:szCs w:val="22"/>
              </w:rPr>
            </w:pPr>
          </w:p>
        </w:tc>
        <w:tc>
          <w:tcPr>
            <w:tcW w:w="850" w:type="dxa"/>
            <w:shd w:val="clear" w:color="auto" w:fill="99CCFF"/>
            <w:noWrap/>
            <w:vAlign w:val="bottom"/>
          </w:tcPr>
          <w:p w:rsidR="009239D0" w:rsidRPr="00AE35C3" w:rsidRDefault="009239D0" w:rsidP="00406240">
            <w:pPr>
              <w:jc w:val="right"/>
              <w:rPr>
                <w:sz w:val="22"/>
                <w:szCs w:val="22"/>
              </w:rPr>
            </w:pPr>
          </w:p>
        </w:tc>
        <w:tc>
          <w:tcPr>
            <w:tcW w:w="709" w:type="dxa"/>
            <w:shd w:val="clear" w:color="auto" w:fill="99CCFF"/>
          </w:tcPr>
          <w:p w:rsidR="009239D0" w:rsidRPr="00AE35C3" w:rsidRDefault="009239D0" w:rsidP="00406240">
            <w:pPr>
              <w:jc w:val="right"/>
              <w:rPr>
                <w:sz w:val="22"/>
                <w:szCs w:val="22"/>
              </w:rPr>
            </w:pPr>
          </w:p>
        </w:tc>
        <w:tc>
          <w:tcPr>
            <w:tcW w:w="850" w:type="dxa"/>
            <w:shd w:val="clear" w:color="auto" w:fill="99CCFF"/>
            <w:noWrap/>
            <w:vAlign w:val="bottom"/>
          </w:tcPr>
          <w:p w:rsidR="009239D0" w:rsidRPr="00AE35C3" w:rsidRDefault="009239D0" w:rsidP="00406240">
            <w:pPr>
              <w:jc w:val="right"/>
              <w:rPr>
                <w:sz w:val="22"/>
                <w:szCs w:val="22"/>
              </w:rPr>
            </w:pPr>
          </w:p>
        </w:tc>
      </w:tr>
      <w:tr w:rsidR="00406240" w:rsidRPr="00AE35C3" w:rsidTr="00406240">
        <w:trPr>
          <w:trHeight w:val="255"/>
        </w:trPr>
        <w:tc>
          <w:tcPr>
            <w:tcW w:w="420" w:type="dxa"/>
            <w:shd w:val="clear" w:color="auto" w:fill="99CCFF"/>
            <w:noWrap/>
            <w:vAlign w:val="bottom"/>
          </w:tcPr>
          <w:p w:rsidR="00406240" w:rsidRPr="00AE35C3" w:rsidRDefault="009239D0" w:rsidP="00406240">
            <w:pPr>
              <w:jc w:val="right"/>
              <w:rPr>
                <w:bCs/>
                <w:sz w:val="22"/>
                <w:szCs w:val="22"/>
              </w:rPr>
            </w:pPr>
            <w:r>
              <w:rPr>
                <w:bCs/>
                <w:sz w:val="22"/>
                <w:szCs w:val="22"/>
              </w:rPr>
              <w:t>35</w:t>
            </w:r>
          </w:p>
        </w:tc>
        <w:tc>
          <w:tcPr>
            <w:tcW w:w="3640" w:type="dxa"/>
            <w:shd w:val="clear" w:color="auto" w:fill="FFFF00"/>
            <w:noWrap/>
            <w:vAlign w:val="bottom"/>
          </w:tcPr>
          <w:p w:rsidR="00406240" w:rsidRPr="00AE35C3" w:rsidRDefault="00406240" w:rsidP="00406240">
            <w:pPr>
              <w:jc w:val="right"/>
              <w:rPr>
                <w:bCs/>
                <w:sz w:val="22"/>
                <w:szCs w:val="22"/>
              </w:rPr>
            </w:pPr>
            <w:r w:rsidRPr="00AE35C3">
              <w:rPr>
                <w:bCs/>
                <w:sz w:val="22"/>
                <w:szCs w:val="22"/>
              </w:rPr>
              <w:t>Miera výnosovosti projektu:</w:t>
            </w:r>
          </w:p>
        </w:tc>
        <w:tc>
          <w:tcPr>
            <w:tcW w:w="917" w:type="dxa"/>
            <w:shd w:val="clear" w:color="auto" w:fill="FFFF00"/>
            <w:noWrap/>
            <w:vAlign w:val="bottom"/>
          </w:tcPr>
          <w:p w:rsidR="00406240" w:rsidRPr="00AE35C3" w:rsidRDefault="00406240" w:rsidP="00406240">
            <w:pPr>
              <w:jc w:val="center"/>
              <w:rPr>
                <w:bCs/>
                <w:sz w:val="22"/>
                <w:szCs w:val="22"/>
              </w:rPr>
            </w:pPr>
          </w:p>
        </w:tc>
        <w:tc>
          <w:tcPr>
            <w:tcW w:w="850" w:type="dxa"/>
            <w:shd w:val="clear" w:color="auto" w:fill="99CCFF"/>
            <w:noWrap/>
            <w:vAlign w:val="bottom"/>
          </w:tcPr>
          <w:p w:rsidR="00406240" w:rsidRPr="00AE35C3" w:rsidRDefault="00406240" w:rsidP="00406240">
            <w:pPr>
              <w:rPr>
                <w:sz w:val="22"/>
                <w:szCs w:val="22"/>
              </w:rPr>
            </w:pPr>
            <w:r w:rsidRPr="00AE35C3">
              <w:rPr>
                <w:sz w:val="22"/>
                <w:szCs w:val="22"/>
              </w:rPr>
              <w:t> </w:t>
            </w:r>
          </w:p>
        </w:tc>
        <w:tc>
          <w:tcPr>
            <w:tcW w:w="851" w:type="dxa"/>
            <w:shd w:val="clear" w:color="auto" w:fill="99CCFF"/>
            <w:noWrap/>
            <w:vAlign w:val="bottom"/>
          </w:tcPr>
          <w:p w:rsidR="00406240" w:rsidRPr="00AE35C3" w:rsidRDefault="00406240" w:rsidP="00406240">
            <w:pPr>
              <w:rPr>
                <w:sz w:val="22"/>
                <w:szCs w:val="22"/>
              </w:rPr>
            </w:pPr>
            <w:r w:rsidRPr="00AE35C3">
              <w:rPr>
                <w:sz w:val="22"/>
                <w:szCs w:val="22"/>
              </w:rPr>
              <w:t> </w:t>
            </w:r>
          </w:p>
        </w:tc>
        <w:tc>
          <w:tcPr>
            <w:tcW w:w="850" w:type="dxa"/>
            <w:shd w:val="clear" w:color="auto" w:fill="99CCFF"/>
            <w:noWrap/>
            <w:vAlign w:val="bottom"/>
          </w:tcPr>
          <w:p w:rsidR="00406240" w:rsidRPr="00AE35C3" w:rsidRDefault="00406240" w:rsidP="00406240">
            <w:pPr>
              <w:rPr>
                <w:sz w:val="22"/>
                <w:szCs w:val="22"/>
              </w:rPr>
            </w:pPr>
            <w:r w:rsidRPr="00AE35C3">
              <w:rPr>
                <w:sz w:val="22"/>
                <w:szCs w:val="22"/>
              </w:rPr>
              <w:t> </w:t>
            </w:r>
          </w:p>
        </w:tc>
        <w:tc>
          <w:tcPr>
            <w:tcW w:w="709" w:type="dxa"/>
            <w:shd w:val="clear" w:color="auto" w:fill="99CCFF"/>
          </w:tcPr>
          <w:p w:rsidR="00406240" w:rsidRPr="00AE35C3" w:rsidRDefault="00406240" w:rsidP="00406240">
            <w:pPr>
              <w:rPr>
                <w:sz w:val="22"/>
                <w:szCs w:val="22"/>
              </w:rPr>
            </w:pPr>
          </w:p>
        </w:tc>
        <w:tc>
          <w:tcPr>
            <w:tcW w:w="850" w:type="dxa"/>
            <w:shd w:val="clear" w:color="auto" w:fill="99CCFF"/>
            <w:noWrap/>
            <w:vAlign w:val="bottom"/>
          </w:tcPr>
          <w:p w:rsidR="00406240" w:rsidRPr="00AE35C3" w:rsidRDefault="00406240" w:rsidP="00406240">
            <w:pPr>
              <w:rPr>
                <w:sz w:val="22"/>
                <w:szCs w:val="22"/>
              </w:rPr>
            </w:pPr>
            <w:r w:rsidRPr="00AE35C3">
              <w:rPr>
                <w:sz w:val="22"/>
                <w:szCs w:val="22"/>
              </w:rPr>
              <w:t> </w:t>
            </w:r>
          </w:p>
        </w:tc>
      </w:tr>
    </w:tbl>
    <w:p w:rsidR="00406240" w:rsidRPr="00745E5F" w:rsidRDefault="00406240" w:rsidP="00406240">
      <w:pPr>
        <w:pStyle w:val="Zkladntext"/>
        <w:tabs>
          <w:tab w:val="left" w:pos="1260"/>
        </w:tabs>
        <w:rPr>
          <w:b w:val="0"/>
          <w:bCs w:val="0"/>
          <w:color w:val="000000"/>
          <w:sz w:val="22"/>
          <w:szCs w:val="22"/>
        </w:rPr>
      </w:pPr>
    </w:p>
    <w:p w:rsidR="00406240" w:rsidRPr="00745E5F" w:rsidRDefault="00406240" w:rsidP="00406240">
      <w:pPr>
        <w:pStyle w:val="Zkladntext"/>
        <w:widowControl/>
        <w:numPr>
          <w:ilvl w:val="0"/>
          <w:numId w:val="19"/>
        </w:numPr>
        <w:tabs>
          <w:tab w:val="left" w:pos="1260"/>
        </w:tabs>
        <w:adjustRightInd/>
        <w:spacing w:before="120" w:line="240" w:lineRule="auto"/>
        <w:ind w:left="714" w:hanging="357"/>
        <w:textAlignment w:val="auto"/>
        <w:rPr>
          <w:b w:val="0"/>
          <w:bCs w:val="0"/>
          <w:color w:val="000000"/>
          <w:sz w:val="22"/>
          <w:szCs w:val="22"/>
        </w:rPr>
      </w:pPr>
      <w:r w:rsidRPr="00745E5F">
        <w:rPr>
          <w:b w:val="0"/>
          <w:bCs w:val="0"/>
          <w:color w:val="000000"/>
          <w:sz w:val="22"/>
          <w:szCs w:val="22"/>
          <w:u w:val="single"/>
        </w:rPr>
        <w:lastRenderedPageBreak/>
        <w:t>Náklady celkom</w:t>
      </w:r>
      <w:r w:rsidRPr="00745E5F">
        <w:rPr>
          <w:b w:val="0"/>
          <w:bCs w:val="0"/>
          <w:color w:val="000000"/>
          <w:sz w:val="22"/>
          <w:szCs w:val="22"/>
        </w:rPr>
        <w:t xml:space="preserve"> – vypočíta analýza </w:t>
      </w:r>
      <w:r>
        <w:rPr>
          <w:b w:val="0"/>
          <w:bCs w:val="0"/>
          <w:color w:val="000000"/>
          <w:sz w:val="22"/>
          <w:szCs w:val="22"/>
        </w:rPr>
        <w:t>ako „</w:t>
      </w:r>
      <w:r w:rsidRPr="00E75051">
        <w:rPr>
          <w:b w:val="0"/>
          <w:bCs w:val="0"/>
          <w:color w:val="000000"/>
          <w:sz w:val="22"/>
          <w:szCs w:val="22"/>
        </w:rPr>
        <w:t>prevádzkové náklady + investičné náklady + daň</w:t>
      </w:r>
      <w:r>
        <w:rPr>
          <w:b w:val="0"/>
          <w:bCs w:val="0"/>
          <w:color w:val="000000"/>
          <w:sz w:val="22"/>
          <w:szCs w:val="22"/>
        </w:rPr>
        <w:t xml:space="preserve"> z príjmu“</w:t>
      </w:r>
    </w:p>
    <w:p w:rsidR="00406240" w:rsidRPr="00745E5F" w:rsidRDefault="00406240" w:rsidP="00406240">
      <w:pPr>
        <w:pStyle w:val="Zkladntext"/>
        <w:widowControl/>
        <w:numPr>
          <w:ilvl w:val="0"/>
          <w:numId w:val="19"/>
        </w:numPr>
        <w:tabs>
          <w:tab w:val="left" w:pos="1260"/>
        </w:tabs>
        <w:adjustRightInd/>
        <w:spacing w:before="120" w:line="240" w:lineRule="auto"/>
        <w:ind w:left="714" w:hanging="357"/>
        <w:textAlignment w:val="auto"/>
        <w:rPr>
          <w:b w:val="0"/>
          <w:bCs w:val="0"/>
          <w:color w:val="000000"/>
          <w:sz w:val="22"/>
          <w:szCs w:val="22"/>
        </w:rPr>
      </w:pPr>
      <w:r w:rsidRPr="00745E5F">
        <w:rPr>
          <w:b w:val="0"/>
          <w:bCs w:val="0"/>
          <w:color w:val="000000"/>
          <w:sz w:val="22"/>
          <w:szCs w:val="22"/>
          <w:u w:val="single"/>
        </w:rPr>
        <w:t xml:space="preserve">Súčasná hodnota </w:t>
      </w:r>
      <w:r w:rsidR="00112ECB">
        <w:rPr>
          <w:b w:val="0"/>
          <w:bCs w:val="0"/>
          <w:color w:val="000000"/>
          <w:sz w:val="22"/>
          <w:szCs w:val="22"/>
          <w:u w:val="single"/>
        </w:rPr>
        <w:t>prevádzkových</w:t>
      </w:r>
      <w:r w:rsidRPr="00745E5F">
        <w:rPr>
          <w:b w:val="0"/>
          <w:bCs w:val="0"/>
          <w:color w:val="000000"/>
          <w:sz w:val="22"/>
          <w:szCs w:val="22"/>
          <w:u w:val="single"/>
        </w:rPr>
        <w:t xml:space="preserve"> nákladov</w:t>
      </w:r>
      <w:r w:rsidRPr="00745E5F">
        <w:rPr>
          <w:b w:val="0"/>
          <w:bCs w:val="0"/>
          <w:color w:val="000000"/>
          <w:sz w:val="22"/>
          <w:szCs w:val="22"/>
        </w:rPr>
        <w:t xml:space="preserve"> – vypočíta analýza ako diskontované </w:t>
      </w:r>
      <w:r w:rsidR="00112ECB">
        <w:rPr>
          <w:b w:val="0"/>
          <w:bCs w:val="0"/>
          <w:color w:val="000000"/>
          <w:sz w:val="22"/>
          <w:szCs w:val="22"/>
        </w:rPr>
        <w:t>prevádzkové</w:t>
      </w:r>
      <w:r w:rsidRPr="00745E5F">
        <w:rPr>
          <w:b w:val="0"/>
          <w:bCs w:val="0"/>
          <w:color w:val="000000"/>
          <w:sz w:val="22"/>
          <w:szCs w:val="22"/>
        </w:rPr>
        <w:t xml:space="preserve"> náklady</w:t>
      </w:r>
    </w:p>
    <w:p w:rsidR="00406240" w:rsidRPr="00745E5F" w:rsidRDefault="00406240" w:rsidP="00406240">
      <w:pPr>
        <w:pStyle w:val="Zkladntext"/>
        <w:widowControl/>
        <w:numPr>
          <w:ilvl w:val="0"/>
          <w:numId w:val="19"/>
        </w:numPr>
        <w:tabs>
          <w:tab w:val="left" w:pos="1260"/>
        </w:tabs>
        <w:adjustRightInd/>
        <w:spacing w:before="120" w:line="240" w:lineRule="auto"/>
        <w:ind w:left="714" w:hanging="357"/>
        <w:textAlignment w:val="auto"/>
        <w:rPr>
          <w:b w:val="0"/>
          <w:bCs w:val="0"/>
          <w:color w:val="000000"/>
          <w:sz w:val="22"/>
          <w:szCs w:val="22"/>
          <w:u w:val="single"/>
        </w:rPr>
      </w:pPr>
      <w:r w:rsidRPr="00745E5F">
        <w:rPr>
          <w:b w:val="0"/>
          <w:bCs w:val="0"/>
          <w:color w:val="000000"/>
          <w:sz w:val="22"/>
          <w:szCs w:val="22"/>
          <w:u w:val="single"/>
        </w:rPr>
        <w:t>Výnosy celkom</w:t>
      </w:r>
      <w:r w:rsidR="00112ECB">
        <w:rPr>
          <w:b w:val="0"/>
          <w:bCs w:val="0"/>
          <w:color w:val="000000"/>
          <w:sz w:val="22"/>
          <w:szCs w:val="22"/>
          <w:u w:val="single"/>
        </w:rPr>
        <w:t xml:space="preserve"> + ZC</w:t>
      </w:r>
      <w:r w:rsidRPr="00745E5F">
        <w:rPr>
          <w:b w:val="0"/>
          <w:bCs w:val="0"/>
          <w:color w:val="000000"/>
          <w:sz w:val="22"/>
          <w:szCs w:val="22"/>
        </w:rPr>
        <w:t xml:space="preserve"> – vypočíta analýza na základe tabuľky č. </w:t>
      </w:r>
      <w:r>
        <w:rPr>
          <w:b w:val="0"/>
          <w:bCs w:val="0"/>
          <w:color w:val="000000"/>
          <w:sz w:val="22"/>
          <w:szCs w:val="22"/>
        </w:rPr>
        <w:t>V. – Miera výnosnosti</w:t>
      </w:r>
    </w:p>
    <w:p w:rsidR="00406240" w:rsidRPr="00745E5F" w:rsidRDefault="00406240" w:rsidP="00406240">
      <w:pPr>
        <w:pStyle w:val="Zkladntext"/>
        <w:widowControl/>
        <w:numPr>
          <w:ilvl w:val="0"/>
          <w:numId w:val="19"/>
        </w:numPr>
        <w:tabs>
          <w:tab w:val="left" w:pos="1260"/>
        </w:tabs>
        <w:adjustRightInd/>
        <w:spacing w:before="120" w:line="240" w:lineRule="auto"/>
        <w:ind w:left="714" w:hanging="357"/>
        <w:textAlignment w:val="auto"/>
        <w:rPr>
          <w:b w:val="0"/>
          <w:bCs w:val="0"/>
          <w:color w:val="000000"/>
          <w:sz w:val="22"/>
          <w:szCs w:val="22"/>
        </w:rPr>
      </w:pPr>
      <w:r w:rsidRPr="00745E5F">
        <w:rPr>
          <w:b w:val="0"/>
          <w:bCs w:val="0"/>
          <w:color w:val="000000"/>
          <w:sz w:val="22"/>
          <w:szCs w:val="22"/>
          <w:u w:val="single"/>
        </w:rPr>
        <w:t>Súčasná hodnota celkových výnosov</w:t>
      </w:r>
      <w:r w:rsidRPr="00745E5F">
        <w:rPr>
          <w:b w:val="0"/>
          <w:bCs w:val="0"/>
          <w:color w:val="000000"/>
          <w:sz w:val="22"/>
          <w:szCs w:val="22"/>
        </w:rPr>
        <w:t xml:space="preserve"> – vypočíta analýza ako diskontované celkové výnosy.</w:t>
      </w:r>
    </w:p>
    <w:p w:rsidR="00406240" w:rsidRPr="00A43106" w:rsidRDefault="009239D0" w:rsidP="00406240">
      <w:pPr>
        <w:pStyle w:val="Zkladntext"/>
        <w:widowControl/>
        <w:numPr>
          <w:ilvl w:val="0"/>
          <w:numId w:val="19"/>
        </w:numPr>
        <w:tabs>
          <w:tab w:val="left" w:pos="1260"/>
        </w:tabs>
        <w:adjustRightInd/>
        <w:spacing w:before="120" w:line="240" w:lineRule="auto"/>
        <w:ind w:left="714" w:hanging="357"/>
        <w:textAlignment w:val="auto"/>
        <w:rPr>
          <w:b w:val="0"/>
          <w:bCs w:val="0"/>
          <w:sz w:val="22"/>
          <w:szCs w:val="22"/>
        </w:rPr>
      </w:pPr>
      <w:r w:rsidRPr="009239D0">
        <w:rPr>
          <w:b w:val="0"/>
          <w:bCs w:val="0"/>
          <w:sz w:val="22"/>
          <w:szCs w:val="22"/>
          <w:u w:val="single"/>
        </w:rPr>
        <w:t>Súčasná hodnota čistého zisku</w:t>
      </w:r>
      <w:r w:rsidR="00406240" w:rsidRPr="00A43106">
        <w:rPr>
          <w:b w:val="0"/>
          <w:bCs w:val="0"/>
          <w:sz w:val="22"/>
          <w:szCs w:val="22"/>
        </w:rPr>
        <w:t xml:space="preserve"> </w:t>
      </w:r>
      <w:r w:rsidR="00406240" w:rsidRPr="00A43106">
        <w:rPr>
          <w:b w:val="0"/>
          <w:bCs w:val="0"/>
          <w:color w:val="000000"/>
          <w:sz w:val="22"/>
          <w:szCs w:val="22"/>
        </w:rPr>
        <w:t xml:space="preserve">– vypočíta </w:t>
      </w:r>
      <w:r w:rsidR="00406240" w:rsidRPr="00A43106">
        <w:rPr>
          <w:b w:val="0"/>
          <w:bCs w:val="0"/>
          <w:sz w:val="22"/>
          <w:szCs w:val="22"/>
        </w:rPr>
        <w:t xml:space="preserve">analýza ako rozdiel „riadok 30. – riadok 28.“ (nediskontovaný kumulovaný </w:t>
      </w:r>
      <w:proofErr w:type="spellStart"/>
      <w:r w:rsidR="00406240" w:rsidRPr="00A43106">
        <w:rPr>
          <w:b w:val="0"/>
          <w:bCs w:val="0"/>
          <w:sz w:val="22"/>
          <w:szCs w:val="22"/>
        </w:rPr>
        <w:t>cash</w:t>
      </w:r>
      <w:proofErr w:type="spellEnd"/>
      <w:r w:rsidR="00406240" w:rsidRPr="00A43106">
        <w:rPr>
          <w:b w:val="0"/>
          <w:bCs w:val="0"/>
          <w:sz w:val="22"/>
          <w:szCs w:val="22"/>
        </w:rPr>
        <w:t xml:space="preserve"> </w:t>
      </w:r>
      <w:proofErr w:type="spellStart"/>
      <w:r w:rsidR="00406240" w:rsidRPr="00A43106">
        <w:rPr>
          <w:b w:val="0"/>
          <w:bCs w:val="0"/>
          <w:sz w:val="22"/>
          <w:szCs w:val="22"/>
        </w:rPr>
        <w:t>flow</w:t>
      </w:r>
      <w:proofErr w:type="spellEnd"/>
      <w:r w:rsidR="00406240" w:rsidRPr="00A43106">
        <w:rPr>
          <w:b w:val="0"/>
          <w:bCs w:val="0"/>
          <w:sz w:val="22"/>
          <w:szCs w:val="22"/>
        </w:rPr>
        <w:t xml:space="preserve"> sa nachádza v poslednom stĺpci „kumulatívne“ - v XLS formáte)</w:t>
      </w:r>
    </w:p>
    <w:p w:rsidR="00406240" w:rsidRPr="009239D0" w:rsidRDefault="009239D0" w:rsidP="00406240">
      <w:pPr>
        <w:pStyle w:val="Zkladntext"/>
        <w:widowControl/>
        <w:numPr>
          <w:ilvl w:val="0"/>
          <w:numId w:val="19"/>
        </w:numPr>
        <w:tabs>
          <w:tab w:val="left" w:pos="1260"/>
        </w:tabs>
        <w:adjustRightInd/>
        <w:spacing w:before="120" w:line="240" w:lineRule="auto"/>
        <w:ind w:left="714" w:hanging="357"/>
        <w:textAlignment w:val="auto"/>
        <w:rPr>
          <w:b w:val="0"/>
          <w:bCs w:val="0"/>
          <w:i/>
          <w:sz w:val="22"/>
          <w:szCs w:val="22"/>
        </w:rPr>
      </w:pPr>
      <w:r w:rsidRPr="009239D0">
        <w:rPr>
          <w:b w:val="0"/>
          <w:bCs w:val="0"/>
          <w:sz w:val="22"/>
          <w:szCs w:val="22"/>
          <w:u w:val="single"/>
        </w:rPr>
        <w:t>Investičné náklady</w:t>
      </w:r>
      <w:r w:rsidR="00406240" w:rsidRPr="00745E5F">
        <w:rPr>
          <w:b w:val="0"/>
          <w:bCs w:val="0"/>
          <w:sz w:val="22"/>
          <w:szCs w:val="22"/>
        </w:rPr>
        <w:t xml:space="preserve"> </w:t>
      </w:r>
      <w:r w:rsidR="00406240" w:rsidRPr="00745E5F">
        <w:rPr>
          <w:b w:val="0"/>
          <w:bCs w:val="0"/>
          <w:color w:val="000000"/>
          <w:sz w:val="22"/>
          <w:szCs w:val="22"/>
        </w:rPr>
        <w:t xml:space="preserve">– vypočíta </w:t>
      </w:r>
      <w:r w:rsidR="00406240" w:rsidRPr="00745E5F">
        <w:rPr>
          <w:b w:val="0"/>
          <w:bCs w:val="0"/>
          <w:sz w:val="22"/>
          <w:szCs w:val="22"/>
        </w:rPr>
        <w:t xml:space="preserve">analýza ako </w:t>
      </w:r>
      <w:r>
        <w:rPr>
          <w:b w:val="0"/>
          <w:bCs w:val="0"/>
          <w:sz w:val="22"/>
          <w:szCs w:val="22"/>
        </w:rPr>
        <w:t>súčet všetkých investičných nákladov.</w:t>
      </w:r>
      <w:r w:rsidR="00406240" w:rsidRPr="00745E5F">
        <w:rPr>
          <w:b w:val="0"/>
          <w:bCs w:val="0"/>
          <w:sz w:val="22"/>
          <w:szCs w:val="22"/>
        </w:rPr>
        <w:t xml:space="preserve"> </w:t>
      </w:r>
    </w:p>
    <w:p w:rsidR="009239D0" w:rsidRPr="009239D0" w:rsidRDefault="009239D0" w:rsidP="00406240">
      <w:pPr>
        <w:pStyle w:val="Zkladntext"/>
        <w:widowControl/>
        <w:numPr>
          <w:ilvl w:val="0"/>
          <w:numId w:val="19"/>
        </w:numPr>
        <w:tabs>
          <w:tab w:val="left" w:pos="1260"/>
        </w:tabs>
        <w:adjustRightInd/>
        <w:spacing w:before="120" w:line="240" w:lineRule="auto"/>
        <w:ind w:left="714" w:hanging="357"/>
        <w:textAlignment w:val="auto"/>
        <w:rPr>
          <w:b w:val="0"/>
          <w:bCs w:val="0"/>
          <w:sz w:val="22"/>
          <w:szCs w:val="22"/>
          <w:u w:val="single"/>
        </w:rPr>
      </w:pPr>
      <w:r w:rsidRPr="009239D0">
        <w:rPr>
          <w:b w:val="0"/>
          <w:bCs w:val="0"/>
          <w:sz w:val="22"/>
          <w:szCs w:val="22"/>
          <w:u w:val="single"/>
        </w:rPr>
        <w:t>Súčasná hodnota investičných nákladov</w:t>
      </w:r>
      <w:r>
        <w:rPr>
          <w:b w:val="0"/>
          <w:bCs w:val="0"/>
          <w:sz w:val="22"/>
          <w:szCs w:val="22"/>
        </w:rPr>
        <w:t xml:space="preserve"> – vypočíta analýza ako diskontovanú hodnotu investičných nákladov.</w:t>
      </w:r>
    </w:p>
    <w:p w:rsidR="00406240" w:rsidRPr="00745E5F" w:rsidRDefault="00406240" w:rsidP="00406240">
      <w:pPr>
        <w:pStyle w:val="Zkladntext"/>
        <w:widowControl/>
        <w:numPr>
          <w:ilvl w:val="0"/>
          <w:numId w:val="19"/>
        </w:numPr>
        <w:tabs>
          <w:tab w:val="left" w:pos="1260"/>
        </w:tabs>
        <w:adjustRightInd/>
        <w:spacing w:before="120" w:line="240" w:lineRule="auto"/>
        <w:ind w:left="714" w:hanging="357"/>
        <w:textAlignment w:val="auto"/>
        <w:rPr>
          <w:b w:val="0"/>
          <w:bCs w:val="0"/>
          <w:color w:val="000000"/>
          <w:sz w:val="22"/>
          <w:szCs w:val="22"/>
        </w:rPr>
      </w:pPr>
      <w:r w:rsidRPr="00745E5F">
        <w:rPr>
          <w:b w:val="0"/>
          <w:bCs w:val="0"/>
          <w:sz w:val="22"/>
          <w:szCs w:val="22"/>
          <w:u w:val="single"/>
        </w:rPr>
        <w:t>Miera výnosovosti</w:t>
      </w:r>
      <w:r w:rsidRPr="00745E5F">
        <w:rPr>
          <w:b w:val="0"/>
          <w:bCs w:val="0"/>
          <w:sz w:val="22"/>
          <w:szCs w:val="22"/>
        </w:rPr>
        <w:t xml:space="preserve"> </w:t>
      </w:r>
      <w:r w:rsidRPr="00745E5F">
        <w:rPr>
          <w:b w:val="0"/>
          <w:bCs w:val="0"/>
          <w:color w:val="000000"/>
          <w:sz w:val="22"/>
          <w:szCs w:val="22"/>
        </w:rPr>
        <w:t xml:space="preserve">– vypočíta </w:t>
      </w:r>
      <w:r w:rsidRPr="00745E5F">
        <w:rPr>
          <w:b w:val="0"/>
          <w:bCs w:val="0"/>
          <w:sz w:val="22"/>
          <w:szCs w:val="22"/>
        </w:rPr>
        <w:t>analýza ako podiel „</w:t>
      </w:r>
      <w:r w:rsidR="009239D0">
        <w:rPr>
          <w:b w:val="0"/>
          <w:bCs w:val="0"/>
          <w:sz w:val="22"/>
          <w:szCs w:val="22"/>
        </w:rPr>
        <w:t>súčasná</w:t>
      </w:r>
      <w:r w:rsidRPr="00745E5F">
        <w:rPr>
          <w:b w:val="0"/>
          <w:bCs w:val="0"/>
          <w:sz w:val="22"/>
          <w:szCs w:val="22"/>
        </w:rPr>
        <w:t xml:space="preserve"> hodnota </w:t>
      </w:r>
      <w:r w:rsidRPr="00745E5F">
        <w:rPr>
          <w:b w:val="0"/>
          <w:bCs w:val="0"/>
          <w:color w:val="000000"/>
          <w:sz w:val="22"/>
          <w:szCs w:val="22"/>
        </w:rPr>
        <w:t xml:space="preserve">čistého </w:t>
      </w:r>
      <w:r w:rsidR="009239D0">
        <w:rPr>
          <w:b w:val="0"/>
          <w:bCs w:val="0"/>
          <w:color w:val="000000"/>
          <w:sz w:val="22"/>
          <w:szCs w:val="22"/>
        </w:rPr>
        <w:t>zisku</w:t>
      </w:r>
      <w:r w:rsidRPr="00745E5F">
        <w:rPr>
          <w:b w:val="0"/>
          <w:bCs w:val="0"/>
          <w:color w:val="000000"/>
          <w:sz w:val="22"/>
          <w:szCs w:val="22"/>
        </w:rPr>
        <w:t xml:space="preserve"> / </w:t>
      </w:r>
      <w:r w:rsidR="009239D0">
        <w:rPr>
          <w:b w:val="0"/>
          <w:bCs w:val="0"/>
          <w:color w:val="000000"/>
          <w:sz w:val="22"/>
          <w:szCs w:val="22"/>
        </w:rPr>
        <w:t>súčasná</w:t>
      </w:r>
      <w:r w:rsidRPr="00745E5F">
        <w:rPr>
          <w:b w:val="0"/>
          <w:bCs w:val="0"/>
          <w:color w:val="000000"/>
          <w:sz w:val="22"/>
          <w:szCs w:val="22"/>
        </w:rPr>
        <w:t xml:space="preserve"> hodnota </w:t>
      </w:r>
      <w:r w:rsidR="009239D0">
        <w:rPr>
          <w:b w:val="0"/>
          <w:bCs w:val="0"/>
          <w:color w:val="000000"/>
          <w:sz w:val="22"/>
          <w:szCs w:val="22"/>
        </w:rPr>
        <w:t>investičných</w:t>
      </w:r>
      <w:r w:rsidRPr="00745E5F">
        <w:rPr>
          <w:b w:val="0"/>
          <w:bCs w:val="0"/>
          <w:color w:val="000000"/>
          <w:sz w:val="22"/>
          <w:szCs w:val="22"/>
        </w:rPr>
        <w:t xml:space="preserve"> nákladov“.</w:t>
      </w:r>
    </w:p>
    <w:p w:rsidR="00406240" w:rsidRDefault="00406240" w:rsidP="00406240">
      <w:pPr>
        <w:spacing w:line="240" w:lineRule="auto"/>
        <w:rPr>
          <w:sz w:val="22"/>
          <w:szCs w:val="22"/>
        </w:rPr>
      </w:pPr>
    </w:p>
    <w:p w:rsidR="00406240" w:rsidRDefault="00406240" w:rsidP="00406240">
      <w:pPr>
        <w:spacing w:line="240" w:lineRule="auto"/>
        <w:rPr>
          <w:sz w:val="22"/>
          <w:szCs w:val="22"/>
        </w:rPr>
      </w:pPr>
    </w:p>
    <w:p w:rsidR="00406240" w:rsidRDefault="00406240" w:rsidP="0019409C">
      <w:pPr>
        <w:pStyle w:val="Nadpis2"/>
        <w:tabs>
          <w:tab w:val="clear" w:pos="936"/>
          <w:tab w:val="num" w:pos="756"/>
        </w:tabs>
        <w:ind w:left="756"/>
      </w:pPr>
      <w:bookmarkStart w:id="342" w:name="_Toc229219183"/>
      <w:bookmarkStart w:id="343" w:name="_Toc245692073"/>
      <w:r w:rsidRPr="001C7604">
        <w:t xml:space="preserve">Príloha č. </w:t>
      </w:r>
      <w:r>
        <w:t xml:space="preserve">6 </w:t>
      </w:r>
      <w:proofErr w:type="spellStart"/>
      <w:r>
        <w:t>ŽoNFP</w:t>
      </w:r>
      <w:proofErr w:type="spellEnd"/>
      <w:r>
        <w:t xml:space="preserve"> – Súhrnný ukazovateľ hodnotenia firmy</w:t>
      </w:r>
      <w:bookmarkEnd w:id="342"/>
      <w:bookmarkEnd w:id="343"/>
    </w:p>
    <w:p w:rsidR="00406240" w:rsidRDefault="00406240" w:rsidP="0019409C">
      <w:pPr>
        <w:spacing w:line="240" w:lineRule="auto"/>
        <w:rPr>
          <w:sz w:val="22"/>
          <w:szCs w:val="22"/>
        </w:rPr>
      </w:pPr>
    </w:p>
    <w:p w:rsidR="00406240" w:rsidRDefault="00406240" w:rsidP="0019409C">
      <w:pPr>
        <w:spacing w:line="240" w:lineRule="auto"/>
        <w:rPr>
          <w:sz w:val="22"/>
          <w:szCs w:val="22"/>
        </w:rPr>
      </w:pPr>
      <w:r w:rsidRPr="001C7604">
        <w:rPr>
          <w:sz w:val="22"/>
          <w:szCs w:val="22"/>
        </w:rPr>
        <w:t>Príloha č. 6</w:t>
      </w:r>
      <w:r>
        <w:rPr>
          <w:sz w:val="22"/>
          <w:szCs w:val="22"/>
        </w:rPr>
        <w:t xml:space="preserve"> </w:t>
      </w:r>
      <w:proofErr w:type="spellStart"/>
      <w:r>
        <w:rPr>
          <w:sz w:val="22"/>
          <w:szCs w:val="22"/>
        </w:rPr>
        <w:t>ŽoNFP</w:t>
      </w:r>
      <w:proofErr w:type="spellEnd"/>
      <w:r>
        <w:rPr>
          <w:sz w:val="22"/>
          <w:szCs w:val="22"/>
        </w:rPr>
        <w:t xml:space="preserve"> slúži na určenie finančnej situácie žiadateľa, preto vás prosíme o jej dôkladné vyplnenie a zachovanie formátov buniek, do ktorých budete vpisovať údaje. Údaje vpisujte len do buniek, ktoré nie sú podfarbené, pretože podfarbené polia slúžia na vysvetlenie, resp. definíciu jednotlivých ukazovateľov. </w:t>
      </w:r>
    </w:p>
    <w:p w:rsidR="00406240" w:rsidRDefault="00406240" w:rsidP="0019409C">
      <w:pPr>
        <w:spacing w:line="240" w:lineRule="auto"/>
        <w:rPr>
          <w:sz w:val="22"/>
          <w:szCs w:val="22"/>
        </w:rPr>
      </w:pPr>
    </w:p>
    <w:p w:rsidR="00D763AA" w:rsidRDefault="00D763AA" w:rsidP="0019409C">
      <w:pPr>
        <w:spacing w:line="240" w:lineRule="auto"/>
        <w:rPr>
          <w:sz w:val="22"/>
          <w:szCs w:val="22"/>
        </w:rPr>
      </w:pPr>
    </w:p>
    <w:p w:rsidR="00406240" w:rsidRDefault="00406240" w:rsidP="0019409C">
      <w:pPr>
        <w:pStyle w:val="Nadpis2"/>
        <w:tabs>
          <w:tab w:val="clear" w:pos="936"/>
          <w:tab w:val="num" w:pos="756"/>
        </w:tabs>
        <w:ind w:left="756"/>
        <w:rPr>
          <w:rFonts w:eastAsia="Arial Unicode MS"/>
        </w:rPr>
      </w:pPr>
      <w:bookmarkStart w:id="344" w:name="_Toc199053966"/>
      <w:bookmarkStart w:id="345" w:name="_Toc199575710"/>
      <w:bookmarkStart w:id="346" w:name="_Toc200973465"/>
      <w:bookmarkStart w:id="347" w:name="_Toc229219184"/>
      <w:bookmarkStart w:id="348" w:name="_Toc245692074"/>
      <w:bookmarkStart w:id="349" w:name="_Toc193036087"/>
      <w:bookmarkStart w:id="350" w:name="_Toc198489006"/>
      <w:r w:rsidRPr="001C7604">
        <w:rPr>
          <w:rFonts w:eastAsia="Arial Unicode MS"/>
        </w:rPr>
        <w:t xml:space="preserve">Príloha č. </w:t>
      </w:r>
      <w:r>
        <w:rPr>
          <w:rFonts w:eastAsia="Arial Unicode MS"/>
        </w:rPr>
        <w:t>7</w:t>
      </w:r>
      <w:r w:rsidRPr="00244479">
        <w:rPr>
          <w:rFonts w:eastAsia="Arial Unicode MS"/>
        </w:rPr>
        <w:t xml:space="preserve"> </w:t>
      </w:r>
      <w:proofErr w:type="spellStart"/>
      <w:r w:rsidRPr="00244479">
        <w:rPr>
          <w:rFonts w:eastAsia="Arial Unicode MS"/>
        </w:rPr>
        <w:t>ŽoNFP</w:t>
      </w:r>
      <w:proofErr w:type="spellEnd"/>
      <w:r w:rsidRPr="00244479">
        <w:rPr>
          <w:rFonts w:eastAsia="Arial Unicode MS"/>
        </w:rPr>
        <w:t xml:space="preserve"> – Doklad o disponovaní finančnými prostriedkami</w:t>
      </w:r>
      <w:bookmarkEnd w:id="344"/>
      <w:bookmarkEnd w:id="345"/>
      <w:bookmarkEnd w:id="346"/>
      <w:bookmarkEnd w:id="347"/>
      <w:bookmarkEnd w:id="348"/>
    </w:p>
    <w:p w:rsidR="00406240" w:rsidRPr="006F149D" w:rsidRDefault="00406240" w:rsidP="0019409C">
      <w:pPr>
        <w:rPr>
          <w:rFonts w:eastAsia="Arial Unicode MS"/>
        </w:rPr>
      </w:pPr>
    </w:p>
    <w:p w:rsidR="00406240" w:rsidRPr="00244479" w:rsidRDefault="00406240" w:rsidP="0019409C">
      <w:pPr>
        <w:spacing w:line="240" w:lineRule="auto"/>
        <w:rPr>
          <w:rFonts w:eastAsia="Arial Unicode MS"/>
          <w:sz w:val="22"/>
          <w:szCs w:val="22"/>
        </w:rPr>
      </w:pPr>
      <w:r w:rsidRPr="000C484D">
        <w:rPr>
          <w:rFonts w:eastAsia="Arial Unicode MS"/>
          <w:sz w:val="22"/>
          <w:szCs w:val="22"/>
        </w:rPr>
        <w:t>V zmysle čl. J bod 2.</w:t>
      </w:r>
      <w:r w:rsidRPr="006F7537">
        <w:rPr>
          <w:rFonts w:eastAsia="Arial Unicode MS"/>
          <w:sz w:val="22"/>
          <w:szCs w:val="22"/>
        </w:rPr>
        <w:t xml:space="preserve"> </w:t>
      </w:r>
      <w:r>
        <w:rPr>
          <w:rFonts w:eastAsia="Arial Unicode MS"/>
          <w:sz w:val="22"/>
          <w:szCs w:val="22"/>
        </w:rPr>
        <w:t>s</w:t>
      </w:r>
      <w:r w:rsidRPr="006F7537">
        <w:rPr>
          <w:rFonts w:eastAsia="Arial Unicode MS"/>
          <w:sz w:val="22"/>
          <w:szCs w:val="22"/>
        </w:rPr>
        <w:t xml:space="preserve">chémy </w:t>
      </w:r>
      <w:r>
        <w:rPr>
          <w:rFonts w:eastAsia="Arial Unicode MS"/>
          <w:sz w:val="22"/>
          <w:szCs w:val="22"/>
        </w:rPr>
        <w:t xml:space="preserve">pomoci </w:t>
      </w:r>
      <w:r w:rsidRPr="006F7537">
        <w:rPr>
          <w:rFonts w:eastAsia="Arial Unicode MS"/>
          <w:sz w:val="22"/>
          <w:szCs w:val="22"/>
        </w:rPr>
        <w:t>je jednou z podmienok poskytnutia pomoci preukázanie zabezpečenia fi</w:t>
      </w:r>
      <w:r>
        <w:rPr>
          <w:rFonts w:eastAsia="Arial Unicode MS"/>
          <w:sz w:val="22"/>
          <w:szCs w:val="22"/>
        </w:rPr>
        <w:t xml:space="preserve">nančnými prostriedkami </w:t>
      </w:r>
      <w:r w:rsidRPr="000C484D">
        <w:rPr>
          <w:rFonts w:eastAsia="Arial Unicode MS"/>
          <w:sz w:val="22"/>
          <w:szCs w:val="22"/>
        </w:rPr>
        <w:t>na spolufinancovanie.</w:t>
      </w:r>
      <w:r w:rsidRPr="006F7537">
        <w:rPr>
          <w:rFonts w:eastAsia="Arial Unicode MS"/>
          <w:sz w:val="22"/>
          <w:szCs w:val="22"/>
        </w:rPr>
        <w:t xml:space="preserve"> Na základe uvedeného je žiadateľ povinný v rámci </w:t>
      </w:r>
      <w:r w:rsidRPr="001C7604">
        <w:rPr>
          <w:rFonts w:eastAsia="Arial Unicode MS"/>
          <w:sz w:val="22"/>
          <w:szCs w:val="22"/>
        </w:rPr>
        <w:t xml:space="preserve">prílohy č. </w:t>
      </w:r>
      <w:r>
        <w:rPr>
          <w:rFonts w:eastAsia="Arial Unicode MS"/>
          <w:sz w:val="22"/>
          <w:szCs w:val="22"/>
        </w:rPr>
        <w:t>7</w:t>
      </w:r>
      <w:r w:rsidRPr="006F7537">
        <w:rPr>
          <w:rFonts w:eastAsia="Arial Unicode MS"/>
          <w:sz w:val="22"/>
          <w:szCs w:val="22"/>
        </w:rPr>
        <w:t xml:space="preserve"> k</w:t>
      </w:r>
      <w:r>
        <w:rPr>
          <w:rFonts w:eastAsia="Arial Unicode MS"/>
          <w:sz w:val="22"/>
          <w:szCs w:val="22"/>
        </w:rPr>
        <w:t> </w:t>
      </w:r>
      <w:proofErr w:type="spellStart"/>
      <w:r>
        <w:rPr>
          <w:rFonts w:eastAsia="Arial Unicode MS"/>
          <w:sz w:val="22"/>
          <w:szCs w:val="22"/>
        </w:rPr>
        <w:t>ŽoNFP</w:t>
      </w:r>
      <w:proofErr w:type="spellEnd"/>
      <w:r>
        <w:rPr>
          <w:rFonts w:eastAsia="Arial Unicode MS"/>
          <w:sz w:val="22"/>
          <w:szCs w:val="22"/>
        </w:rPr>
        <w:t xml:space="preserve"> </w:t>
      </w:r>
      <w:r w:rsidRPr="006F7537">
        <w:rPr>
          <w:rFonts w:eastAsia="Arial Unicode MS"/>
          <w:sz w:val="22"/>
          <w:szCs w:val="22"/>
        </w:rPr>
        <w:t xml:space="preserve">preukázať, </w:t>
      </w:r>
      <w:r w:rsidRPr="00533F82">
        <w:rPr>
          <w:rFonts w:eastAsia="Arial Unicode MS"/>
          <w:b/>
          <w:sz w:val="22"/>
          <w:szCs w:val="22"/>
        </w:rPr>
        <w:t>že má zabezpečené finančné prostriedky na krytie oprávnených výdavkov do výšky jeho spolufinancovania a neoprávnených výdavkov v plnej výške.</w:t>
      </w:r>
    </w:p>
    <w:p w:rsidR="00406240" w:rsidRDefault="00406240" w:rsidP="0019409C">
      <w:pPr>
        <w:spacing w:line="240" w:lineRule="auto"/>
        <w:rPr>
          <w:rFonts w:eastAsia="Arial Unicode MS"/>
          <w:sz w:val="22"/>
          <w:szCs w:val="22"/>
        </w:rPr>
      </w:pPr>
    </w:p>
    <w:p w:rsidR="00406240" w:rsidRDefault="00406240" w:rsidP="0019409C">
      <w:pPr>
        <w:spacing w:line="240" w:lineRule="auto"/>
        <w:rPr>
          <w:rFonts w:eastAsia="Arial Unicode MS"/>
          <w:sz w:val="22"/>
          <w:szCs w:val="22"/>
        </w:rPr>
      </w:pPr>
      <w:r w:rsidRPr="00244479">
        <w:rPr>
          <w:rFonts w:eastAsia="Arial Unicode MS"/>
          <w:sz w:val="22"/>
          <w:szCs w:val="22"/>
        </w:rPr>
        <w:t xml:space="preserve">Žiadateľ môže potrebnú výšku finančných prostriedkov preukázať </w:t>
      </w:r>
      <w:r>
        <w:rPr>
          <w:rFonts w:eastAsia="Arial Unicode MS"/>
          <w:sz w:val="22"/>
          <w:szCs w:val="22"/>
        </w:rPr>
        <w:t>jedným alebo kombináciou nasledujúcich dokladov</w:t>
      </w:r>
      <w:r w:rsidRPr="00244479">
        <w:rPr>
          <w:rFonts w:eastAsia="Arial Unicode MS"/>
          <w:sz w:val="22"/>
          <w:szCs w:val="22"/>
        </w:rPr>
        <w:t>:</w:t>
      </w:r>
    </w:p>
    <w:p w:rsidR="00406240" w:rsidRPr="00244479" w:rsidRDefault="00406240" w:rsidP="0019409C">
      <w:pPr>
        <w:spacing w:line="240" w:lineRule="auto"/>
        <w:rPr>
          <w:rFonts w:eastAsia="Arial Unicode MS"/>
          <w:sz w:val="22"/>
          <w:szCs w:val="22"/>
        </w:rPr>
      </w:pPr>
    </w:p>
    <w:p w:rsidR="00406240" w:rsidRPr="00244479" w:rsidRDefault="00406240" w:rsidP="0019409C">
      <w:pPr>
        <w:numPr>
          <w:ilvl w:val="0"/>
          <w:numId w:val="12"/>
        </w:numPr>
        <w:tabs>
          <w:tab w:val="clear" w:pos="1003"/>
          <w:tab w:val="num" w:pos="720"/>
        </w:tabs>
        <w:spacing w:line="240" w:lineRule="auto"/>
        <w:ind w:left="720"/>
        <w:rPr>
          <w:rFonts w:eastAsia="Arial Unicode MS"/>
          <w:sz w:val="22"/>
          <w:szCs w:val="22"/>
        </w:rPr>
      </w:pPr>
      <w:r w:rsidRPr="00244479">
        <w:rPr>
          <w:rFonts w:eastAsia="Arial Unicode MS"/>
          <w:sz w:val="22"/>
          <w:szCs w:val="22"/>
        </w:rPr>
        <w:t>predložením potvrdenia komerčnej banky (napr. výpis z</w:t>
      </w:r>
      <w:r>
        <w:rPr>
          <w:rFonts w:eastAsia="Arial Unicode MS"/>
          <w:sz w:val="22"/>
          <w:szCs w:val="22"/>
        </w:rPr>
        <w:t> </w:t>
      </w:r>
      <w:r w:rsidRPr="00244479">
        <w:rPr>
          <w:rFonts w:eastAsia="Arial Unicode MS"/>
          <w:sz w:val="22"/>
          <w:szCs w:val="22"/>
        </w:rPr>
        <w:t>účtu</w:t>
      </w:r>
      <w:r>
        <w:rPr>
          <w:rFonts w:eastAsia="Arial Unicode MS"/>
          <w:sz w:val="22"/>
          <w:szCs w:val="22"/>
        </w:rPr>
        <w:t xml:space="preserve">, </w:t>
      </w:r>
      <w:r w:rsidRPr="00A53496">
        <w:rPr>
          <w:rFonts w:eastAsia="Arial Unicode MS"/>
          <w:sz w:val="22"/>
          <w:szCs w:val="22"/>
        </w:rPr>
        <w:t>resp. doklad z banky o disponibilnom zostatku na účte</w:t>
      </w:r>
      <w:r w:rsidRPr="00244479">
        <w:rPr>
          <w:rFonts w:eastAsia="Arial Unicode MS"/>
          <w:sz w:val="22"/>
          <w:szCs w:val="22"/>
        </w:rPr>
        <w:t xml:space="preserve">), nie starším ako 10 pracovných dní ku dňu predloženia </w:t>
      </w:r>
      <w:proofErr w:type="spellStart"/>
      <w:r>
        <w:rPr>
          <w:rFonts w:eastAsia="Arial Unicode MS"/>
          <w:sz w:val="22"/>
          <w:szCs w:val="22"/>
        </w:rPr>
        <w:t>ŽoNFP</w:t>
      </w:r>
      <w:proofErr w:type="spellEnd"/>
      <w:r w:rsidRPr="00244479">
        <w:rPr>
          <w:rFonts w:eastAsia="Arial Unicode MS"/>
          <w:sz w:val="22"/>
          <w:szCs w:val="22"/>
        </w:rPr>
        <w:t>, že žiadateľ disponuje potrebnou výškou finančných prostriedkov</w:t>
      </w:r>
      <w:r>
        <w:rPr>
          <w:rFonts w:eastAsia="Arial Unicode MS"/>
          <w:sz w:val="22"/>
          <w:szCs w:val="22"/>
        </w:rPr>
        <w:t>;</w:t>
      </w:r>
    </w:p>
    <w:p w:rsidR="00406240" w:rsidRPr="00244479" w:rsidRDefault="00406240" w:rsidP="0019409C">
      <w:pPr>
        <w:numPr>
          <w:ilvl w:val="0"/>
          <w:numId w:val="12"/>
        </w:numPr>
        <w:tabs>
          <w:tab w:val="clear" w:pos="1003"/>
          <w:tab w:val="num" w:pos="720"/>
        </w:tabs>
        <w:spacing w:line="240" w:lineRule="auto"/>
        <w:ind w:left="720"/>
        <w:rPr>
          <w:rFonts w:eastAsia="Arial Unicode MS"/>
          <w:sz w:val="22"/>
          <w:szCs w:val="22"/>
        </w:rPr>
      </w:pPr>
      <w:r>
        <w:rPr>
          <w:rFonts w:eastAsia="Arial Unicode MS"/>
          <w:sz w:val="22"/>
          <w:szCs w:val="22"/>
        </w:rPr>
        <w:t xml:space="preserve">záväzným </w:t>
      </w:r>
      <w:r w:rsidRPr="00244479">
        <w:rPr>
          <w:rFonts w:eastAsia="Arial Unicode MS"/>
          <w:sz w:val="22"/>
          <w:szCs w:val="22"/>
        </w:rPr>
        <w:t>prísľubom úveru</w:t>
      </w:r>
      <w:r>
        <w:rPr>
          <w:rFonts w:eastAsia="Arial Unicode MS"/>
          <w:sz w:val="22"/>
          <w:szCs w:val="22"/>
        </w:rPr>
        <w:t xml:space="preserve"> od komerčnej banky</w:t>
      </w:r>
      <w:r w:rsidR="000D5ADE">
        <w:rPr>
          <w:rFonts w:eastAsia="Arial Unicode MS"/>
          <w:sz w:val="22"/>
          <w:szCs w:val="22"/>
        </w:rPr>
        <w:t>, z ktorého bude zrejmé</w:t>
      </w:r>
      <w:r w:rsidR="00D23921">
        <w:rPr>
          <w:rFonts w:eastAsia="Arial Unicode MS"/>
          <w:sz w:val="22"/>
          <w:szCs w:val="22"/>
        </w:rPr>
        <w:t xml:space="preserve">, že úver </w:t>
      </w:r>
      <w:r w:rsidR="000D5ADE">
        <w:rPr>
          <w:rFonts w:eastAsia="Arial Unicode MS"/>
          <w:sz w:val="22"/>
          <w:szCs w:val="22"/>
        </w:rPr>
        <w:t>bude slúžiť na financovanie projektu zadefinovaného v </w:t>
      </w:r>
      <w:proofErr w:type="spellStart"/>
      <w:r w:rsidR="000D5ADE">
        <w:rPr>
          <w:rFonts w:eastAsia="Arial Unicode MS"/>
          <w:sz w:val="22"/>
          <w:szCs w:val="22"/>
        </w:rPr>
        <w:t>ŽoNFP</w:t>
      </w:r>
      <w:proofErr w:type="spellEnd"/>
      <w:r w:rsidR="000D5ADE">
        <w:rPr>
          <w:rFonts w:eastAsia="Arial Unicode MS"/>
          <w:sz w:val="22"/>
          <w:szCs w:val="22"/>
        </w:rPr>
        <w:t xml:space="preserve"> </w:t>
      </w:r>
      <w:r>
        <w:rPr>
          <w:rFonts w:eastAsia="Arial Unicode MS"/>
          <w:sz w:val="22"/>
          <w:szCs w:val="22"/>
        </w:rPr>
        <w:t>;</w:t>
      </w:r>
    </w:p>
    <w:p w:rsidR="00406240" w:rsidRDefault="00406240" w:rsidP="0019409C">
      <w:pPr>
        <w:numPr>
          <w:ilvl w:val="0"/>
          <w:numId w:val="12"/>
        </w:numPr>
        <w:tabs>
          <w:tab w:val="clear" w:pos="1003"/>
          <w:tab w:val="num" w:pos="720"/>
        </w:tabs>
        <w:spacing w:line="240" w:lineRule="auto"/>
        <w:ind w:left="720"/>
        <w:rPr>
          <w:rFonts w:eastAsia="Arial Unicode MS"/>
          <w:sz w:val="22"/>
          <w:szCs w:val="22"/>
        </w:rPr>
      </w:pPr>
      <w:r w:rsidRPr="00244479">
        <w:rPr>
          <w:rFonts w:eastAsia="Arial Unicode MS"/>
          <w:sz w:val="22"/>
          <w:szCs w:val="22"/>
        </w:rPr>
        <w:t>úverovou zmluvou</w:t>
      </w:r>
      <w:r>
        <w:rPr>
          <w:rFonts w:eastAsia="Arial Unicode MS"/>
          <w:sz w:val="22"/>
          <w:szCs w:val="22"/>
        </w:rPr>
        <w:t xml:space="preserve"> s komerčnou bankou</w:t>
      </w:r>
      <w:r w:rsidR="000D5ADE">
        <w:rPr>
          <w:rFonts w:eastAsia="Arial Unicode MS"/>
          <w:sz w:val="22"/>
          <w:szCs w:val="22"/>
        </w:rPr>
        <w:t>, z ktorej bude zrejmé, že úver bude slúžiť na financovanie projektu zadefinovaného v </w:t>
      </w:r>
      <w:proofErr w:type="spellStart"/>
      <w:r w:rsidR="000D5ADE">
        <w:rPr>
          <w:rFonts w:eastAsia="Arial Unicode MS"/>
          <w:sz w:val="22"/>
          <w:szCs w:val="22"/>
        </w:rPr>
        <w:t>ŽoNFP</w:t>
      </w:r>
      <w:proofErr w:type="spellEnd"/>
      <w:r>
        <w:rPr>
          <w:rFonts w:eastAsia="Arial Unicode MS"/>
          <w:sz w:val="22"/>
          <w:szCs w:val="22"/>
        </w:rPr>
        <w:t>;</w:t>
      </w:r>
    </w:p>
    <w:p w:rsidR="00B91733" w:rsidRPr="00B91733" w:rsidRDefault="00B91733" w:rsidP="00B91733">
      <w:pPr>
        <w:spacing w:line="240" w:lineRule="auto"/>
        <w:ind w:left="720"/>
        <w:rPr>
          <w:rFonts w:eastAsia="Arial Unicode MS"/>
          <w:sz w:val="22"/>
          <w:szCs w:val="22"/>
        </w:rPr>
      </w:pPr>
    </w:p>
    <w:p w:rsidR="00B91733" w:rsidRPr="00B91733" w:rsidRDefault="00B91733" w:rsidP="00B91733">
      <w:pPr>
        <w:spacing w:line="240" w:lineRule="auto"/>
        <w:rPr>
          <w:rFonts w:eastAsia="Arial Unicode MS"/>
          <w:sz w:val="22"/>
          <w:szCs w:val="22"/>
        </w:rPr>
      </w:pPr>
      <w:bookmarkStart w:id="351" w:name="_Toc192924580"/>
      <w:bookmarkStart w:id="352" w:name="_Toc192994228"/>
      <w:bookmarkStart w:id="353" w:name="_Toc193034984"/>
      <w:bookmarkStart w:id="354" w:name="_Toc192924581"/>
      <w:bookmarkStart w:id="355" w:name="_Toc192994229"/>
      <w:bookmarkStart w:id="356" w:name="_Toc193034985"/>
      <w:bookmarkStart w:id="357" w:name="_Toc192924586"/>
      <w:bookmarkStart w:id="358" w:name="_Toc192994234"/>
      <w:bookmarkStart w:id="359" w:name="_Toc193034990"/>
      <w:bookmarkStart w:id="360" w:name="_Toc192924587"/>
      <w:bookmarkStart w:id="361" w:name="_Toc192994235"/>
      <w:bookmarkStart w:id="362" w:name="_Toc193034991"/>
      <w:bookmarkStart w:id="363" w:name="_Toc192924588"/>
      <w:bookmarkStart w:id="364" w:name="_Toc192994236"/>
      <w:bookmarkStart w:id="365" w:name="_Toc193034992"/>
      <w:bookmarkStart w:id="366" w:name="_Toc192924589"/>
      <w:bookmarkStart w:id="367" w:name="_Toc192994237"/>
      <w:bookmarkStart w:id="368" w:name="_Toc193034993"/>
      <w:bookmarkStart w:id="369" w:name="_Toc192924590"/>
      <w:bookmarkStart w:id="370" w:name="_Toc192994238"/>
      <w:bookmarkStart w:id="371" w:name="_Toc193034994"/>
      <w:bookmarkStart w:id="372" w:name="_Toc192924592"/>
      <w:bookmarkStart w:id="373" w:name="_Toc192994240"/>
      <w:bookmarkStart w:id="374" w:name="_Toc193034996"/>
      <w:bookmarkStart w:id="375" w:name="_Toc192924593"/>
      <w:bookmarkStart w:id="376" w:name="_Toc192994241"/>
      <w:bookmarkStart w:id="377" w:name="_Toc193034997"/>
      <w:bookmarkStart w:id="378" w:name="_Toc192924595"/>
      <w:bookmarkStart w:id="379" w:name="_Toc192994243"/>
      <w:bookmarkStart w:id="380" w:name="_Toc193034999"/>
      <w:bookmarkStart w:id="381" w:name="_Toc192924603"/>
      <w:bookmarkStart w:id="382" w:name="_Toc192994251"/>
      <w:bookmarkStart w:id="383" w:name="_Toc193035007"/>
      <w:bookmarkStart w:id="384" w:name="_Toc192924604"/>
      <w:bookmarkStart w:id="385" w:name="_Toc192994252"/>
      <w:bookmarkStart w:id="386" w:name="_Toc193035008"/>
      <w:bookmarkStart w:id="387" w:name="_Toc192924612"/>
      <w:bookmarkStart w:id="388" w:name="_Toc192994260"/>
      <w:bookmarkStart w:id="389" w:name="_Toc193035016"/>
      <w:bookmarkStart w:id="390" w:name="_Toc192924613"/>
      <w:bookmarkStart w:id="391" w:name="_Toc192994261"/>
      <w:bookmarkStart w:id="392" w:name="_Toc193035017"/>
      <w:bookmarkStart w:id="393" w:name="_Toc192924615"/>
      <w:bookmarkStart w:id="394" w:name="_Toc192994263"/>
      <w:bookmarkStart w:id="395" w:name="_Toc193035019"/>
      <w:bookmarkStart w:id="396" w:name="_Toc192924621"/>
      <w:bookmarkStart w:id="397" w:name="_Toc192994269"/>
      <w:bookmarkStart w:id="398" w:name="_Toc193035025"/>
      <w:bookmarkStart w:id="399" w:name="_Toc192924627"/>
      <w:bookmarkStart w:id="400" w:name="_Toc192994275"/>
      <w:bookmarkStart w:id="401" w:name="_Toc193035031"/>
      <w:bookmarkStart w:id="402" w:name="_Toc192994277"/>
      <w:bookmarkStart w:id="403" w:name="_Toc229219185"/>
      <w:bookmarkStart w:id="404" w:name="_Toc245692075"/>
      <w:bookmarkStart w:id="405" w:name="_Toc192994278"/>
      <w:bookmarkStart w:id="406" w:name="_Toc193037992"/>
      <w:bookmarkStart w:id="407" w:name="_Toc194483511"/>
      <w:bookmarkStart w:id="408" w:name="_Toc200973466"/>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rsidR="00406240" w:rsidRDefault="00406240" w:rsidP="0019409C">
      <w:pPr>
        <w:pStyle w:val="Nadpis2"/>
        <w:tabs>
          <w:tab w:val="clear" w:pos="936"/>
          <w:tab w:val="num" w:pos="756"/>
        </w:tabs>
        <w:ind w:left="756"/>
        <w:rPr>
          <w:rFonts w:eastAsia="Arial Unicode MS"/>
        </w:rPr>
      </w:pPr>
      <w:r w:rsidRPr="001C7604">
        <w:rPr>
          <w:rFonts w:eastAsia="Arial Unicode MS"/>
        </w:rPr>
        <w:t xml:space="preserve">Príloha č. </w:t>
      </w:r>
      <w:r>
        <w:rPr>
          <w:rFonts w:eastAsia="Arial Unicode MS"/>
        </w:rPr>
        <w:t>8</w:t>
      </w:r>
      <w:r w:rsidRPr="00244479">
        <w:rPr>
          <w:rFonts w:eastAsia="Arial Unicode MS"/>
        </w:rPr>
        <w:t xml:space="preserve"> </w:t>
      </w:r>
      <w:proofErr w:type="spellStart"/>
      <w:r w:rsidRPr="00244479">
        <w:rPr>
          <w:rFonts w:eastAsia="Arial Unicode MS"/>
        </w:rPr>
        <w:t>ŽoNFP</w:t>
      </w:r>
      <w:proofErr w:type="spellEnd"/>
      <w:r w:rsidRPr="00244479">
        <w:rPr>
          <w:rFonts w:eastAsia="Arial Unicode MS"/>
        </w:rPr>
        <w:t xml:space="preserve"> – </w:t>
      </w:r>
      <w:r w:rsidRPr="000F64B1">
        <w:rPr>
          <w:rFonts w:eastAsia="Arial Unicode MS"/>
        </w:rPr>
        <w:t>Účtovná závierka</w:t>
      </w:r>
      <w:bookmarkEnd w:id="403"/>
      <w:bookmarkEnd w:id="404"/>
    </w:p>
    <w:p w:rsidR="00406240" w:rsidRPr="00D921E4" w:rsidRDefault="00406240" w:rsidP="0019409C">
      <w:pPr>
        <w:spacing w:line="240" w:lineRule="auto"/>
        <w:rPr>
          <w:sz w:val="22"/>
          <w:szCs w:val="22"/>
        </w:rPr>
      </w:pPr>
    </w:p>
    <w:p w:rsidR="00406240" w:rsidRDefault="00406240" w:rsidP="0019409C">
      <w:pPr>
        <w:spacing w:line="240" w:lineRule="auto"/>
        <w:rPr>
          <w:sz w:val="22"/>
          <w:szCs w:val="22"/>
        </w:rPr>
      </w:pPr>
      <w:r w:rsidRPr="00D921E4">
        <w:rPr>
          <w:sz w:val="22"/>
          <w:szCs w:val="22"/>
        </w:rPr>
        <w:t xml:space="preserve">V rámci tejto povinnej prílohy </w:t>
      </w:r>
      <w:proofErr w:type="spellStart"/>
      <w:r w:rsidRPr="00D921E4">
        <w:rPr>
          <w:sz w:val="22"/>
          <w:szCs w:val="22"/>
        </w:rPr>
        <w:t>ŽoNFP</w:t>
      </w:r>
      <w:proofErr w:type="spellEnd"/>
      <w:r w:rsidRPr="000F51A1">
        <w:rPr>
          <w:rFonts w:eastAsia="Arial Unicode MS"/>
          <w:sz w:val="22"/>
          <w:szCs w:val="22"/>
        </w:rPr>
        <w:t xml:space="preserve"> žiadateľ predkladá</w:t>
      </w:r>
      <w:r>
        <w:rPr>
          <w:rFonts w:eastAsia="Arial Unicode MS"/>
          <w:sz w:val="22"/>
          <w:szCs w:val="22"/>
        </w:rPr>
        <w:t xml:space="preserve"> ú</w:t>
      </w:r>
      <w:r w:rsidRPr="000F51A1">
        <w:rPr>
          <w:sz w:val="22"/>
          <w:szCs w:val="22"/>
        </w:rPr>
        <w:t xml:space="preserve">čtovnú </w:t>
      </w:r>
      <w:r w:rsidRPr="00DB7903">
        <w:rPr>
          <w:sz w:val="22"/>
          <w:szCs w:val="22"/>
        </w:rPr>
        <w:t>závierku (</w:t>
      </w:r>
      <w:r w:rsidR="00050577">
        <w:rPr>
          <w:sz w:val="22"/>
          <w:szCs w:val="22"/>
        </w:rPr>
        <w:t>vrátane</w:t>
      </w:r>
      <w:r w:rsidR="00050577" w:rsidRPr="00DB7903">
        <w:rPr>
          <w:sz w:val="22"/>
          <w:szCs w:val="22"/>
        </w:rPr>
        <w:t xml:space="preserve"> </w:t>
      </w:r>
      <w:r w:rsidRPr="00DB7903">
        <w:rPr>
          <w:sz w:val="22"/>
          <w:szCs w:val="22"/>
        </w:rPr>
        <w:t>poznámok):</w:t>
      </w:r>
    </w:p>
    <w:p w:rsidR="00406240" w:rsidRPr="000F51A1" w:rsidRDefault="00406240" w:rsidP="0019409C">
      <w:pPr>
        <w:rPr>
          <w:rFonts w:eastAsia="Arial Unicode MS"/>
          <w:sz w:val="22"/>
          <w:szCs w:val="22"/>
        </w:rPr>
      </w:pPr>
    </w:p>
    <w:p w:rsidR="00406240" w:rsidRPr="000F51A1" w:rsidRDefault="00406240" w:rsidP="0019409C">
      <w:pPr>
        <w:widowControl/>
        <w:numPr>
          <w:ilvl w:val="0"/>
          <w:numId w:val="26"/>
        </w:numPr>
        <w:adjustRightInd/>
        <w:spacing w:line="240" w:lineRule="auto"/>
        <w:textAlignment w:val="auto"/>
        <w:rPr>
          <w:sz w:val="22"/>
          <w:szCs w:val="22"/>
        </w:rPr>
      </w:pPr>
      <w:r w:rsidRPr="000F51A1">
        <w:rPr>
          <w:sz w:val="22"/>
          <w:szCs w:val="22"/>
        </w:rPr>
        <w:lastRenderedPageBreak/>
        <w:t>za ukončené účtovné obdobie k 31. decembru 2008</w:t>
      </w:r>
      <w:r w:rsidRPr="000F51A1">
        <w:rPr>
          <w:rStyle w:val="Odkaznapoznmkupodiarou"/>
          <w:sz w:val="22"/>
          <w:szCs w:val="22"/>
        </w:rPr>
        <w:footnoteReference w:id="14"/>
      </w:r>
      <w:r w:rsidRPr="000F51A1">
        <w:rPr>
          <w:sz w:val="22"/>
          <w:szCs w:val="22"/>
        </w:rPr>
        <w:t xml:space="preserve"> overená audítorom a Správa o výsledku auditu</w:t>
      </w:r>
      <w:r w:rsidRPr="000F51A1">
        <w:rPr>
          <w:rStyle w:val="Odkaznapoznmkupodiarou"/>
          <w:sz w:val="22"/>
          <w:szCs w:val="22"/>
        </w:rPr>
        <w:footnoteReference w:id="15"/>
      </w:r>
      <w:r w:rsidRPr="000F51A1">
        <w:rPr>
          <w:sz w:val="22"/>
          <w:szCs w:val="22"/>
        </w:rPr>
        <w:t xml:space="preserve"> (v prípade, ak žiadateľ má povinnosť auditu v zmysle zákona č. 431/2002 Z. z. o</w:t>
      </w:r>
      <w:r w:rsidR="00050577">
        <w:rPr>
          <w:sz w:val="22"/>
          <w:szCs w:val="22"/>
        </w:rPr>
        <w:t> </w:t>
      </w:r>
      <w:r w:rsidRPr="000F51A1">
        <w:rPr>
          <w:sz w:val="22"/>
          <w:szCs w:val="22"/>
        </w:rPr>
        <w:t>účtovníctve v znení neskorších predpisov)</w:t>
      </w:r>
    </w:p>
    <w:p w:rsidR="00406240" w:rsidRPr="000F51A1" w:rsidRDefault="00406240" w:rsidP="0019409C">
      <w:pPr>
        <w:widowControl/>
        <w:numPr>
          <w:ilvl w:val="0"/>
          <w:numId w:val="26"/>
        </w:numPr>
        <w:adjustRightInd/>
        <w:spacing w:line="240" w:lineRule="auto"/>
        <w:textAlignment w:val="auto"/>
        <w:rPr>
          <w:sz w:val="22"/>
          <w:szCs w:val="22"/>
        </w:rPr>
      </w:pPr>
      <w:r w:rsidRPr="000F51A1">
        <w:rPr>
          <w:sz w:val="22"/>
          <w:szCs w:val="22"/>
        </w:rPr>
        <w:t>za ukončené účtovné obdobie k 31. decembru 2008</w:t>
      </w:r>
      <w:r w:rsidRPr="000F51A1">
        <w:rPr>
          <w:rStyle w:val="Odkaznapoznmkupodiarou"/>
          <w:sz w:val="22"/>
          <w:szCs w:val="22"/>
        </w:rPr>
        <w:footnoteReference w:id="16"/>
      </w:r>
      <w:r w:rsidRPr="000F51A1">
        <w:rPr>
          <w:sz w:val="22"/>
          <w:szCs w:val="22"/>
        </w:rPr>
        <w:t xml:space="preserve"> potvrdená príslušným Daňovým úradom</w:t>
      </w:r>
      <w:r w:rsidRPr="000F51A1">
        <w:rPr>
          <w:rStyle w:val="Odkaznapoznmkupodiarou"/>
          <w:sz w:val="22"/>
          <w:szCs w:val="22"/>
        </w:rPr>
        <w:footnoteReference w:id="17"/>
      </w:r>
      <w:r w:rsidRPr="000F51A1">
        <w:rPr>
          <w:sz w:val="22"/>
          <w:szCs w:val="22"/>
        </w:rPr>
        <w:t xml:space="preserve"> (v prípade, že žiadateľ nemá povinnosť auditu v zmysle zákona č. 431/2002 Z. z. o</w:t>
      </w:r>
      <w:r w:rsidR="00050577">
        <w:rPr>
          <w:sz w:val="22"/>
          <w:szCs w:val="22"/>
        </w:rPr>
        <w:t> </w:t>
      </w:r>
      <w:r w:rsidRPr="000F51A1">
        <w:rPr>
          <w:sz w:val="22"/>
          <w:szCs w:val="22"/>
        </w:rPr>
        <w:t>účtovníctve v znení neskorších predpisov).</w:t>
      </w:r>
    </w:p>
    <w:p w:rsidR="00406240" w:rsidRPr="000F51A1" w:rsidRDefault="00406240" w:rsidP="0019409C">
      <w:pPr>
        <w:widowControl/>
        <w:numPr>
          <w:ilvl w:val="0"/>
          <w:numId w:val="26"/>
        </w:numPr>
        <w:adjustRightInd/>
        <w:spacing w:line="240" w:lineRule="auto"/>
        <w:textAlignment w:val="auto"/>
        <w:rPr>
          <w:sz w:val="22"/>
          <w:szCs w:val="22"/>
        </w:rPr>
      </w:pPr>
      <w:r w:rsidRPr="000F51A1">
        <w:rPr>
          <w:sz w:val="22"/>
          <w:szCs w:val="22"/>
        </w:rPr>
        <w:t xml:space="preserve">v prípade ak žiadateľ predkladá účtovnú závierku za riadne účtovné obdobie na základe </w:t>
      </w:r>
      <w:r w:rsidRPr="000F51A1">
        <w:rPr>
          <w:b/>
          <w:sz w:val="22"/>
          <w:szCs w:val="22"/>
        </w:rPr>
        <w:t>schválenia daňového úradu</w:t>
      </w:r>
      <w:r w:rsidRPr="000F51A1">
        <w:rPr>
          <w:sz w:val="22"/>
          <w:szCs w:val="22"/>
        </w:rPr>
        <w:t xml:space="preserve"> v predĺženej lehote je povinný predložiť účtovnú závierku za ucelené účtovné obdobie predchádzajúce účtovnému obdobiu počas ktorého predkladá žiadosť o NFP (t. j. účtovná závierka za rok 2007). Zároveň predkladá potvrdenie Daňového úradu o</w:t>
      </w:r>
      <w:r w:rsidR="00050577">
        <w:rPr>
          <w:sz w:val="22"/>
          <w:szCs w:val="22"/>
        </w:rPr>
        <w:t> </w:t>
      </w:r>
      <w:r w:rsidRPr="000F51A1">
        <w:rPr>
          <w:sz w:val="22"/>
          <w:szCs w:val="22"/>
        </w:rPr>
        <w:t>po</w:t>
      </w:r>
      <w:smartTag w:uri="urn:schemas-microsoft-com:office:smarttags" w:element="PersonName">
        <w:r w:rsidRPr="000F51A1">
          <w:rPr>
            <w:sz w:val="22"/>
            <w:szCs w:val="22"/>
          </w:rPr>
          <w:t>vo</w:t>
        </w:r>
      </w:smartTag>
      <w:r w:rsidRPr="000F51A1">
        <w:rPr>
          <w:sz w:val="22"/>
          <w:szCs w:val="22"/>
        </w:rPr>
        <w:t>lení takejto výnimky.</w:t>
      </w:r>
    </w:p>
    <w:p w:rsidR="00406240" w:rsidRDefault="00406240" w:rsidP="0019409C">
      <w:pPr>
        <w:spacing w:line="240" w:lineRule="auto"/>
        <w:rPr>
          <w:rFonts w:ascii="Arial Narrow" w:hAnsi="Arial Narrow"/>
          <w:sz w:val="20"/>
          <w:szCs w:val="20"/>
        </w:rPr>
      </w:pPr>
    </w:p>
    <w:p w:rsidR="00406240" w:rsidRDefault="00406240" w:rsidP="0019409C">
      <w:pPr>
        <w:spacing w:line="240" w:lineRule="auto"/>
        <w:rPr>
          <w:rFonts w:ascii="Arial Narrow" w:hAnsi="Arial Narrow"/>
          <w:sz w:val="20"/>
          <w:szCs w:val="20"/>
        </w:rPr>
      </w:pPr>
    </w:p>
    <w:p w:rsidR="00406240" w:rsidRDefault="00406240" w:rsidP="0019409C">
      <w:pPr>
        <w:pStyle w:val="Nadpis2"/>
        <w:tabs>
          <w:tab w:val="clear" w:pos="936"/>
          <w:tab w:val="num" w:pos="756"/>
        </w:tabs>
        <w:ind w:left="756"/>
        <w:rPr>
          <w:rFonts w:eastAsia="Arial Unicode MS"/>
        </w:rPr>
      </w:pPr>
      <w:bookmarkStart w:id="409" w:name="_Toc229219186"/>
      <w:bookmarkStart w:id="410" w:name="_Toc245692076"/>
      <w:r w:rsidRPr="001C7604">
        <w:rPr>
          <w:rFonts w:eastAsia="Arial Unicode MS"/>
        </w:rPr>
        <w:t xml:space="preserve">Príloha č. </w:t>
      </w:r>
      <w:r>
        <w:rPr>
          <w:rFonts w:eastAsia="Arial Unicode MS"/>
        </w:rPr>
        <w:t xml:space="preserve">9 </w:t>
      </w:r>
      <w:proofErr w:type="spellStart"/>
      <w:r>
        <w:rPr>
          <w:rFonts w:eastAsia="Arial Unicode MS"/>
        </w:rPr>
        <w:t>ŽoNFP</w:t>
      </w:r>
      <w:proofErr w:type="spellEnd"/>
      <w:r>
        <w:rPr>
          <w:rFonts w:eastAsia="Arial Unicode MS"/>
        </w:rPr>
        <w:t xml:space="preserve"> – Potvrdenie daňového úradu</w:t>
      </w:r>
      <w:bookmarkEnd w:id="409"/>
      <w:bookmarkEnd w:id="410"/>
    </w:p>
    <w:p w:rsidR="00406240" w:rsidRPr="00A4474D" w:rsidRDefault="00406240" w:rsidP="0019409C">
      <w:pPr>
        <w:spacing w:line="240" w:lineRule="auto"/>
        <w:rPr>
          <w:sz w:val="22"/>
          <w:szCs w:val="22"/>
        </w:rPr>
      </w:pPr>
    </w:p>
    <w:p w:rsidR="00406240" w:rsidRDefault="00406240" w:rsidP="0019409C">
      <w:pPr>
        <w:spacing w:line="240" w:lineRule="auto"/>
        <w:rPr>
          <w:sz w:val="22"/>
          <w:szCs w:val="22"/>
        </w:rPr>
      </w:pPr>
      <w:r w:rsidRPr="00A4474D">
        <w:rPr>
          <w:sz w:val="22"/>
          <w:szCs w:val="22"/>
        </w:rPr>
        <w:t xml:space="preserve">V rámci tejto povinnej prílohy </w:t>
      </w:r>
      <w:proofErr w:type="spellStart"/>
      <w:r w:rsidRPr="00A4474D">
        <w:rPr>
          <w:sz w:val="22"/>
          <w:szCs w:val="22"/>
        </w:rPr>
        <w:t>ŽoNFP</w:t>
      </w:r>
      <w:proofErr w:type="spellEnd"/>
      <w:r w:rsidRPr="00A4474D">
        <w:rPr>
          <w:sz w:val="22"/>
          <w:szCs w:val="22"/>
        </w:rPr>
        <w:t xml:space="preserve"> žiadateľ predkladá</w:t>
      </w:r>
      <w:r w:rsidR="00FE6722">
        <w:rPr>
          <w:sz w:val="22"/>
          <w:szCs w:val="22"/>
        </w:rPr>
        <w:t xml:space="preserve"> </w:t>
      </w:r>
      <w:r>
        <w:rPr>
          <w:sz w:val="22"/>
          <w:szCs w:val="22"/>
        </w:rPr>
        <w:t>P</w:t>
      </w:r>
      <w:r w:rsidRPr="00A4474D">
        <w:rPr>
          <w:sz w:val="22"/>
          <w:szCs w:val="22"/>
        </w:rPr>
        <w:t xml:space="preserve">otvrdenie daňového úradu o tom, že žiadateľ (daňový subjekt) nie je daňovým dlžníkom, nie staršie ako 3 mesiace ku dňu predloženia </w:t>
      </w:r>
      <w:proofErr w:type="spellStart"/>
      <w:r>
        <w:rPr>
          <w:sz w:val="22"/>
          <w:szCs w:val="22"/>
        </w:rPr>
        <w:t>ŽoN</w:t>
      </w:r>
      <w:r w:rsidRPr="00A4474D">
        <w:rPr>
          <w:sz w:val="22"/>
          <w:szCs w:val="22"/>
        </w:rPr>
        <w:t>FP</w:t>
      </w:r>
      <w:proofErr w:type="spellEnd"/>
      <w:r w:rsidRPr="00A4474D">
        <w:rPr>
          <w:sz w:val="22"/>
          <w:szCs w:val="22"/>
        </w:rPr>
        <w:t>. Potvrdenie vydáva príslušný správca dane v zmysle zákona č. 511/1992 Zb. o správe daní a</w:t>
      </w:r>
      <w:r>
        <w:rPr>
          <w:sz w:val="22"/>
          <w:szCs w:val="22"/>
        </w:rPr>
        <w:t> </w:t>
      </w:r>
      <w:r w:rsidRPr="00A4474D">
        <w:rPr>
          <w:sz w:val="22"/>
          <w:szCs w:val="22"/>
        </w:rPr>
        <w:t>poplatkov a o zmenách v sústave územných finančných orgánov (§ 61ods. (7)).</w:t>
      </w:r>
    </w:p>
    <w:p w:rsidR="00406240" w:rsidRDefault="00406240" w:rsidP="0019409C">
      <w:pPr>
        <w:spacing w:line="240" w:lineRule="auto"/>
        <w:rPr>
          <w:sz w:val="22"/>
          <w:szCs w:val="22"/>
        </w:rPr>
      </w:pPr>
    </w:p>
    <w:p w:rsidR="00B91733" w:rsidRDefault="00B91733" w:rsidP="0019409C">
      <w:pPr>
        <w:spacing w:line="240" w:lineRule="auto"/>
        <w:rPr>
          <w:sz w:val="22"/>
          <w:szCs w:val="22"/>
        </w:rPr>
      </w:pPr>
    </w:p>
    <w:p w:rsidR="00406240" w:rsidRDefault="00406240" w:rsidP="0019409C">
      <w:pPr>
        <w:pStyle w:val="Nadpis2"/>
        <w:tabs>
          <w:tab w:val="clear" w:pos="936"/>
          <w:tab w:val="num" w:pos="756"/>
        </w:tabs>
        <w:ind w:left="756"/>
        <w:rPr>
          <w:rFonts w:eastAsia="Arial Unicode MS"/>
        </w:rPr>
      </w:pPr>
      <w:bookmarkStart w:id="411" w:name="_Toc229219187"/>
      <w:bookmarkStart w:id="412" w:name="_Toc245692077"/>
      <w:bookmarkEnd w:id="405"/>
      <w:bookmarkEnd w:id="406"/>
      <w:bookmarkEnd w:id="407"/>
      <w:bookmarkEnd w:id="408"/>
      <w:r w:rsidRPr="001C7604">
        <w:rPr>
          <w:rFonts w:eastAsia="Arial Unicode MS"/>
        </w:rPr>
        <w:t xml:space="preserve">Príloha č. </w:t>
      </w:r>
      <w:r>
        <w:rPr>
          <w:rFonts w:eastAsia="Arial Unicode MS"/>
        </w:rPr>
        <w:t xml:space="preserve">10 </w:t>
      </w:r>
      <w:proofErr w:type="spellStart"/>
      <w:r>
        <w:rPr>
          <w:rFonts w:eastAsia="Arial Unicode MS"/>
        </w:rPr>
        <w:t>ŽoNFP</w:t>
      </w:r>
      <w:proofErr w:type="spellEnd"/>
      <w:r>
        <w:rPr>
          <w:rFonts w:eastAsia="Arial Unicode MS"/>
        </w:rPr>
        <w:t xml:space="preserve"> – </w:t>
      </w:r>
      <w:r w:rsidRPr="00FB20CF">
        <w:rPr>
          <w:rFonts w:eastAsia="Arial Unicode MS"/>
        </w:rPr>
        <w:t>Potvrdenie Sociálnej poisťovne a zdravotnej poisťovne</w:t>
      </w:r>
      <w:bookmarkEnd w:id="411"/>
      <w:bookmarkEnd w:id="412"/>
    </w:p>
    <w:p w:rsidR="00406240" w:rsidRDefault="00406240" w:rsidP="0019409C">
      <w:pPr>
        <w:spacing w:line="240" w:lineRule="auto"/>
        <w:rPr>
          <w:sz w:val="22"/>
          <w:szCs w:val="22"/>
        </w:rPr>
      </w:pPr>
    </w:p>
    <w:p w:rsidR="00B1100B" w:rsidRPr="004D150F" w:rsidRDefault="00B1100B" w:rsidP="00B1100B">
      <w:pPr>
        <w:rPr>
          <w:sz w:val="22"/>
          <w:szCs w:val="22"/>
        </w:rPr>
      </w:pPr>
      <w:r w:rsidRPr="004D150F">
        <w:rPr>
          <w:sz w:val="22"/>
          <w:szCs w:val="22"/>
        </w:rPr>
        <w:t xml:space="preserve">V rámci tejto povinnej prílohy </w:t>
      </w:r>
      <w:proofErr w:type="spellStart"/>
      <w:r w:rsidRPr="004D150F">
        <w:rPr>
          <w:sz w:val="22"/>
          <w:szCs w:val="22"/>
        </w:rPr>
        <w:t>ŽoNFP</w:t>
      </w:r>
      <w:proofErr w:type="spellEnd"/>
      <w:r w:rsidRPr="004D150F">
        <w:rPr>
          <w:sz w:val="22"/>
          <w:szCs w:val="22"/>
        </w:rPr>
        <w:t xml:space="preserve"> žiadateľ predkladá:</w:t>
      </w:r>
      <w:r w:rsidRPr="004D150F">
        <w:rPr>
          <w:sz w:val="22"/>
          <w:szCs w:val="22"/>
        </w:rPr>
        <w:tab/>
      </w:r>
    </w:p>
    <w:p w:rsidR="00B1100B" w:rsidRPr="000F2B4F" w:rsidRDefault="00B1100B" w:rsidP="00B1100B">
      <w:pPr>
        <w:pStyle w:val="Odsekzoznamu"/>
        <w:widowControl/>
        <w:numPr>
          <w:ilvl w:val="0"/>
          <w:numId w:val="40"/>
        </w:numPr>
        <w:adjustRightInd/>
        <w:spacing w:line="240" w:lineRule="auto"/>
        <w:contextualSpacing/>
        <w:textAlignment w:val="auto"/>
        <w:rPr>
          <w:sz w:val="22"/>
          <w:szCs w:val="22"/>
        </w:rPr>
      </w:pPr>
      <w:r w:rsidRPr="000F2B4F">
        <w:rPr>
          <w:sz w:val="22"/>
          <w:szCs w:val="22"/>
        </w:rPr>
        <w:t xml:space="preserve">Potvrdenie zo Sociálnej poisťovne o tom, že žiadateľ nie je dlžníkom sociálneho poistenia (nemocenského poistenia, dôchodkového poistenia (starobného poistenia,  invalidného poistenia), poistenia v nezamestnanosti, garančného poistenia, úrazového poistenia), nie staršie ako 3 mesiace ku dňu predloženia </w:t>
      </w:r>
      <w:proofErr w:type="spellStart"/>
      <w:r w:rsidRPr="000F2B4F">
        <w:rPr>
          <w:sz w:val="22"/>
          <w:szCs w:val="22"/>
        </w:rPr>
        <w:t>ŽoNFP</w:t>
      </w:r>
      <w:proofErr w:type="spellEnd"/>
      <w:r w:rsidRPr="000F2B4F">
        <w:rPr>
          <w:sz w:val="22"/>
          <w:szCs w:val="22"/>
        </w:rPr>
        <w:t>.</w:t>
      </w:r>
    </w:p>
    <w:p w:rsidR="00E209FB" w:rsidRDefault="00E209FB" w:rsidP="0019409C">
      <w:pPr>
        <w:numPr>
          <w:ilvl w:val="0"/>
          <w:numId w:val="27"/>
        </w:numPr>
        <w:spacing w:line="240" w:lineRule="auto"/>
        <w:rPr>
          <w:sz w:val="22"/>
          <w:szCs w:val="22"/>
          <w:lang w:eastAsia="en-ZW"/>
        </w:rPr>
      </w:pPr>
      <w:r w:rsidRPr="000C3BDD">
        <w:rPr>
          <w:sz w:val="22"/>
          <w:szCs w:val="22"/>
        </w:rPr>
        <w:t xml:space="preserve">Potvrdenia zo zdravotných poisťovní </w:t>
      </w:r>
      <w:r w:rsidR="00050577">
        <w:rPr>
          <w:sz w:val="22"/>
          <w:szCs w:val="22"/>
        </w:rPr>
        <w:t xml:space="preserve">(do ktorých odvádza príspevok za zamestnancov) </w:t>
      </w:r>
      <w:r w:rsidRPr="000C3BDD">
        <w:rPr>
          <w:sz w:val="22"/>
          <w:szCs w:val="22"/>
        </w:rPr>
        <w:t xml:space="preserve">o tom, že nie je dlžníkom poistného na zdravotné zabezpečenie, nie staršie ako 3 mesiace ku dňu predloženia </w:t>
      </w:r>
      <w:proofErr w:type="spellStart"/>
      <w:r w:rsidRPr="000C3BDD">
        <w:rPr>
          <w:sz w:val="22"/>
          <w:szCs w:val="22"/>
        </w:rPr>
        <w:t>ŽoNFP</w:t>
      </w:r>
      <w:proofErr w:type="spellEnd"/>
      <w:r w:rsidRPr="000C3BDD">
        <w:rPr>
          <w:sz w:val="22"/>
          <w:szCs w:val="22"/>
        </w:rPr>
        <w:t xml:space="preserve">; </w:t>
      </w:r>
    </w:p>
    <w:p w:rsidR="0042677D" w:rsidRPr="000C3BDD" w:rsidRDefault="0042677D" w:rsidP="0019409C">
      <w:pPr>
        <w:numPr>
          <w:ilvl w:val="0"/>
          <w:numId w:val="27"/>
        </w:numPr>
        <w:spacing w:line="240" w:lineRule="auto"/>
        <w:rPr>
          <w:sz w:val="22"/>
          <w:szCs w:val="22"/>
          <w:lang w:eastAsia="en-ZW"/>
        </w:rPr>
      </w:pPr>
      <w:r w:rsidRPr="000C3BDD">
        <w:rPr>
          <w:sz w:val="22"/>
          <w:szCs w:val="22"/>
        </w:rPr>
        <w:t xml:space="preserve">Čestné prehlásenie, že žiadateľ nie je dlžníkom iných zdravotných poisťovní nie staršie ako 3 mesiace ku dňu predloženia </w:t>
      </w:r>
      <w:proofErr w:type="spellStart"/>
      <w:r w:rsidRPr="000C3BDD">
        <w:rPr>
          <w:sz w:val="22"/>
          <w:szCs w:val="22"/>
        </w:rPr>
        <w:t>ŽoNFP</w:t>
      </w:r>
      <w:proofErr w:type="spellEnd"/>
      <w:r w:rsidRPr="000C3BDD">
        <w:rPr>
          <w:sz w:val="22"/>
          <w:szCs w:val="22"/>
        </w:rPr>
        <w:t>.</w:t>
      </w:r>
    </w:p>
    <w:p w:rsidR="00406240" w:rsidRDefault="00406240" w:rsidP="0019409C">
      <w:pPr>
        <w:spacing w:line="240" w:lineRule="auto"/>
        <w:rPr>
          <w:sz w:val="22"/>
          <w:szCs w:val="22"/>
        </w:rPr>
      </w:pPr>
    </w:p>
    <w:p w:rsidR="0019409C" w:rsidRPr="00A4474D" w:rsidRDefault="0019409C" w:rsidP="0019409C">
      <w:pPr>
        <w:spacing w:line="240" w:lineRule="auto"/>
        <w:rPr>
          <w:sz w:val="22"/>
          <w:szCs w:val="22"/>
        </w:rPr>
      </w:pPr>
    </w:p>
    <w:p w:rsidR="00406240" w:rsidRDefault="00406240" w:rsidP="0019409C">
      <w:pPr>
        <w:pStyle w:val="Nadpis2"/>
        <w:tabs>
          <w:tab w:val="clear" w:pos="936"/>
          <w:tab w:val="num" w:pos="756"/>
        </w:tabs>
        <w:ind w:left="756"/>
        <w:rPr>
          <w:rFonts w:eastAsia="Arial Unicode MS"/>
        </w:rPr>
      </w:pPr>
      <w:bookmarkStart w:id="413" w:name="_Toc229219188"/>
      <w:bookmarkStart w:id="414" w:name="_Toc245692078"/>
      <w:r w:rsidRPr="001C7604">
        <w:rPr>
          <w:rFonts w:eastAsia="Arial Unicode MS"/>
        </w:rPr>
        <w:t xml:space="preserve">Príloha č. </w:t>
      </w:r>
      <w:r>
        <w:rPr>
          <w:rFonts w:eastAsia="Arial Unicode MS"/>
        </w:rPr>
        <w:t xml:space="preserve">11 </w:t>
      </w:r>
      <w:proofErr w:type="spellStart"/>
      <w:r>
        <w:rPr>
          <w:rFonts w:eastAsia="Arial Unicode MS"/>
        </w:rPr>
        <w:t>ŽoNFP</w:t>
      </w:r>
      <w:proofErr w:type="spellEnd"/>
      <w:r>
        <w:rPr>
          <w:rFonts w:eastAsia="Arial Unicode MS"/>
        </w:rPr>
        <w:t xml:space="preserve"> - Doklad preukazujúci právnu subjektivitu žiadateľa</w:t>
      </w:r>
      <w:bookmarkEnd w:id="413"/>
      <w:bookmarkEnd w:id="414"/>
    </w:p>
    <w:p w:rsidR="00406240" w:rsidRPr="00D970A5" w:rsidRDefault="00406240" w:rsidP="0019409C">
      <w:pPr>
        <w:spacing w:line="240" w:lineRule="auto"/>
        <w:rPr>
          <w:sz w:val="22"/>
          <w:szCs w:val="22"/>
        </w:rPr>
      </w:pPr>
    </w:p>
    <w:p w:rsidR="00406240" w:rsidRPr="00D970A5" w:rsidRDefault="00406240" w:rsidP="0019409C">
      <w:pPr>
        <w:spacing w:line="240" w:lineRule="auto"/>
        <w:rPr>
          <w:sz w:val="22"/>
          <w:szCs w:val="22"/>
        </w:rPr>
      </w:pPr>
      <w:r w:rsidRPr="00D970A5">
        <w:rPr>
          <w:sz w:val="22"/>
          <w:szCs w:val="22"/>
        </w:rPr>
        <w:t xml:space="preserve">V rámci tejto povinnej prílohy </w:t>
      </w:r>
      <w:proofErr w:type="spellStart"/>
      <w:r w:rsidRPr="00D970A5">
        <w:rPr>
          <w:sz w:val="22"/>
          <w:szCs w:val="22"/>
        </w:rPr>
        <w:t>ŽoNFP</w:t>
      </w:r>
      <w:proofErr w:type="spellEnd"/>
      <w:r w:rsidRPr="00D970A5">
        <w:rPr>
          <w:sz w:val="22"/>
          <w:szCs w:val="22"/>
        </w:rPr>
        <w:t xml:space="preserve"> žiadateľ predkladá jeden z nasledujúcich dokladov:</w:t>
      </w:r>
    </w:p>
    <w:p w:rsidR="00406240" w:rsidRPr="00D970A5" w:rsidRDefault="00406240" w:rsidP="0019409C">
      <w:pPr>
        <w:numPr>
          <w:ilvl w:val="0"/>
          <w:numId w:val="12"/>
        </w:numPr>
        <w:spacing w:line="240" w:lineRule="auto"/>
        <w:rPr>
          <w:sz w:val="22"/>
          <w:szCs w:val="22"/>
        </w:rPr>
      </w:pPr>
      <w:r w:rsidRPr="00D970A5">
        <w:rPr>
          <w:sz w:val="22"/>
          <w:szCs w:val="22"/>
        </w:rPr>
        <w:t>výpis z Obchodného registra,</w:t>
      </w:r>
    </w:p>
    <w:p w:rsidR="00406240" w:rsidRPr="00D970A5" w:rsidRDefault="00406240" w:rsidP="0019409C">
      <w:pPr>
        <w:numPr>
          <w:ilvl w:val="0"/>
          <w:numId w:val="12"/>
        </w:numPr>
        <w:spacing w:line="240" w:lineRule="auto"/>
        <w:ind w:left="998" w:hanging="357"/>
        <w:rPr>
          <w:sz w:val="22"/>
          <w:szCs w:val="22"/>
        </w:rPr>
      </w:pPr>
      <w:r w:rsidRPr="00D970A5">
        <w:rPr>
          <w:sz w:val="22"/>
          <w:szCs w:val="22"/>
        </w:rPr>
        <w:t>výpis zo Živnostenského registra</w:t>
      </w:r>
    </w:p>
    <w:p w:rsidR="00406240" w:rsidRPr="00D970A5" w:rsidRDefault="00406240" w:rsidP="0019409C">
      <w:pPr>
        <w:numPr>
          <w:ilvl w:val="0"/>
          <w:numId w:val="12"/>
        </w:numPr>
        <w:spacing w:line="240" w:lineRule="auto"/>
        <w:ind w:left="998" w:hanging="357"/>
        <w:rPr>
          <w:sz w:val="22"/>
          <w:szCs w:val="22"/>
        </w:rPr>
      </w:pPr>
      <w:r w:rsidRPr="00D970A5">
        <w:rPr>
          <w:sz w:val="22"/>
          <w:szCs w:val="22"/>
        </w:rPr>
        <w:t>doklad preukazujúci právnu subjektivitu žiadateľa,</w:t>
      </w:r>
    </w:p>
    <w:p w:rsidR="00406240" w:rsidRPr="00D970A5" w:rsidRDefault="00406240" w:rsidP="0019409C">
      <w:pPr>
        <w:spacing w:line="240" w:lineRule="auto"/>
        <w:rPr>
          <w:sz w:val="22"/>
          <w:szCs w:val="22"/>
        </w:rPr>
      </w:pPr>
      <w:r w:rsidRPr="00D970A5">
        <w:rPr>
          <w:sz w:val="22"/>
          <w:szCs w:val="22"/>
        </w:rPr>
        <w:t xml:space="preserve"> </w:t>
      </w:r>
      <w:r w:rsidRPr="00D970A5">
        <w:rPr>
          <w:sz w:val="22"/>
          <w:szCs w:val="22"/>
          <w:lang w:eastAsia="en-ZW"/>
        </w:rPr>
        <w:t>nie starší ako 3 mesiace ku dňu predloženia žiadosti o NFP.</w:t>
      </w:r>
    </w:p>
    <w:p w:rsidR="00406240" w:rsidRPr="00D970A5" w:rsidRDefault="00406240" w:rsidP="0019409C">
      <w:pPr>
        <w:spacing w:line="240" w:lineRule="auto"/>
        <w:rPr>
          <w:sz w:val="22"/>
          <w:szCs w:val="22"/>
          <w:lang w:eastAsia="en-ZW"/>
        </w:rPr>
      </w:pPr>
    </w:p>
    <w:p w:rsidR="00406240" w:rsidRPr="00D970A5" w:rsidRDefault="00406240" w:rsidP="0019409C">
      <w:pPr>
        <w:spacing w:line="240" w:lineRule="auto"/>
        <w:rPr>
          <w:sz w:val="22"/>
          <w:szCs w:val="22"/>
          <w:lang w:eastAsia="en-ZW"/>
        </w:rPr>
      </w:pPr>
    </w:p>
    <w:p w:rsidR="00406240" w:rsidRDefault="00406240" w:rsidP="00406240">
      <w:pPr>
        <w:pStyle w:val="Nadpis2"/>
        <w:tabs>
          <w:tab w:val="clear" w:pos="936"/>
          <w:tab w:val="num" w:pos="900"/>
        </w:tabs>
        <w:ind w:left="900"/>
        <w:rPr>
          <w:rFonts w:eastAsia="Arial Unicode MS"/>
        </w:rPr>
      </w:pPr>
      <w:bookmarkStart w:id="415" w:name="_Toc229219189"/>
      <w:bookmarkStart w:id="416" w:name="_Toc245692079"/>
      <w:r w:rsidRPr="001C7604">
        <w:rPr>
          <w:rFonts w:eastAsia="Arial Unicode MS"/>
        </w:rPr>
        <w:t xml:space="preserve">Príloha č. </w:t>
      </w:r>
      <w:r>
        <w:rPr>
          <w:rFonts w:eastAsia="Arial Unicode MS"/>
        </w:rPr>
        <w:t xml:space="preserve">12 </w:t>
      </w:r>
      <w:proofErr w:type="spellStart"/>
      <w:r>
        <w:rPr>
          <w:rFonts w:eastAsia="Arial Unicode MS"/>
        </w:rPr>
        <w:t>ŽoNFP</w:t>
      </w:r>
      <w:proofErr w:type="spellEnd"/>
      <w:r>
        <w:rPr>
          <w:rFonts w:eastAsia="Arial Unicode MS"/>
        </w:rPr>
        <w:t xml:space="preserve"> - </w:t>
      </w:r>
      <w:r w:rsidRPr="00403A0E">
        <w:rPr>
          <w:rFonts w:eastAsia="Arial Unicode MS"/>
        </w:rPr>
        <w:t>Výpis z registra trestov</w:t>
      </w:r>
      <w:bookmarkEnd w:id="415"/>
      <w:bookmarkEnd w:id="416"/>
    </w:p>
    <w:p w:rsidR="00A731CE" w:rsidRDefault="00A731CE" w:rsidP="00A731CE">
      <w:pPr>
        <w:spacing w:line="240" w:lineRule="auto"/>
        <w:rPr>
          <w:sz w:val="22"/>
          <w:szCs w:val="22"/>
        </w:rPr>
      </w:pPr>
    </w:p>
    <w:p w:rsidR="00406240" w:rsidRDefault="00406240" w:rsidP="00A731CE">
      <w:pPr>
        <w:spacing w:line="240" w:lineRule="auto"/>
        <w:rPr>
          <w:sz w:val="22"/>
          <w:szCs w:val="22"/>
        </w:rPr>
      </w:pPr>
      <w:r w:rsidRPr="000C3BDD">
        <w:rPr>
          <w:sz w:val="22"/>
          <w:szCs w:val="22"/>
        </w:rPr>
        <w:t xml:space="preserve">V rámci tejto povinnej prílohy </w:t>
      </w:r>
      <w:proofErr w:type="spellStart"/>
      <w:r w:rsidRPr="000C3BDD">
        <w:rPr>
          <w:sz w:val="22"/>
          <w:szCs w:val="22"/>
        </w:rPr>
        <w:t>ŽoNFP</w:t>
      </w:r>
      <w:proofErr w:type="spellEnd"/>
      <w:r w:rsidRPr="000C3BDD">
        <w:rPr>
          <w:sz w:val="22"/>
          <w:szCs w:val="22"/>
        </w:rPr>
        <w:t xml:space="preserve"> žiadateľ predkladá</w:t>
      </w:r>
      <w:r w:rsidR="0096405E">
        <w:rPr>
          <w:sz w:val="22"/>
          <w:szCs w:val="22"/>
        </w:rPr>
        <w:t xml:space="preserve"> v</w:t>
      </w:r>
      <w:r w:rsidRPr="000C3BDD">
        <w:rPr>
          <w:sz w:val="22"/>
          <w:szCs w:val="22"/>
        </w:rPr>
        <w:t>ýpis z registra trestov štatutárneho orgánu žiadateľa uvedeného vo Výpise z Obchodného, resp. Živnostenského registra, resp. doklade preukazujúceho právnu subjektivitu</w:t>
      </w:r>
      <w:r w:rsidRPr="00A4474D">
        <w:rPr>
          <w:sz w:val="22"/>
          <w:szCs w:val="22"/>
        </w:rPr>
        <w:t xml:space="preserve"> žiadateľa (nie staršie ako 3 mesiace ku dňu predloženia </w:t>
      </w:r>
      <w:proofErr w:type="spellStart"/>
      <w:r>
        <w:rPr>
          <w:sz w:val="22"/>
          <w:szCs w:val="22"/>
        </w:rPr>
        <w:t>ŽoNFP</w:t>
      </w:r>
      <w:proofErr w:type="spellEnd"/>
      <w:r w:rsidR="002B4702">
        <w:rPr>
          <w:sz w:val="22"/>
          <w:szCs w:val="22"/>
        </w:rPr>
        <w:t>).</w:t>
      </w:r>
      <w:r w:rsidR="0096405E">
        <w:rPr>
          <w:sz w:val="22"/>
          <w:szCs w:val="22"/>
        </w:rPr>
        <w:t xml:space="preserve"> V</w:t>
      </w:r>
      <w:r w:rsidR="0096405E" w:rsidRPr="000C3BDD">
        <w:rPr>
          <w:sz w:val="22"/>
          <w:szCs w:val="22"/>
        </w:rPr>
        <w:t xml:space="preserve"> prípade viacerých štatutárnych zástupcov za každého štatutára, resp. konateľa</w:t>
      </w:r>
      <w:r w:rsidR="0096405E">
        <w:rPr>
          <w:sz w:val="22"/>
          <w:szCs w:val="22"/>
        </w:rPr>
        <w:t>.</w:t>
      </w:r>
    </w:p>
    <w:p w:rsidR="006560D9" w:rsidRDefault="006560D9" w:rsidP="006560D9">
      <w:pPr>
        <w:widowControl/>
        <w:autoSpaceDE w:val="0"/>
        <w:autoSpaceDN w:val="0"/>
        <w:spacing w:line="240" w:lineRule="auto"/>
        <w:textAlignment w:val="auto"/>
        <w:rPr>
          <w:sz w:val="22"/>
          <w:szCs w:val="22"/>
        </w:rPr>
      </w:pPr>
    </w:p>
    <w:p w:rsidR="006560D9" w:rsidRPr="002B4702" w:rsidRDefault="006560D9" w:rsidP="006560D9">
      <w:pPr>
        <w:widowControl/>
        <w:autoSpaceDE w:val="0"/>
        <w:autoSpaceDN w:val="0"/>
        <w:spacing w:line="240" w:lineRule="auto"/>
        <w:textAlignment w:val="auto"/>
        <w:rPr>
          <w:sz w:val="22"/>
          <w:szCs w:val="22"/>
        </w:rPr>
      </w:pPr>
      <w:r w:rsidRPr="002B4702">
        <w:rPr>
          <w:sz w:val="22"/>
          <w:szCs w:val="22"/>
        </w:rPr>
        <w:t>Žiadateľ preukazuje predložením prílohy č. 12, že nebol právoplatne odsúdený za trestný čin:</w:t>
      </w:r>
    </w:p>
    <w:p w:rsidR="006560D9" w:rsidRPr="002B4702" w:rsidRDefault="006560D9" w:rsidP="006560D9">
      <w:pPr>
        <w:widowControl/>
        <w:numPr>
          <w:ilvl w:val="1"/>
          <w:numId w:val="37"/>
        </w:numPr>
        <w:tabs>
          <w:tab w:val="clear" w:pos="2149"/>
          <w:tab w:val="num" w:pos="1260"/>
        </w:tabs>
        <w:autoSpaceDE w:val="0"/>
        <w:autoSpaceDN w:val="0"/>
        <w:spacing w:line="240" w:lineRule="auto"/>
        <w:ind w:left="1260" w:hanging="357"/>
        <w:textAlignment w:val="auto"/>
        <w:rPr>
          <w:sz w:val="22"/>
          <w:szCs w:val="22"/>
        </w:rPr>
      </w:pPr>
      <w:r w:rsidRPr="002B4702">
        <w:rPr>
          <w:sz w:val="22"/>
          <w:szCs w:val="22"/>
        </w:rPr>
        <w:t>korupcie</w:t>
      </w:r>
    </w:p>
    <w:p w:rsidR="006560D9" w:rsidRPr="002B4702" w:rsidRDefault="006560D9" w:rsidP="006560D9">
      <w:pPr>
        <w:widowControl/>
        <w:numPr>
          <w:ilvl w:val="1"/>
          <w:numId w:val="37"/>
        </w:numPr>
        <w:tabs>
          <w:tab w:val="clear" w:pos="2149"/>
          <w:tab w:val="num" w:pos="1260"/>
        </w:tabs>
        <w:autoSpaceDE w:val="0"/>
        <w:autoSpaceDN w:val="0"/>
        <w:spacing w:line="240" w:lineRule="auto"/>
        <w:ind w:left="1259" w:hanging="357"/>
        <w:textAlignment w:val="auto"/>
        <w:rPr>
          <w:sz w:val="22"/>
          <w:szCs w:val="22"/>
        </w:rPr>
      </w:pPr>
      <w:r w:rsidRPr="002B4702">
        <w:rPr>
          <w:sz w:val="22"/>
          <w:szCs w:val="22"/>
        </w:rPr>
        <w:t>poškodzovania finančných záujmov Európskych spoločenstiev</w:t>
      </w:r>
    </w:p>
    <w:p w:rsidR="006560D9" w:rsidRPr="002B4702" w:rsidRDefault="006560D9" w:rsidP="006560D9">
      <w:pPr>
        <w:widowControl/>
        <w:numPr>
          <w:ilvl w:val="1"/>
          <w:numId w:val="37"/>
        </w:numPr>
        <w:tabs>
          <w:tab w:val="clear" w:pos="2149"/>
          <w:tab w:val="num" w:pos="1260"/>
        </w:tabs>
        <w:autoSpaceDE w:val="0"/>
        <w:autoSpaceDN w:val="0"/>
        <w:spacing w:line="240" w:lineRule="auto"/>
        <w:ind w:left="1259" w:hanging="357"/>
        <w:textAlignment w:val="auto"/>
        <w:rPr>
          <w:sz w:val="22"/>
          <w:szCs w:val="22"/>
        </w:rPr>
      </w:pPr>
      <w:r w:rsidRPr="002B4702">
        <w:rPr>
          <w:sz w:val="22"/>
          <w:szCs w:val="22"/>
        </w:rPr>
        <w:t>legalizácie príjmu z trestnej činnosti</w:t>
      </w:r>
    </w:p>
    <w:p w:rsidR="006560D9" w:rsidRPr="002B4702" w:rsidRDefault="006560D9" w:rsidP="006560D9">
      <w:pPr>
        <w:widowControl/>
        <w:numPr>
          <w:ilvl w:val="1"/>
          <w:numId w:val="37"/>
        </w:numPr>
        <w:tabs>
          <w:tab w:val="clear" w:pos="2149"/>
          <w:tab w:val="num" w:pos="1260"/>
        </w:tabs>
        <w:autoSpaceDE w:val="0"/>
        <w:autoSpaceDN w:val="0"/>
        <w:spacing w:line="240" w:lineRule="auto"/>
        <w:ind w:left="1259" w:hanging="357"/>
        <w:textAlignment w:val="auto"/>
        <w:rPr>
          <w:sz w:val="22"/>
          <w:szCs w:val="22"/>
        </w:rPr>
      </w:pPr>
      <w:r w:rsidRPr="002B4702">
        <w:rPr>
          <w:sz w:val="22"/>
          <w:szCs w:val="22"/>
        </w:rPr>
        <w:t>založenia, zosnovania a podporovania zločineckej skupiny, alebo</w:t>
      </w:r>
    </w:p>
    <w:p w:rsidR="006560D9" w:rsidRPr="002B4702" w:rsidRDefault="006560D9" w:rsidP="006560D9">
      <w:pPr>
        <w:widowControl/>
        <w:numPr>
          <w:ilvl w:val="1"/>
          <w:numId w:val="37"/>
        </w:numPr>
        <w:tabs>
          <w:tab w:val="clear" w:pos="2149"/>
          <w:tab w:val="num" w:pos="1260"/>
        </w:tabs>
        <w:autoSpaceDE w:val="0"/>
        <w:autoSpaceDN w:val="0"/>
        <w:spacing w:line="240" w:lineRule="auto"/>
        <w:ind w:left="1259" w:hanging="357"/>
        <w:textAlignment w:val="auto"/>
        <w:rPr>
          <w:sz w:val="22"/>
          <w:szCs w:val="22"/>
        </w:rPr>
      </w:pPr>
      <w:r w:rsidRPr="002B4702">
        <w:rPr>
          <w:sz w:val="22"/>
          <w:szCs w:val="22"/>
        </w:rPr>
        <w:t>ktorého skutková podstata súvisí s podnikaním</w:t>
      </w:r>
    </w:p>
    <w:p w:rsidR="006560D9" w:rsidRDefault="006560D9" w:rsidP="00A731CE">
      <w:pPr>
        <w:spacing w:line="240" w:lineRule="auto"/>
        <w:rPr>
          <w:sz w:val="22"/>
          <w:szCs w:val="22"/>
        </w:rPr>
      </w:pPr>
    </w:p>
    <w:p w:rsidR="002B4702" w:rsidRPr="002B4702" w:rsidRDefault="002B4702" w:rsidP="00A731CE">
      <w:pPr>
        <w:spacing w:line="240" w:lineRule="auto"/>
        <w:rPr>
          <w:sz w:val="22"/>
          <w:szCs w:val="22"/>
        </w:rPr>
      </w:pPr>
      <w:r w:rsidRPr="002B4702">
        <w:rPr>
          <w:sz w:val="22"/>
          <w:szCs w:val="22"/>
        </w:rPr>
        <w:t>V prípade cudzieho štátneho príslušníka ako člena štatutárneho orgánu, predkladá žiadateľ:</w:t>
      </w:r>
    </w:p>
    <w:p w:rsidR="002B4702" w:rsidRDefault="002B4702" w:rsidP="00A731CE">
      <w:pPr>
        <w:numPr>
          <w:ilvl w:val="1"/>
          <w:numId w:val="36"/>
        </w:numPr>
        <w:tabs>
          <w:tab w:val="clear" w:pos="2149"/>
          <w:tab w:val="num" w:pos="1260"/>
        </w:tabs>
        <w:spacing w:line="240" w:lineRule="auto"/>
        <w:ind w:left="1418" w:hanging="425"/>
        <w:rPr>
          <w:sz w:val="22"/>
          <w:szCs w:val="22"/>
        </w:rPr>
      </w:pPr>
      <w:r w:rsidRPr="002B4702">
        <w:rPr>
          <w:sz w:val="22"/>
          <w:szCs w:val="22"/>
        </w:rPr>
        <w:t>výpis z registra trestov (cudzí štátny príslušník majúci trvalý pobyt na území Slovenskej republiky), alebo</w:t>
      </w:r>
    </w:p>
    <w:p w:rsidR="002B4702" w:rsidRPr="002B4702" w:rsidRDefault="002B4702" w:rsidP="00A731CE">
      <w:pPr>
        <w:numPr>
          <w:ilvl w:val="1"/>
          <w:numId w:val="36"/>
        </w:numPr>
        <w:tabs>
          <w:tab w:val="clear" w:pos="2149"/>
          <w:tab w:val="num" w:pos="1260"/>
        </w:tabs>
        <w:spacing w:line="240" w:lineRule="auto"/>
        <w:ind w:hanging="1156"/>
        <w:rPr>
          <w:sz w:val="22"/>
          <w:szCs w:val="22"/>
        </w:rPr>
      </w:pPr>
      <w:r w:rsidRPr="002B4702">
        <w:rPr>
          <w:sz w:val="22"/>
          <w:szCs w:val="22"/>
        </w:rPr>
        <w:t>úradne preložený doklad rovnocennej dôkaznej hodnoty z domovskej krajiny</w:t>
      </w:r>
    </w:p>
    <w:p w:rsidR="002B4702" w:rsidRDefault="002B4702" w:rsidP="00A731CE">
      <w:pPr>
        <w:spacing w:line="240" w:lineRule="auto"/>
        <w:rPr>
          <w:sz w:val="22"/>
          <w:szCs w:val="22"/>
        </w:rPr>
      </w:pPr>
    </w:p>
    <w:p w:rsidR="006560D9" w:rsidRDefault="006560D9" w:rsidP="00A731CE">
      <w:pPr>
        <w:spacing w:line="240" w:lineRule="auto"/>
        <w:rPr>
          <w:sz w:val="22"/>
          <w:szCs w:val="22"/>
        </w:rPr>
      </w:pPr>
    </w:p>
    <w:p w:rsidR="00406240" w:rsidRDefault="00406240" w:rsidP="00A731CE">
      <w:pPr>
        <w:pStyle w:val="Nadpis2"/>
        <w:tabs>
          <w:tab w:val="clear" w:pos="936"/>
          <w:tab w:val="num" w:pos="900"/>
        </w:tabs>
        <w:ind w:left="900"/>
        <w:rPr>
          <w:rFonts w:eastAsia="Arial Unicode MS"/>
        </w:rPr>
      </w:pPr>
      <w:bookmarkStart w:id="417" w:name="_Toc229219190"/>
      <w:bookmarkStart w:id="418" w:name="_Toc245692080"/>
      <w:r w:rsidRPr="001C7604">
        <w:rPr>
          <w:rFonts w:eastAsia="Arial Unicode MS"/>
        </w:rPr>
        <w:t xml:space="preserve">Príloha č. </w:t>
      </w:r>
      <w:r>
        <w:rPr>
          <w:rFonts w:eastAsia="Arial Unicode MS"/>
        </w:rPr>
        <w:t xml:space="preserve">13 </w:t>
      </w:r>
      <w:proofErr w:type="spellStart"/>
      <w:r>
        <w:rPr>
          <w:rFonts w:eastAsia="Arial Unicode MS"/>
        </w:rPr>
        <w:t>ŽoNFP</w:t>
      </w:r>
      <w:proofErr w:type="spellEnd"/>
      <w:r>
        <w:rPr>
          <w:rFonts w:eastAsia="Arial Unicode MS"/>
        </w:rPr>
        <w:t xml:space="preserve"> – Potvrdenie príslušného inšpektorátu práce</w:t>
      </w:r>
      <w:bookmarkEnd w:id="417"/>
      <w:bookmarkEnd w:id="418"/>
    </w:p>
    <w:p w:rsidR="00A731CE" w:rsidRPr="00A731CE" w:rsidRDefault="00A731CE" w:rsidP="00A731CE">
      <w:pPr>
        <w:rPr>
          <w:rFonts w:eastAsia="Arial Unicode MS"/>
        </w:rPr>
      </w:pPr>
    </w:p>
    <w:p w:rsidR="00406240" w:rsidRDefault="00406240" w:rsidP="00A731CE">
      <w:pPr>
        <w:spacing w:line="240" w:lineRule="auto"/>
        <w:rPr>
          <w:sz w:val="22"/>
          <w:szCs w:val="22"/>
        </w:rPr>
      </w:pPr>
      <w:r w:rsidRPr="00A4474D">
        <w:rPr>
          <w:sz w:val="22"/>
          <w:szCs w:val="22"/>
        </w:rPr>
        <w:t xml:space="preserve">V rámci tejto povinnej prílohy </w:t>
      </w:r>
      <w:proofErr w:type="spellStart"/>
      <w:r w:rsidRPr="00A4474D">
        <w:rPr>
          <w:sz w:val="22"/>
          <w:szCs w:val="22"/>
        </w:rPr>
        <w:t>ŽoNFP</w:t>
      </w:r>
      <w:proofErr w:type="spellEnd"/>
      <w:r w:rsidRPr="00A4474D">
        <w:rPr>
          <w:sz w:val="22"/>
          <w:szCs w:val="22"/>
        </w:rPr>
        <w:t xml:space="preserve"> žiadateľ predkladá</w:t>
      </w:r>
      <w:r>
        <w:rPr>
          <w:sz w:val="22"/>
          <w:szCs w:val="22"/>
        </w:rPr>
        <w:t xml:space="preserve"> potvrdenie príslušného inšpektorátu práce, že žiadateľ neporušil zákaz </w:t>
      </w:r>
      <w:r w:rsidRPr="00A0757E">
        <w:rPr>
          <w:sz w:val="22"/>
          <w:szCs w:val="22"/>
        </w:rPr>
        <w:t>nelegálnej práce a nelegálneho zamestnávania podľa osobitného predpisu</w:t>
      </w:r>
      <w:r w:rsidRPr="00A0757E">
        <w:rPr>
          <w:sz w:val="22"/>
          <w:szCs w:val="22"/>
          <w:vertAlign w:val="superscript"/>
        </w:rPr>
        <w:footnoteReference w:id="18"/>
      </w:r>
      <w:r w:rsidRPr="00A0757E">
        <w:rPr>
          <w:sz w:val="22"/>
          <w:szCs w:val="22"/>
          <w:vertAlign w:val="superscript"/>
        </w:rPr>
        <w:t>.</w:t>
      </w:r>
      <w:r w:rsidR="00E209FB">
        <w:rPr>
          <w:sz w:val="22"/>
          <w:szCs w:val="22"/>
        </w:rPr>
        <w:t xml:space="preserve"> nie staršie ako 3 mesiace ku dňu predloženia </w:t>
      </w:r>
      <w:proofErr w:type="spellStart"/>
      <w:r w:rsidR="00E209FB">
        <w:rPr>
          <w:sz w:val="22"/>
          <w:szCs w:val="22"/>
        </w:rPr>
        <w:t>ŽoNFP</w:t>
      </w:r>
      <w:proofErr w:type="spellEnd"/>
      <w:r w:rsidR="00E209FB">
        <w:rPr>
          <w:sz w:val="22"/>
          <w:szCs w:val="22"/>
        </w:rPr>
        <w:t>.</w:t>
      </w:r>
    </w:p>
    <w:p w:rsidR="00FE6722" w:rsidRDefault="00FE6722" w:rsidP="00A731CE">
      <w:pPr>
        <w:spacing w:line="240" w:lineRule="auto"/>
        <w:rPr>
          <w:sz w:val="22"/>
          <w:szCs w:val="22"/>
        </w:rPr>
      </w:pPr>
    </w:p>
    <w:p w:rsidR="00B91733" w:rsidRDefault="00B91733" w:rsidP="00A731CE">
      <w:pPr>
        <w:spacing w:line="240" w:lineRule="auto"/>
        <w:rPr>
          <w:sz w:val="22"/>
          <w:szCs w:val="22"/>
        </w:rPr>
      </w:pPr>
    </w:p>
    <w:p w:rsidR="0078469E" w:rsidRDefault="0078469E" w:rsidP="00A731CE">
      <w:pPr>
        <w:pStyle w:val="Nadpis2"/>
        <w:tabs>
          <w:tab w:val="clear" w:pos="936"/>
          <w:tab w:val="num" w:pos="900"/>
        </w:tabs>
        <w:ind w:left="900" w:hanging="540"/>
      </w:pPr>
      <w:bookmarkStart w:id="419" w:name="_Toc231017345"/>
      <w:bookmarkStart w:id="420" w:name="_Toc231036360"/>
      <w:bookmarkStart w:id="421" w:name="_Toc245692081"/>
      <w:bookmarkStart w:id="422" w:name="_Toc229219191"/>
      <w:r w:rsidRPr="001C7604">
        <w:rPr>
          <w:rFonts w:eastAsia="Arial Unicode MS"/>
        </w:rPr>
        <w:t xml:space="preserve">Príloha č. </w:t>
      </w:r>
      <w:r>
        <w:rPr>
          <w:rFonts w:eastAsia="Arial Unicode MS"/>
        </w:rPr>
        <w:t xml:space="preserve">14 </w:t>
      </w:r>
      <w:proofErr w:type="spellStart"/>
      <w:r>
        <w:rPr>
          <w:rFonts w:eastAsia="Arial Unicode MS"/>
        </w:rPr>
        <w:t>ŽoNFP</w:t>
      </w:r>
      <w:proofErr w:type="spellEnd"/>
      <w:r>
        <w:rPr>
          <w:rFonts w:eastAsia="Arial Unicode MS"/>
        </w:rPr>
        <w:t xml:space="preserve"> – Potvrdenie </w:t>
      </w:r>
      <w:r w:rsidRPr="007D2892">
        <w:t>dokladujúce, že žiadateľ nie je v</w:t>
      </w:r>
      <w:r w:rsidR="0019409C">
        <w:t> </w:t>
      </w:r>
      <w:r w:rsidRPr="007D2892">
        <w:t>úpadku</w:t>
      </w:r>
      <w:bookmarkEnd w:id="419"/>
      <w:bookmarkEnd w:id="420"/>
      <w:bookmarkEnd w:id="421"/>
    </w:p>
    <w:p w:rsidR="0019409C" w:rsidRPr="0019409C" w:rsidRDefault="0019409C" w:rsidP="0019409C">
      <w:pPr>
        <w:rPr>
          <w:rFonts w:eastAsia="Arial Unicode MS"/>
        </w:rPr>
      </w:pPr>
    </w:p>
    <w:p w:rsidR="0078469E" w:rsidRDefault="0078469E" w:rsidP="0019409C">
      <w:pPr>
        <w:spacing w:line="240" w:lineRule="auto"/>
        <w:rPr>
          <w:sz w:val="22"/>
          <w:szCs w:val="22"/>
          <w:lang w:eastAsia="en-ZW"/>
        </w:rPr>
      </w:pPr>
      <w:r w:rsidRPr="007D2892">
        <w:rPr>
          <w:sz w:val="22"/>
          <w:szCs w:val="22"/>
        </w:rPr>
        <w:t>Potvrdenie dokladujúce, že žiadateľ nie je v úpadku t.j. nie je platobne neschopný alebo predlžený a</w:t>
      </w:r>
      <w:r w:rsidR="00050577">
        <w:rPr>
          <w:sz w:val="22"/>
          <w:szCs w:val="22"/>
        </w:rPr>
        <w:t> </w:t>
      </w:r>
      <w:r w:rsidRPr="007D2892">
        <w:rPr>
          <w:sz w:val="22"/>
          <w:szCs w:val="22"/>
        </w:rPr>
        <w:t xml:space="preserve">nebol podaný návrh na povolenie reštrukturalizácie alebo návrh na vyhlásenie konkurzu vydané príslušným Okresným súdom, </w:t>
      </w:r>
      <w:r w:rsidRPr="007D2892">
        <w:rPr>
          <w:sz w:val="22"/>
          <w:szCs w:val="22"/>
          <w:lang w:eastAsia="en-ZW"/>
        </w:rPr>
        <w:t>nie staršie ako 3 mesiace ku dňu predloženia žiadosti.</w:t>
      </w:r>
    </w:p>
    <w:p w:rsidR="0019409C" w:rsidRDefault="0019409C" w:rsidP="0019409C">
      <w:pPr>
        <w:spacing w:line="240" w:lineRule="auto"/>
        <w:rPr>
          <w:sz w:val="22"/>
          <w:szCs w:val="22"/>
          <w:lang w:eastAsia="en-ZW"/>
        </w:rPr>
      </w:pPr>
    </w:p>
    <w:p w:rsidR="00EE378F" w:rsidRDefault="00EE378F" w:rsidP="0019409C">
      <w:pPr>
        <w:spacing w:line="240" w:lineRule="auto"/>
        <w:rPr>
          <w:sz w:val="22"/>
          <w:szCs w:val="22"/>
          <w:lang w:eastAsia="en-ZW"/>
        </w:rPr>
      </w:pPr>
      <w:r>
        <w:rPr>
          <w:sz w:val="22"/>
          <w:szCs w:val="22"/>
          <w:lang w:eastAsia="en-ZW"/>
        </w:rPr>
        <w:t>Zároveň žiadateľ predkladá čestné vy</w:t>
      </w:r>
      <w:r w:rsidR="00E6405F">
        <w:rPr>
          <w:sz w:val="22"/>
          <w:szCs w:val="22"/>
          <w:lang w:eastAsia="en-ZW"/>
        </w:rPr>
        <w:t>hlásenie, že voči nemu neprebieha žiadne konkurzné a </w:t>
      </w:r>
      <w:proofErr w:type="spellStart"/>
      <w:r w:rsidR="00E6405F">
        <w:rPr>
          <w:sz w:val="22"/>
          <w:szCs w:val="22"/>
          <w:lang w:eastAsia="en-ZW"/>
        </w:rPr>
        <w:t>vyrovnacie</w:t>
      </w:r>
      <w:proofErr w:type="spellEnd"/>
      <w:r w:rsidR="00E6405F">
        <w:rPr>
          <w:sz w:val="22"/>
          <w:szCs w:val="22"/>
          <w:lang w:eastAsia="en-ZW"/>
        </w:rPr>
        <w:t xml:space="preserve"> konanie, resp. reštrukturalizačné konanie začaté krajským súdom do 31. 12. 2005.</w:t>
      </w:r>
    </w:p>
    <w:p w:rsidR="00EE378F" w:rsidRDefault="00EE378F" w:rsidP="0019409C">
      <w:pPr>
        <w:spacing w:line="240" w:lineRule="auto"/>
        <w:rPr>
          <w:sz w:val="22"/>
          <w:szCs w:val="22"/>
          <w:lang w:eastAsia="en-ZW"/>
        </w:rPr>
      </w:pPr>
    </w:p>
    <w:p w:rsidR="0019409C" w:rsidRDefault="0019409C" w:rsidP="0019409C">
      <w:pPr>
        <w:spacing w:line="240" w:lineRule="auto"/>
        <w:rPr>
          <w:sz w:val="22"/>
          <w:szCs w:val="22"/>
          <w:lang w:eastAsia="en-ZW"/>
        </w:rPr>
      </w:pPr>
    </w:p>
    <w:p w:rsidR="00EE378F" w:rsidRDefault="00EE378F" w:rsidP="0019409C">
      <w:pPr>
        <w:pStyle w:val="Nadpis2"/>
        <w:rPr>
          <w:lang w:eastAsia="en-ZW"/>
        </w:rPr>
      </w:pPr>
      <w:bookmarkStart w:id="423" w:name="_Toc245692082"/>
      <w:r>
        <w:rPr>
          <w:lang w:eastAsia="en-ZW"/>
        </w:rPr>
        <w:t xml:space="preserve">Príloha č. 15 </w:t>
      </w:r>
      <w:proofErr w:type="spellStart"/>
      <w:r>
        <w:rPr>
          <w:lang w:eastAsia="en-ZW"/>
        </w:rPr>
        <w:t>ŽoNFP</w:t>
      </w:r>
      <w:proofErr w:type="spellEnd"/>
      <w:r>
        <w:rPr>
          <w:lang w:eastAsia="en-ZW"/>
        </w:rPr>
        <w:t xml:space="preserve"> – Stanovisko VÚC k žiadosti o</w:t>
      </w:r>
      <w:r w:rsidR="0019409C">
        <w:rPr>
          <w:lang w:eastAsia="en-ZW"/>
        </w:rPr>
        <w:t> </w:t>
      </w:r>
      <w:r>
        <w:rPr>
          <w:lang w:eastAsia="en-ZW"/>
        </w:rPr>
        <w:t>NFP</w:t>
      </w:r>
      <w:bookmarkEnd w:id="423"/>
    </w:p>
    <w:p w:rsidR="0019409C" w:rsidRPr="0019409C" w:rsidRDefault="0019409C" w:rsidP="0019409C">
      <w:pPr>
        <w:rPr>
          <w:lang w:eastAsia="en-ZW"/>
        </w:rPr>
      </w:pPr>
    </w:p>
    <w:p w:rsidR="00EE378F" w:rsidRDefault="00EE378F" w:rsidP="0019409C">
      <w:pPr>
        <w:spacing w:line="240" w:lineRule="auto"/>
        <w:rPr>
          <w:sz w:val="22"/>
          <w:szCs w:val="22"/>
        </w:rPr>
      </w:pPr>
      <w:r w:rsidRPr="00A4474D">
        <w:rPr>
          <w:sz w:val="22"/>
          <w:szCs w:val="22"/>
        </w:rPr>
        <w:t xml:space="preserve">V rámci tejto povinnej prílohy </w:t>
      </w:r>
      <w:proofErr w:type="spellStart"/>
      <w:r w:rsidRPr="00A4474D">
        <w:rPr>
          <w:sz w:val="22"/>
          <w:szCs w:val="22"/>
        </w:rPr>
        <w:t>ŽoNFP</w:t>
      </w:r>
      <w:proofErr w:type="spellEnd"/>
      <w:r w:rsidRPr="00A4474D">
        <w:rPr>
          <w:sz w:val="22"/>
          <w:szCs w:val="22"/>
        </w:rPr>
        <w:t xml:space="preserve"> žiadateľ </w:t>
      </w:r>
      <w:r w:rsidRPr="000C3BDD">
        <w:rPr>
          <w:sz w:val="22"/>
          <w:szCs w:val="22"/>
        </w:rPr>
        <w:t xml:space="preserve">predkladá </w:t>
      </w:r>
      <w:r>
        <w:rPr>
          <w:sz w:val="22"/>
          <w:szCs w:val="22"/>
        </w:rPr>
        <w:t>Stanovisko VÚC k žiadosti o NFP</w:t>
      </w:r>
      <w:r w:rsidRPr="000C3BDD">
        <w:rPr>
          <w:sz w:val="22"/>
          <w:szCs w:val="22"/>
        </w:rPr>
        <w:t>,</w:t>
      </w:r>
      <w:r>
        <w:rPr>
          <w:sz w:val="22"/>
          <w:szCs w:val="22"/>
        </w:rPr>
        <w:t xml:space="preserve"> ktoré tvorí samostatnú prílohu </w:t>
      </w:r>
      <w:proofErr w:type="spellStart"/>
      <w:r>
        <w:rPr>
          <w:sz w:val="22"/>
          <w:szCs w:val="22"/>
        </w:rPr>
        <w:t>ŽoNFP</w:t>
      </w:r>
      <w:proofErr w:type="spellEnd"/>
      <w:r w:rsidRPr="000C3BDD">
        <w:rPr>
          <w:sz w:val="22"/>
          <w:szCs w:val="22"/>
        </w:rPr>
        <w:t xml:space="preserve">, nie staršie ako 3 mesiace ku dňu predloženia </w:t>
      </w:r>
      <w:proofErr w:type="spellStart"/>
      <w:r w:rsidRPr="000C3BDD">
        <w:rPr>
          <w:sz w:val="22"/>
          <w:szCs w:val="22"/>
        </w:rPr>
        <w:t>ŽoNFP</w:t>
      </w:r>
      <w:proofErr w:type="spellEnd"/>
      <w:r w:rsidRPr="000C3BDD">
        <w:rPr>
          <w:sz w:val="22"/>
          <w:szCs w:val="22"/>
        </w:rPr>
        <w:t>.</w:t>
      </w:r>
    </w:p>
    <w:p w:rsidR="00E6405F" w:rsidRDefault="00E6405F" w:rsidP="0019409C">
      <w:pPr>
        <w:spacing w:line="240" w:lineRule="auto"/>
        <w:rPr>
          <w:sz w:val="22"/>
          <w:szCs w:val="22"/>
        </w:rPr>
      </w:pPr>
    </w:p>
    <w:p w:rsidR="0019409C" w:rsidRDefault="0019409C" w:rsidP="0019409C">
      <w:pPr>
        <w:spacing w:line="240" w:lineRule="auto"/>
        <w:rPr>
          <w:sz w:val="22"/>
          <w:szCs w:val="22"/>
        </w:rPr>
      </w:pPr>
    </w:p>
    <w:p w:rsidR="00E6405F" w:rsidRDefault="00E6405F" w:rsidP="0019409C">
      <w:pPr>
        <w:pStyle w:val="Nadpis2"/>
      </w:pPr>
      <w:bookmarkStart w:id="424" w:name="_Toc245692083"/>
      <w:r>
        <w:t xml:space="preserve">Príloha č. 16 </w:t>
      </w:r>
      <w:proofErr w:type="spellStart"/>
      <w:r>
        <w:t>ŽoNFP</w:t>
      </w:r>
      <w:proofErr w:type="spellEnd"/>
      <w:r>
        <w:t xml:space="preserve"> - </w:t>
      </w:r>
      <w:r w:rsidRPr="00CC6FF1">
        <w:t>Vyhlásenie žiad</w:t>
      </w:r>
      <w:r w:rsidR="003D1668">
        <w:t>ateľa o sprístupnení informácií</w:t>
      </w:r>
      <w:bookmarkEnd w:id="424"/>
    </w:p>
    <w:p w:rsidR="00E6405F" w:rsidRDefault="00E6405F" w:rsidP="0019409C">
      <w:pPr>
        <w:spacing w:line="240" w:lineRule="auto"/>
        <w:rPr>
          <w:sz w:val="22"/>
          <w:szCs w:val="22"/>
        </w:rPr>
      </w:pPr>
    </w:p>
    <w:p w:rsidR="00E6405F" w:rsidRDefault="00E6405F" w:rsidP="0019409C">
      <w:pPr>
        <w:spacing w:line="240" w:lineRule="auto"/>
        <w:rPr>
          <w:sz w:val="22"/>
          <w:szCs w:val="22"/>
        </w:rPr>
      </w:pPr>
      <w:r w:rsidRPr="00A4474D">
        <w:rPr>
          <w:sz w:val="22"/>
          <w:szCs w:val="22"/>
        </w:rPr>
        <w:t xml:space="preserve">V rámci tejto povinnej prílohy </w:t>
      </w:r>
      <w:proofErr w:type="spellStart"/>
      <w:r w:rsidRPr="00A4474D">
        <w:rPr>
          <w:sz w:val="22"/>
          <w:szCs w:val="22"/>
        </w:rPr>
        <w:t>ŽoNFP</w:t>
      </w:r>
      <w:proofErr w:type="spellEnd"/>
      <w:r w:rsidRPr="00A4474D">
        <w:rPr>
          <w:sz w:val="22"/>
          <w:szCs w:val="22"/>
        </w:rPr>
        <w:t xml:space="preserve"> žiadateľ </w:t>
      </w:r>
      <w:r w:rsidRPr="000C3BDD">
        <w:rPr>
          <w:sz w:val="22"/>
          <w:szCs w:val="22"/>
        </w:rPr>
        <w:t>predkladá vyhlásenie žiadateľa</w:t>
      </w:r>
      <w:r>
        <w:rPr>
          <w:sz w:val="22"/>
          <w:szCs w:val="22"/>
        </w:rPr>
        <w:t xml:space="preserve"> o sprístupnení informácií</w:t>
      </w:r>
      <w:r w:rsidRPr="000C3BDD">
        <w:rPr>
          <w:sz w:val="22"/>
          <w:szCs w:val="22"/>
        </w:rPr>
        <w:t xml:space="preserve"> podpísané štatutárnym orgánom žiadateľa nie staršie ako 3 mesiace ku dňu predloženia </w:t>
      </w:r>
      <w:proofErr w:type="spellStart"/>
      <w:r w:rsidRPr="000C3BDD">
        <w:rPr>
          <w:sz w:val="22"/>
          <w:szCs w:val="22"/>
        </w:rPr>
        <w:t>ŽoNFP</w:t>
      </w:r>
      <w:proofErr w:type="spellEnd"/>
      <w:r w:rsidRPr="000C3BDD">
        <w:rPr>
          <w:sz w:val="22"/>
          <w:szCs w:val="22"/>
        </w:rPr>
        <w:t>.</w:t>
      </w:r>
    </w:p>
    <w:p w:rsidR="00E6405F" w:rsidRDefault="00E6405F" w:rsidP="0019409C">
      <w:pPr>
        <w:spacing w:line="240" w:lineRule="auto"/>
        <w:rPr>
          <w:sz w:val="22"/>
          <w:szCs w:val="22"/>
        </w:rPr>
      </w:pPr>
    </w:p>
    <w:p w:rsidR="0019409C" w:rsidRDefault="0019409C" w:rsidP="0019409C">
      <w:pPr>
        <w:spacing w:line="240" w:lineRule="auto"/>
        <w:rPr>
          <w:sz w:val="22"/>
          <w:szCs w:val="22"/>
        </w:rPr>
      </w:pPr>
    </w:p>
    <w:p w:rsidR="00E6405F" w:rsidRDefault="00E6405F" w:rsidP="0019409C">
      <w:pPr>
        <w:pStyle w:val="Nadpis2"/>
      </w:pPr>
      <w:bookmarkStart w:id="425" w:name="_Toc245692084"/>
      <w:r>
        <w:t xml:space="preserve">Príloha č. 17 </w:t>
      </w:r>
      <w:proofErr w:type="spellStart"/>
      <w:r>
        <w:t>ŽoNFP</w:t>
      </w:r>
      <w:proofErr w:type="spellEnd"/>
      <w:r>
        <w:t xml:space="preserve"> - </w:t>
      </w:r>
      <w:r w:rsidRPr="00CC6FF1">
        <w:t>Čestné vyhlásenie</w:t>
      </w:r>
      <w:r>
        <w:t xml:space="preserve"> žiadateľa,</w:t>
      </w:r>
      <w:r w:rsidR="006560D9">
        <w:t xml:space="preserve"> že kópie žiadosti o NFP a </w:t>
      </w:r>
      <w:r w:rsidRPr="00CC6FF1">
        <w:t>jej príloh sú identické s originá</w:t>
      </w:r>
      <w:r w:rsidR="003D1668">
        <w:t>lom žiadosti o NFP a jej príloh</w:t>
      </w:r>
      <w:bookmarkEnd w:id="425"/>
    </w:p>
    <w:p w:rsidR="00E6405F" w:rsidRDefault="00E6405F" w:rsidP="0019409C">
      <w:pPr>
        <w:spacing w:line="240" w:lineRule="auto"/>
        <w:rPr>
          <w:sz w:val="22"/>
          <w:szCs w:val="22"/>
        </w:rPr>
      </w:pPr>
    </w:p>
    <w:p w:rsidR="00E6405F" w:rsidRPr="00050577" w:rsidRDefault="00E6405F" w:rsidP="0019409C">
      <w:pPr>
        <w:spacing w:line="240" w:lineRule="auto"/>
        <w:rPr>
          <w:sz w:val="22"/>
          <w:szCs w:val="22"/>
        </w:rPr>
      </w:pPr>
      <w:r w:rsidRPr="00050577">
        <w:rPr>
          <w:sz w:val="22"/>
          <w:szCs w:val="22"/>
        </w:rPr>
        <w:t xml:space="preserve">V rámci tejto povinnej prílohy </w:t>
      </w:r>
      <w:proofErr w:type="spellStart"/>
      <w:r w:rsidRPr="00050577">
        <w:rPr>
          <w:sz w:val="22"/>
          <w:szCs w:val="22"/>
        </w:rPr>
        <w:t>ŽoNFP</w:t>
      </w:r>
      <w:proofErr w:type="spellEnd"/>
      <w:r w:rsidRPr="00050577">
        <w:rPr>
          <w:sz w:val="22"/>
          <w:szCs w:val="22"/>
        </w:rPr>
        <w:t xml:space="preserve"> žiadateľ predkladá vyhlásenie žiadateľa podpísané štatutárnym orgánom žiadateľa</w:t>
      </w:r>
      <w:r w:rsidR="003D1668" w:rsidRPr="00050577">
        <w:rPr>
          <w:sz w:val="22"/>
          <w:szCs w:val="22"/>
        </w:rPr>
        <w:t>,</w:t>
      </w:r>
      <w:r w:rsidRPr="00050577">
        <w:rPr>
          <w:sz w:val="22"/>
          <w:szCs w:val="22"/>
        </w:rPr>
        <w:t xml:space="preserve"> </w:t>
      </w:r>
      <w:r w:rsidR="003D1668" w:rsidRPr="00050577">
        <w:rPr>
          <w:sz w:val="22"/>
          <w:szCs w:val="22"/>
        </w:rPr>
        <w:t xml:space="preserve">že kópie žiadosti o NFP a jej príloh sú identické s originálom žiadosti o NFP a jej príloh, </w:t>
      </w:r>
      <w:r w:rsidRPr="00050577">
        <w:rPr>
          <w:sz w:val="22"/>
          <w:szCs w:val="22"/>
        </w:rPr>
        <w:t xml:space="preserve">nie staršie ako 3 mesiace ku dňu predloženia </w:t>
      </w:r>
      <w:proofErr w:type="spellStart"/>
      <w:r w:rsidRPr="00050577">
        <w:rPr>
          <w:sz w:val="22"/>
          <w:szCs w:val="22"/>
        </w:rPr>
        <w:t>ŽoNFP</w:t>
      </w:r>
      <w:proofErr w:type="spellEnd"/>
      <w:r w:rsidRPr="00050577">
        <w:rPr>
          <w:sz w:val="22"/>
          <w:szCs w:val="22"/>
        </w:rPr>
        <w:t>.</w:t>
      </w:r>
    </w:p>
    <w:p w:rsidR="003D1668" w:rsidRDefault="003D1668" w:rsidP="0019409C">
      <w:pPr>
        <w:spacing w:line="240" w:lineRule="auto"/>
        <w:rPr>
          <w:sz w:val="22"/>
          <w:szCs w:val="22"/>
        </w:rPr>
      </w:pPr>
    </w:p>
    <w:p w:rsidR="0019409C" w:rsidRDefault="0019409C" w:rsidP="0019409C">
      <w:pPr>
        <w:spacing w:line="240" w:lineRule="auto"/>
        <w:rPr>
          <w:sz w:val="22"/>
          <w:szCs w:val="22"/>
        </w:rPr>
      </w:pPr>
    </w:p>
    <w:p w:rsidR="003D1668" w:rsidRDefault="003D1668" w:rsidP="0019409C">
      <w:pPr>
        <w:pStyle w:val="Nadpis2"/>
      </w:pPr>
      <w:bookmarkStart w:id="426" w:name="_Toc245692085"/>
      <w:r>
        <w:t xml:space="preserve">Príloha č. 18 </w:t>
      </w:r>
      <w:proofErr w:type="spellStart"/>
      <w:r>
        <w:t>ŽoNFP</w:t>
      </w:r>
      <w:proofErr w:type="spellEnd"/>
      <w:r>
        <w:t xml:space="preserve"> - </w:t>
      </w:r>
      <w:r w:rsidRPr="009A3423">
        <w:t xml:space="preserve">Čestné vyhlásenie žiadateľa, že má </w:t>
      </w:r>
      <w:proofErr w:type="spellStart"/>
      <w:r w:rsidRPr="009A3423">
        <w:t>vysporiadané</w:t>
      </w:r>
      <w:proofErr w:type="spellEnd"/>
      <w:r w:rsidRPr="009A3423">
        <w:t xml:space="preserve"> finančné vzťahy so štátnym rozpočtom</w:t>
      </w:r>
      <w:bookmarkEnd w:id="426"/>
    </w:p>
    <w:p w:rsidR="003D1668" w:rsidRDefault="003D1668" w:rsidP="0019409C">
      <w:pPr>
        <w:spacing w:line="240" w:lineRule="auto"/>
        <w:rPr>
          <w:sz w:val="22"/>
          <w:szCs w:val="22"/>
        </w:rPr>
      </w:pPr>
    </w:p>
    <w:p w:rsidR="003D1668" w:rsidRPr="007D2892" w:rsidRDefault="003D1668" w:rsidP="0019409C">
      <w:pPr>
        <w:spacing w:line="240" w:lineRule="auto"/>
        <w:rPr>
          <w:sz w:val="22"/>
          <w:szCs w:val="22"/>
        </w:rPr>
      </w:pPr>
      <w:r w:rsidRPr="00A4474D">
        <w:rPr>
          <w:sz w:val="22"/>
          <w:szCs w:val="22"/>
        </w:rPr>
        <w:t xml:space="preserve">V rámci tejto povinnej prílohy </w:t>
      </w:r>
      <w:proofErr w:type="spellStart"/>
      <w:r w:rsidRPr="00A4474D">
        <w:rPr>
          <w:sz w:val="22"/>
          <w:szCs w:val="22"/>
        </w:rPr>
        <w:t>ŽoNFP</w:t>
      </w:r>
      <w:proofErr w:type="spellEnd"/>
      <w:r w:rsidRPr="00A4474D">
        <w:rPr>
          <w:sz w:val="22"/>
          <w:szCs w:val="22"/>
        </w:rPr>
        <w:t xml:space="preserve"> žiadateľ </w:t>
      </w:r>
      <w:r w:rsidRPr="000C3BDD">
        <w:rPr>
          <w:sz w:val="22"/>
          <w:szCs w:val="22"/>
        </w:rPr>
        <w:t>predkladá vyhlásenie žiadateľa</w:t>
      </w:r>
      <w:r>
        <w:rPr>
          <w:sz w:val="22"/>
          <w:szCs w:val="22"/>
        </w:rPr>
        <w:t xml:space="preserve"> </w:t>
      </w:r>
      <w:r w:rsidRPr="000C3BDD">
        <w:rPr>
          <w:sz w:val="22"/>
          <w:szCs w:val="22"/>
        </w:rPr>
        <w:t>podpísané štatutárnym orgánom žiadateľa</w:t>
      </w:r>
      <w:r>
        <w:rPr>
          <w:sz w:val="22"/>
          <w:szCs w:val="22"/>
        </w:rPr>
        <w:t>,</w:t>
      </w:r>
      <w:r w:rsidRPr="000C3BDD">
        <w:rPr>
          <w:sz w:val="22"/>
          <w:szCs w:val="22"/>
        </w:rPr>
        <w:t xml:space="preserve"> </w:t>
      </w:r>
      <w:r w:rsidRPr="009A3423">
        <w:t xml:space="preserve">že má </w:t>
      </w:r>
      <w:proofErr w:type="spellStart"/>
      <w:r w:rsidRPr="009A3423">
        <w:t>vysporiadané</w:t>
      </w:r>
      <w:proofErr w:type="spellEnd"/>
      <w:r w:rsidRPr="009A3423">
        <w:t xml:space="preserve"> finančné vzťahy so štátnym rozpočtom</w:t>
      </w:r>
      <w:r>
        <w:t>,</w:t>
      </w:r>
      <w:r w:rsidRPr="000C3BDD">
        <w:rPr>
          <w:sz w:val="22"/>
          <w:szCs w:val="22"/>
        </w:rPr>
        <w:t xml:space="preserve"> nie staršie ako 3 mesiace ku dňu predloženia </w:t>
      </w:r>
      <w:proofErr w:type="spellStart"/>
      <w:r w:rsidRPr="000C3BDD">
        <w:rPr>
          <w:sz w:val="22"/>
          <w:szCs w:val="22"/>
        </w:rPr>
        <w:t>ŽoNFP</w:t>
      </w:r>
      <w:proofErr w:type="spellEnd"/>
      <w:r w:rsidRPr="000C3BDD">
        <w:rPr>
          <w:sz w:val="22"/>
          <w:szCs w:val="22"/>
        </w:rPr>
        <w:t>.</w:t>
      </w:r>
    </w:p>
    <w:p w:rsidR="0078469E" w:rsidRPr="006560D9" w:rsidRDefault="0078469E" w:rsidP="006560D9">
      <w:pPr>
        <w:spacing w:line="240" w:lineRule="auto"/>
        <w:rPr>
          <w:sz w:val="22"/>
          <w:szCs w:val="22"/>
        </w:rPr>
      </w:pPr>
    </w:p>
    <w:p w:rsidR="0019409C" w:rsidRPr="006560D9" w:rsidRDefault="0019409C" w:rsidP="006560D9">
      <w:pPr>
        <w:spacing w:line="240" w:lineRule="auto"/>
        <w:rPr>
          <w:sz w:val="22"/>
          <w:szCs w:val="22"/>
        </w:rPr>
      </w:pPr>
    </w:p>
    <w:p w:rsidR="00406240" w:rsidRDefault="00406240" w:rsidP="0019409C">
      <w:pPr>
        <w:pStyle w:val="Nadpis2"/>
        <w:tabs>
          <w:tab w:val="clear" w:pos="936"/>
          <w:tab w:val="num" w:pos="900"/>
        </w:tabs>
        <w:ind w:left="901" w:hanging="578"/>
        <w:rPr>
          <w:rFonts w:eastAsia="Arial Unicode MS"/>
        </w:rPr>
      </w:pPr>
      <w:bookmarkStart w:id="427" w:name="_Toc245692086"/>
      <w:r w:rsidRPr="001C7604">
        <w:rPr>
          <w:rFonts w:eastAsia="Arial Unicode MS"/>
        </w:rPr>
        <w:t xml:space="preserve">Príloha č. </w:t>
      </w:r>
      <w:r>
        <w:rPr>
          <w:rFonts w:eastAsia="Arial Unicode MS"/>
        </w:rPr>
        <w:t xml:space="preserve">19 </w:t>
      </w:r>
      <w:proofErr w:type="spellStart"/>
      <w:r>
        <w:rPr>
          <w:rFonts w:eastAsia="Arial Unicode MS"/>
        </w:rPr>
        <w:t>ŽoNFP</w:t>
      </w:r>
      <w:proofErr w:type="spellEnd"/>
      <w:r>
        <w:rPr>
          <w:rFonts w:eastAsia="Arial Unicode MS"/>
        </w:rPr>
        <w:t xml:space="preserve"> – </w:t>
      </w:r>
      <w:r w:rsidRPr="00A0757E">
        <w:rPr>
          <w:rFonts w:eastAsia="Arial Unicode MS"/>
        </w:rPr>
        <w:t>Čestné vyhlásenie žiadateľa, že sa voči nemu nenárokuje vrátenie pomoci</w:t>
      </w:r>
      <w:bookmarkEnd w:id="422"/>
      <w:bookmarkEnd w:id="427"/>
    </w:p>
    <w:p w:rsidR="00406240" w:rsidRPr="00A4474D" w:rsidRDefault="00406240" w:rsidP="0019409C">
      <w:pPr>
        <w:spacing w:line="240" w:lineRule="auto"/>
        <w:rPr>
          <w:sz w:val="22"/>
          <w:szCs w:val="22"/>
        </w:rPr>
      </w:pPr>
    </w:p>
    <w:p w:rsidR="00113676" w:rsidRDefault="00406240" w:rsidP="0019409C">
      <w:pPr>
        <w:spacing w:line="240" w:lineRule="auto"/>
        <w:rPr>
          <w:sz w:val="22"/>
          <w:szCs w:val="22"/>
        </w:rPr>
      </w:pPr>
      <w:r w:rsidRPr="00A4474D">
        <w:rPr>
          <w:sz w:val="22"/>
          <w:szCs w:val="22"/>
        </w:rPr>
        <w:t xml:space="preserve">V rámci tejto povinnej prílohy </w:t>
      </w:r>
      <w:proofErr w:type="spellStart"/>
      <w:r w:rsidRPr="00A4474D">
        <w:rPr>
          <w:sz w:val="22"/>
          <w:szCs w:val="22"/>
        </w:rPr>
        <w:t>ŽoNFP</w:t>
      </w:r>
      <w:proofErr w:type="spellEnd"/>
      <w:r w:rsidRPr="00A4474D">
        <w:rPr>
          <w:sz w:val="22"/>
          <w:szCs w:val="22"/>
        </w:rPr>
        <w:t xml:space="preserve"> žiadateľ </w:t>
      </w:r>
      <w:r w:rsidRPr="000C3BDD">
        <w:rPr>
          <w:sz w:val="22"/>
          <w:szCs w:val="22"/>
        </w:rPr>
        <w:t>predkladá Čestné vyhlásenie žiadateľa podpísané štatutárnym orgánom žiadateľa, že sa voči nemu nenárokuje vrátenie pomoci na základe predchádzajúceho rozhodnutia Európskej komisie, ktorým bola poskytnutá pomoc označená za nezákonnú a nezlučiteľnú so spoločným trhom</w:t>
      </w:r>
      <w:r w:rsidR="00DB0B4D" w:rsidRPr="000C3BDD">
        <w:rPr>
          <w:sz w:val="22"/>
          <w:szCs w:val="22"/>
        </w:rPr>
        <w:t xml:space="preserve">, nie staršie ako 3 mesiace ku dňu predloženia </w:t>
      </w:r>
      <w:proofErr w:type="spellStart"/>
      <w:r w:rsidR="00DB0B4D" w:rsidRPr="000C3BDD">
        <w:rPr>
          <w:sz w:val="22"/>
          <w:szCs w:val="22"/>
        </w:rPr>
        <w:t>ŽoNFP</w:t>
      </w:r>
      <w:proofErr w:type="spellEnd"/>
      <w:r w:rsidRPr="000C3BDD">
        <w:rPr>
          <w:sz w:val="22"/>
          <w:szCs w:val="22"/>
        </w:rPr>
        <w:t>.</w:t>
      </w:r>
    </w:p>
    <w:p w:rsidR="003D1668" w:rsidRDefault="003D1668" w:rsidP="0019409C">
      <w:pPr>
        <w:spacing w:line="240" w:lineRule="auto"/>
        <w:rPr>
          <w:sz w:val="22"/>
          <w:szCs w:val="22"/>
        </w:rPr>
      </w:pPr>
    </w:p>
    <w:p w:rsidR="0019409C" w:rsidRDefault="0019409C" w:rsidP="0019409C">
      <w:pPr>
        <w:spacing w:line="240" w:lineRule="auto"/>
        <w:rPr>
          <w:sz w:val="22"/>
          <w:szCs w:val="22"/>
        </w:rPr>
      </w:pPr>
    </w:p>
    <w:p w:rsidR="003D1668" w:rsidRDefault="003D1668" w:rsidP="0019409C">
      <w:pPr>
        <w:pStyle w:val="Nadpis2"/>
      </w:pPr>
      <w:bookmarkStart w:id="428" w:name="_Toc245692087"/>
      <w:r>
        <w:t xml:space="preserve">Príloha č. 20 </w:t>
      </w:r>
      <w:proofErr w:type="spellStart"/>
      <w:r>
        <w:t>ŽoNFP</w:t>
      </w:r>
      <w:proofErr w:type="spellEnd"/>
      <w:r>
        <w:t xml:space="preserve">- </w:t>
      </w:r>
      <w:r w:rsidRPr="009A3423">
        <w:t>Modelové vyhlásenie na kvalifikovanie sa ako MSP</w:t>
      </w:r>
      <w:bookmarkEnd w:id="428"/>
    </w:p>
    <w:p w:rsidR="003D1668" w:rsidRDefault="003D1668" w:rsidP="0019409C">
      <w:pPr>
        <w:spacing w:line="240" w:lineRule="auto"/>
        <w:rPr>
          <w:sz w:val="22"/>
          <w:szCs w:val="22"/>
        </w:rPr>
      </w:pPr>
    </w:p>
    <w:p w:rsidR="003D1668" w:rsidRDefault="003D1668" w:rsidP="0019409C">
      <w:pPr>
        <w:spacing w:line="240" w:lineRule="auto"/>
        <w:rPr>
          <w:sz w:val="22"/>
          <w:szCs w:val="22"/>
        </w:rPr>
      </w:pPr>
      <w:r w:rsidRPr="00A4474D">
        <w:rPr>
          <w:sz w:val="22"/>
          <w:szCs w:val="22"/>
        </w:rPr>
        <w:t xml:space="preserve">V rámci tejto povinnej prílohy </w:t>
      </w:r>
      <w:proofErr w:type="spellStart"/>
      <w:r w:rsidRPr="00A4474D">
        <w:rPr>
          <w:sz w:val="22"/>
          <w:szCs w:val="22"/>
        </w:rPr>
        <w:t>ŽoNFP</w:t>
      </w:r>
      <w:proofErr w:type="spellEnd"/>
      <w:r w:rsidRPr="00A4474D">
        <w:rPr>
          <w:sz w:val="22"/>
          <w:szCs w:val="22"/>
        </w:rPr>
        <w:t xml:space="preserve"> žiadateľ </w:t>
      </w:r>
      <w:r w:rsidRPr="000C3BDD">
        <w:rPr>
          <w:sz w:val="22"/>
          <w:szCs w:val="22"/>
        </w:rPr>
        <w:t>predkladá</w:t>
      </w:r>
      <w:r>
        <w:rPr>
          <w:sz w:val="22"/>
          <w:szCs w:val="22"/>
        </w:rPr>
        <w:t xml:space="preserve"> vyplnené modelové</w:t>
      </w:r>
      <w:r w:rsidRPr="000C3BDD">
        <w:rPr>
          <w:sz w:val="22"/>
          <w:szCs w:val="22"/>
        </w:rPr>
        <w:t xml:space="preserve"> vyhlásenie</w:t>
      </w:r>
      <w:r>
        <w:rPr>
          <w:sz w:val="22"/>
          <w:szCs w:val="22"/>
        </w:rPr>
        <w:t xml:space="preserve"> na kvalifikovanie sa ako MSP, </w:t>
      </w:r>
      <w:r w:rsidRPr="000C3BDD">
        <w:rPr>
          <w:sz w:val="22"/>
          <w:szCs w:val="22"/>
        </w:rPr>
        <w:t>podpísané štatutárnym orgánom žiadateľa</w:t>
      </w:r>
      <w:r>
        <w:rPr>
          <w:sz w:val="22"/>
          <w:szCs w:val="22"/>
        </w:rPr>
        <w:t xml:space="preserve"> </w:t>
      </w:r>
      <w:r w:rsidRPr="000C3BDD">
        <w:rPr>
          <w:sz w:val="22"/>
          <w:szCs w:val="22"/>
        </w:rPr>
        <w:t xml:space="preserve">nie staršie ako 3 mesiace ku dňu predloženia </w:t>
      </w:r>
      <w:proofErr w:type="spellStart"/>
      <w:r w:rsidRPr="000C3BDD">
        <w:rPr>
          <w:sz w:val="22"/>
          <w:szCs w:val="22"/>
        </w:rPr>
        <w:t>ŽoNFP</w:t>
      </w:r>
      <w:proofErr w:type="spellEnd"/>
      <w:r w:rsidRPr="000C3BDD">
        <w:rPr>
          <w:sz w:val="22"/>
          <w:szCs w:val="22"/>
        </w:rPr>
        <w:t>.</w:t>
      </w:r>
    </w:p>
    <w:p w:rsidR="006560D9" w:rsidRDefault="006560D9" w:rsidP="0019409C">
      <w:pPr>
        <w:spacing w:line="240" w:lineRule="auto"/>
        <w:rPr>
          <w:sz w:val="22"/>
          <w:szCs w:val="22"/>
        </w:rPr>
      </w:pPr>
    </w:p>
    <w:p w:rsidR="00FE6722" w:rsidRPr="00113676" w:rsidRDefault="00FE6722" w:rsidP="0019409C">
      <w:pPr>
        <w:spacing w:line="240" w:lineRule="auto"/>
        <w:rPr>
          <w:sz w:val="22"/>
          <w:szCs w:val="22"/>
        </w:rPr>
      </w:pPr>
    </w:p>
    <w:p w:rsidR="00113676" w:rsidRDefault="00113676" w:rsidP="0019409C">
      <w:pPr>
        <w:pStyle w:val="Nadpis2"/>
        <w:rPr>
          <w:rFonts w:eastAsia="Arial Unicode MS"/>
        </w:rPr>
      </w:pPr>
      <w:bookmarkStart w:id="429" w:name="_Toc231017347"/>
      <w:bookmarkStart w:id="430" w:name="_Toc245692088"/>
      <w:r w:rsidRPr="004B0917">
        <w:rPr>
          <w:rFonts w:eastAsia="Arial Unicode MS"/>
        </w:rPr>
        <w:t xml:space="preserve">Príloha č. 21 </w:t>
      </w:r>
      <w:proofErr w:type="spellStart"/>
      <w:r w:rsidRPr="004B0917">
        <w:rPr>
          <w:rFonts w:eastAsia="Arial Unicode MS"/>
        </w:rPr>
        <w:t>ŽoNFP</w:t>
      </w:r>
      <w:proofErr w:type="spellEnd"/>
      <w:r w:rsidRPr="004B0917">
        <w:rPr>
          <w:rFonts w:eastAsia="Arial Unicode MS"/>
        </w:rPr>
        <w:t xml:space="preserve"> - </w:t>
      </w:r>
      <w:bookmarkStart w:id="431" w:name="_Toc200786185"/>
      <w:bookmarkStart w:id="432" w:name="_Toc200973467"/>
      <w:r w:rsidRPr="004B0917">
        <w:rPr>
          <w:rFonts w:eastAsia="Arial Unicode MS"/>
        </w:rPr>
        <w:t>Výpis z katastra nehnuteľností a v prípade dlhodobého prenájmu aj zmluva o dlhodobom prenájme pozemkov</w:t>
      </w:r>
      <w:bookmarkEnd w:id="429"/>
      <w:bookmarkEnd w:id="430"/>
      <w:bookmarkEnd w:id="431"/>
      <w:bookmarkEnd w:id="432"/>
    </w:p>
    <w:p w:rsidR="0019409C" w:rsidRPr="0019409C" w:rsidRDefault="0019409C" w:rsidP="0019409C">
      <w:pPr>
        <w:rPr>
          <w:rFonts w:eastAsia="Arial Unicode MS"/>
        </w:rPr>
      </w:pPr>
    </w:p>
    <w:p w:rsidR="004C3CBE" w:rsidRDefault="004C3CBE" w:rsidP="0019409C">
      <w:pPr>
        <w:spacing w:line="240" w:lineRule="auto"/>
        <w:rPr>
          <w:sz w:val="22"/>
          <w:szCs w:val="22"/>
        </w:rPr>
      </w:pPr>
      <w:r>
        <w:rPr>
          <w:sz w:val="22"/>
          <w:szCs w:val="22"/>
        </w:rPr>
        <w:t>Žiadateľ v rámci tejto prílohy predkladá</w:t>
      </w:r>
      <w:r w:rsidR="002674DA">
        <w:rPr>
          <w:sz w:val="22"/>
          <w:szCs w:val="22"/>
        </w:rPr>
        <w:t xml:space="preserve"> nasledovné doklady</w:t>
      </w:r>
      <w:r>
        <w:rPr>
          <w:sz w:val="22"/>
          <w:szCs w:val="22"/>
        </w:rPr>
        <w:t>:</w:t>
      </w:r>
    </w:p>
    <w:p w:rsidR="002674DA" w:rsidRDefault="002674DA" w:rsidP="002674DA">
      <w:pPr>
        <w:numPr>
          <w:ilvl w:val="0"/>
          <w:numId w:val="48"/>
        </w:numPr>
        <w:spacing w:before="120" w:line="240" w:lineRule="auto"/>
        <w:ind w:left="714" w:hanging="357"/>
        <w:rPr>
          <w:sz w:val="22"/>
          <w:szCs w:val="22"/>
        </w:rPr>
      </w:pPr>
      <w:r>
        <w:rPr>
          <w:sz w:val="22"/>
          <w:szCs w:val="22"/>
        </w:rPr>
        <w:t>doklad preukazujúci vlastnícke alebo iné práva k všetkým nehnuteľnostiam na ktorých a/alebo v súvislosti s ktorými sa projekt realizuje, a to:</w:t>
      </w:r>
    </w:p>
    <w:p w:rsidR="004C3CBE" w:rsidRDefault="004C3CBE" w:rsidP="002674DA">
      <w:pPr>
        <w:numPr>
          <w:ilvl w:val="0"/>
          <w:numId w:val="47"/>
        </w:numPr>
        <w:spacing w:before="120" w:line="240" w:lineRule="auto"/>
        <w:ind w:left="1418" w:hanging="357"/>
        <w:rPr>
          <w:sz w:val="22"/>
          <w:szCs w:val="22"/>
        </w:rPr>
      </w:pPr>
      <w:r>
        <w:rPr>
          <w:sz w:val="22"/>
          <w:szCs w:val="22"/>
        </w:rPr>
        <w:t>v</w:t>
      </w:r>
      <w:r w:rsidR="00113676" w:rsidRPr="004B0917">
        <w:rPr>
          <w:sz w:val="22"/>
          <w:szCs w:val="22"/>
        </w:rPr>
        <w:t>ýpis z listu vlastníctva</w:t>
      </w:r>
      <w:r w:rsidR="003D1668">
        <w:rPr>
          <w:sz w:val="22"/>
          <w:szCs w:val="22"/>
        </w:rPr>
        <w:t xml:space="preserve"> </w:t>
      </w:r>
      <w:r w:rsidR="00795447">
        <w:rPr>
          <w:sz w:val="22"/>
          <w:szCs w:val="22"/>
        </w:rPr>
        <w:t xml:space="preserve">(v prípade výlučného vlastníctva nehnuteľnosti) </w:t>
      </w:r>
      <w:r>
        <w:rPr>
          <w:sz w:val="22"/>
          <w:szCs w:val="22"/>
        </w:rPr>
        <w:t xml:space="preserve">a/alebo </w:t>
      </w:r>
    </w:p>
    <w:p w:rsidR="002674DA" w:rsidRDefault="004C3CBE" w:rsidP="002674DA">
      <w:pPr>
        <w:numPr>
          <w:ilvl w:val="0"/>
          <w:numId w:val="47"/>
        </w:numPr>
        <w:spacing w:line="240" w:lineRule="auto"/>
        <w:ind w:left="1418"/>
        <w:rPr>
          <w:sz w:val="22"/>
          <w:szCs w:val="22"/>
        </w:rPr>
      </w:pPr>
      <w:r>
        <w:rPr>
          <w:sz w:val="22"/>
          <w:szCs w:val="22"/>
        </w:rPr>
        <w:t>nájomnú zmluvu</w:t>
      </w:r>
      <w:r w:rsidR="00795447">
        <w:rPr>
          <w:sz w:val="22"/>
          <w:szCs w:val="22"/>
        </w:rPr>
        <w:t xml:space="preserve"> (v prípade prenájmu pozemku);</w:t>
      </w:r>
      <w:r w:rsidR="00D93DC1">
        <w:rPr>
          <w:sz w:val="22"/>
          <w:szCs w:val="22"/>
        </w:rPr>
        <w:t xml:space="preserve"> </w:t>
      </w:r>
    </w:p>
    <w:p w:rsidR="004C3CBE" w:rsidRDefault="00D93DC1" w:rsidP="002674DA">
      <w:pPr>
        <w:numPr>
          <w:ilvl w:val="0"/>
          <w:numId w:val="48"/>
        </w:numPr>
        <w:spacing w:before="120" w:line="240" w:lineRule="auto"/>
        <w:ind w:left="714" w:hanging="357"/>
        <w:rPr>
          <w:sz w:val="22"/>
          <w:szCs w:val="22"/>
        </w:rPr>
      </w:pPr>
      <w:r w:rsidRPr="004B0917">
        <w:rPr>
          <w:sz w:val="22"/>
          <w:szCs w:val="22"/>
        </w:rPr>
        <w:t>snímk</w:t>
      </w:r>
      <w:r>
        <w:rPr>
          <w:sz w:val="22"/>
          <w:szCs w:val="22"/>
        </w:rPr>
        <w:t>u</w:t>
      </w:r>
      <w:r w:rsidRPr="004B0917">
        <w:rPr>
          <w:sz w:val="22"/>
          <w:szCs w:val="22"/>
        </w:rPr>
        <w:t xml:space="preserve"> z katastrálnej mapy </w:t>
      </w:r>
      <w:r>
        <w:rPr>
          <w:sz w:val="22"/>
          <w:szCs w:val="22"/>
        </w:rPr>
        <w:t xml:space="preserve">(nemusí byť použiteľná na právne úkony) </w:t>
      </w:r>
      <w:r w:rsidRPr="004B0917">
        <w:rPr>
          <w:sz w:val="22"/>
          <w:szCs w:val="22"/>
        </w:rPr>
        <w:t>s vyznačením nehnuteľnosti</w:t>
      </w:r>
      <w:r w:rsidR="002674DA">
        <w:rPr>
          <w:sz w:val="22"/>
          <w:szCs w:val="22"/>
        </w:rPr>
        <w:t xml:space="preserve"> na ktorých a/alebo v súvislosti s ktorými sa projekt realizuje</w:t>
      </w:r>
    </w:p>
    <w:p w:rsidR="00113676" w:rsidRDefault="00113676" w:rsidP="0019409C">
      <w:pPr>
        <w:widowControl/>
        <w:adjustRightInd/>
        <w:spacing w:line="240" w:lineRule="auto"/>
        <w:textAlignment w:val="auto"/>
        <w:rPr>
          <w:sz w:val="22"/>
          <w:szCs w:val="22"/>
        </w:rPr>
      </w:pPr>
    </w:p>
    <w:p w:rsidR="00274266" w:rsidRDefault="003A3D9F" w:rsidP="0019409C">
      <w:pPr>
        <w:widowControl/>
        <w:adjustRightInd/>
        <w:spacing w:line="240" w:lineRule="auto"/>
        <w:textAlignment w:val="auto"/>
        <w:rPr>
          <w:sz w:val="22"/>
          <w:szCs w:val="22"/>
        </w:rPr>
      </w:pPr>
      <w:r w:rsidRPr="003A3D9F">
        <w:rPr>
          <w:sz w:val="22"/>
          <w:szCs w:val="22"/>
        </w:rPr>
        <w:t xml:space="preserve">Objekty kde sa projekt realizuje musia byť vo </w:t>
      </w:r>
      <w:r w:rsidR="00FE6722">
        <w:rPr>
          <w:sz w:val="22"/>
          <w:szCs w:val="22"/>
        </w:rPr>
        <w:t xml:space="preserve">výlučnom </w:t>
      </w:r>
      <w:r w:rsidRPr="003A3D9F">
        <w:rPr>
          <w:sz w:val="22"/>
          <w:szCs w:val="22"/>
        </w:rPr>
        <w:t xml:space="preserve">vlastníctve žiadateľa (podnikateľského subjektu) s výnimkou pozemkov, ktoré môžu byť v prenájme žiadateľa. Pod prenájmom sa rozumie zmluvne dohodnutý prenájom medzi vlastníkom nehnuteľnosti a žiadateľom na minimálne 5 rokov nasledujúcich po roku ukončenia realizácie projektu. </w:t>
      </w:r>
    </w:p>
    <w:p w:rsidR="00274266" w:rsidRDefault="00274266" w:rsidP="0019409C">
      <w:pPr>
        <w:widowControl/>
        <w:adjustRightInd/>
        <w:spacing w:line="240" w:lineRule="auto"/>
        <w:textAlignment w:val="auto"/>
        <w:rPr>
          <w:sz w:val="22"/>
          <w:szCs w:val="22"/>
        </w:rPr>
      </w:pPr>
    </w:p>
    <w:p w:rsidR="00795447" w:rsidRPr="004434FE" w:rsidRDefault="00795447" w:rsidP="00795447">
      <w:pPr>
        <w:widowControl/>
        <w:tabs>
          <w:tab w:val="left" w:pos="709"/>
        </w:tabs>
        <w:adjustRightInd/>
        <w:spacing w:after="200" w:line="276" w:lineRule="auto"/>
        <w:textAlignment w:val="auto"/>
        <w:rPr>
          <w:b/>
          <w:sz w:val="22"/>
          <w:szCs w:val="22"/>
        </w:rPr>
      </w:pPr>
      <w:r w:rsidRPr="004434FE">
        <w:rPr>
          <w:b/>
          <w:sz w:val="22"/>
          <w:szCs w:val="22"/>
        </w:rPr>
        <w:t>Doklad preukazujúci vlastnícke alebo iné práva k všetkým nehnuteľnostiam na ktorých a/alebo v sú</w:t>
      </w:r>
      <w:r w:rsidR="00F3291E">
        <w:rPr>
          <w:b/>
          <w:sz w:val="22"/>
          <w:szCs w:val="22"/>
        </w:rPr>
        <w:t>v</w:t>
      </w:r>
      <w:r w:rsidRPr="004434FE">
        <w:rPr>
          <w:b/>
          <w:sz w:val="22"/>
          <w:szCs w:val="22"/>
        </w:rPr>
        <w:t>islosti s ktorými sa projekt realizuje</w:t>
      </w:r>
      <w:r w:rsidR="00F3291E">
        <w:rPr>
          <w:b/>
          <w:sz w:val="22"/>
          <w:szCs w:val="22"/>
        </w:rPr>
        <w:t>:</w:t>
      </w:r>
    </w:p>
    <w:p w:rsidR="00274266" w:rsidRPr="00795447" w:rsidRDefault="00F3291E" w:rsidP="00F3291E">
      <w:pPr>
        <w:pStyle w:val="Odsekzoznamu"/>
        <w:widowControl/>
        <w:numPr>
          <w:ilvl w:val="0"/>
          <w:numId w:val="40"/>
        </w:numPr>
        <w:tabs>
          <w:tab w:val="clear" w:pos="360"/>
          <w:tab w:val="num" w:pos="426"/>
        </w:tabs>
        <w:adjustRightInd/>
        <w:spacing w:after="200" w:line="276" w:lineRule="auto"/>
        <w:ind w:left="426" w:hanging="426"/>
        <w:textAlignment w:val="auto"/>
        <w:rPr>
          <w:sz w:val="22"/>
          <w:szCs w:val="22"/>
        </w:rPr>
      </w:pPr>
      <w:r>
        <w:rPr>
          <w:b/>
          <w:sz w:val="22"/>
          <w:szCs w:val="22"/>
        </w:rPr>
        <w:t>V</w:t>
      </w:r>
      <w:r w:rsidR="00274266" w:rsidRPr="00795447">
        <w:rPr>
          <w:b/>
          <w:sz w:val="22"/>
          <w:szCs w:val="22"/>
        </w:rPr>
        <w:t xml:space="preserve"> prípade </w:t>
      </w:r>
      <w:r w:rsidR="00FE6722" w:rsidRPr="00795447">
        <w:rPr>
          <w:b/>
          <w:sz w:val="22"/>
          <w:szCs w:val="22"/>
        </w:rPr>
        <w:t xml:space="preserve">výlučného </w:t>
      </w:r>
      <w:r w:rsidR="00274266" w:rsidRPr="00795447">
        <w:rPr>
          <w:b/>
          <w:sz w:val="22"/>
          <w:szCs w:val="22"/>
        </w:rPr>
        <w:t>vlastníctva nehnuteľnosti/-í (pozemky a stavby</w:t>
      </w:r>
      <w:r w:rsidR="00274266" w:rsidRPr="00795447">
        <w:rPr>
          <w:sz w:val="22"/>
          <w:szCs w:val="22"/>
        </w:rPr>
        <w:t xml:space="preserve">) žiadateľ predkladá list vlastníctva </w:t>
      </w:r>
      <w:r w:rsidR="00D93DC1" w:rsidRPr="00795447">
        <w:rPr>
          <w:sz w:val="22"/>
          <w:szCs w:val="22"/>
        </w:rPr>
        <w:t xml:space="preserve">použiteľný na právne úkony, </w:t>
      </w:r>
      <w:r w:rsidR="004C3CBE" w:rsidRPr="00795447">
        <w:rPr>
          <w:sz w:val="22"/>
          <w:szCs w:val="22"/>
        </w:rPr>
        <w:t xml:space="preserve">nie starší ako 3 mesiace ku dňu predloženia </w:t>
      </w:r>
      <w:proofErr w:type="spellStart"/>
      <w:r w:rsidR="004C3CBE" w:rsidRPr="00795447">
        <w:rPr>
          <w:sz w:val="22"/>
          <w:szCs w:val="22"/>
        </w:rPr>
        <w:t>ŽoNFP</w:t>
      </w:r>
      <w:proofErr w:type="spellEnd"/>
      <w:r w:rsidR="004C3CBE" w:rsidRPr="00795447">
        <w:rPr>
          <w:sz w:val="22"/>
          <w:szCs w:val="22"/>
        </w:rPr>
        <w:t>,</w:t>
      </w:r>
      <w:r w:rsidR="00274266" w:rsidRPr="00795447">
        <w:rPr>
          <w:sz w:val="22"/>
          <w:szCs w:val="22"/>
        </w:rPr>
        <w:t xml:space="preserve"> </w:t>
      </w:r>
      <w:r w:rsidR="004C3CBE" w:rsidRPr="00795447">
        <w:rPr>
          <w:sz w:val="22"/>
          <w:szCs w:val="22"/>
        </w:rPr>
        <w:t xml:space="preserve">preukazujúci vlastnícke práva k nehnuteľnostiam, </w:t>
      </w:r>
      <w:r w:rsidR="00274266" w:rsidRPr="00795447">
        <w:rPr>
          <w:sz w:val="22"/>
          <w:szCs w:val="22"/>
        </w:rPr>
        <w:t>vrátane snímky z katastrálnej mapy na ktorej je/sú vyznačená/-é nehnuteľnosť/-i, ktor</w:t>
      </w:r>
      <w:r>
        <w:rPr>
          <w:sz w:val="22"/>
          <w:szCs w:val="22"/>
        </w:rPr>
        <w:t>ých sa týka realizácia projektu;</w:t>
      </w:r>
      <w:r w:rsidR="00D93DC1" w:rsidRPr="00795447">
        <w:rPr>
          <w:sz w:val="22"/>
          <w:szCs w:val="22"/>
        </w:rPr>
        <w:t xml:space="preserve"> </w:t>
      </w:r>
    </w:p>
    <w:p w:rsidR="00274266" w:rsidRPr="00274266" w:rsidRDefault="00FE6722" w:rsidP="00F3291E">
      <w:pPr>
        <w:widowControl/>
        <w:tabs>
          <w:tab w:val="left" w:pos="426"/>
        </w:tabs>
        <w:adjustRightInd/>
        <w:spacing w:after="200" w:line="276" w:lineRule="auto"/>
        <w:ind w:left="426"/>
        <w:textAlignment w:val="auto"/>
        <w:rPr>
          <w:sz w:val="22"/>
          <w:szCs w:val="22"/>
        </w:rPr>
      </w:pPr>
      <w:r>
        <w:rPr>
          <w:sz w:val="22"/>
          <w:szCs w:val="22"/>
        </w:rPr>
        <w:t>P</w:t>
      </w:r>
      <w:r w:rsidR="00274266" w:rsidRPr="00274266">
        <w:rPr>
          <w:sz w:val="22"/>
          <w:szCs w:val="22"/>
        </w:rPr>
        <w:t>ri bezpodielovom spoluvlastníctve manželov aj súhlas partnera s užívaním majetku na podnikanie, prípadne na realizáciu projektu, ak nebol daný výslovný súhlas s použitím majetku na podnikanie</w:t>
      </w:r>
      <w:r w:rsidR="00F3291E">
        <w:rPr>
          <w:sz w:val="22"/>
          <w:szCs w:val="22"/>
        </w:rPr>
        <w:t>;</w:t>
      </w:r>
      <w:r w:rsidR="00274266" w:rsidRPr="00274266">
        <w:rPr>
          <w:sz w:val="22"/>
          <w:szCs w:val="22"/>
        </w:rPr>
        <w:t xml:space="preserve"> </w:t>
      </w:r>
    </w:p>
    <w:p w:rsidR="00274266" w:rsidRPr="00795447" w:rsidRDefault="00F3291E" w:rsidP="00795447">
      <w:pPr>
        <w:pStyle w:val="Odsekzoznamu"/>
        <w:widowControl/>
        <w:numPr>
          <w:ilvl w:val="0"/>
          <w:numId w:val="40"/>
        </w:numPr>
        <w:tabs>
          <w:tab w:val="left" w:pos="709"/>
        </w:tabs>
        <w:adjustRightInd/>
        <w:spacing w:after="200" w:line="276" w:lineRule="auto"/>
        <w:textAlignment w:val="auto"/>
        <w:rPr>
          <w:b/>
          <w:sz w:val="22"/>
          <w:szCs w:val="22"/>
        </w:rPr>
      </w:pPr>
      <w:r>
        <w:rPr>
          <w:b/>
          <w:sz w:val="22"/>
          <w:szCs w:val="22"/>
        </w:rPr>
        <w:t>V</w:t>
      </w:r>
      <w:r w:rsidR="00566B04" w:rsidRPr="00795447">
        <w:rPr>
          <w:b/>
          <w:sz w:val="22"/>
          <w:szCs w:val="22"/>
        </w:rPr>
        <w:t xml:space="preserve"> prípade </w:t>
      </w:r>
      <w:r w:rsidR="00274266" w:rsidRPr="00795447">
        <w:rPr>
          <w:b/>
          <w:sz w:val="22"/>
          <w:szCs w:val="22"/>
        </w:rPr>
        <w:t>prenájmu pozemku/-</w:t>
      </w:r>
      <w:proofErr w:type="spellStart"/>
      <w:r w:rsidR="00274266" w:rsidRPr="00795447">
        <w:rPr>
          <w:b/>
          <w:sz w:val="22"/>
          <w:szCs w:val="22"/>
        </w:rPr>
        <w:t>ov</w:t>
      </w:r>
      <w:proofErr w:type="spellEnd"/>
      <w:r w:rsidR="004C3CBE" w:rsidRPr="00795447">
        <w:rPr>
          <w:b/>
          <w:sz w:val="22"/>
          <w:szCs w:val="22"/>
        </w:rPr>
        <w:t xml:space="preserve"> žiadateľ predkladá</w:t>
      </w:r>
      <w:r>
        <w:rPr>
          <w:b/>
          <w:sz w:val="22"/>
          <w:szCs w:val="22"/>
        </w:rPr>
        <w:t>:</w:t>
      </w:r>
    </w:p>
    <w:p w:rsidR="00274266" w:rsidRPr="00566B04" w:rsidRDefault="00274266" w:rsidP="004C3CBE">
      <w:pPr>
        <w:widowControl/>
        <w:numPr>
          <w:ilvl w:val="0"/>
          <w:numId w:val="46"/>
        </w:numPr>
        <w:adjustRightInd/>
        <w:spacing w:after="200" w:line="276" w:lineRule="auto"/>
        <w:ind w:left="993"/>
        <w:textAlignment w:val="auto"/>
        <w:rPr>
          <w:sz w:val="22"/>
          <w:szCs w:val="22"/>
        </w:rPr>
      </w:pPr>
      <w:r w:rsidRPr="00566B04">
        <w:rPr>
          <w:sz w:val="22"/>
          <w:szCs w:val="22"/>
        </w:rPr>
        <w:t xml:space="preserve">zmluvu/-y o dlhodobom nájme so zadefinovaným </w:t>
      </w:r>
      <w:r w:rsidRPr="00152024">
        <w:rPr>
          <w:b/>
          <w:sz w:val="22"/>
          <w:szCs w:val="22"/>
        </w:rPr>
        <w:t>predkupným právom</w:t>
      </w:r>
      <w:r w:rsidRPr="00566B04">
        <w:rPr>
          <w:sz w:val="22"/>
          <w:szCs w:val="22"/>
        </w:rPr>
        <w:t>,</w:t>
      </w:r>
    </w:p>
    <w:p w:rsidR="00274266" w:rsidRPr="00566B04" w:rsidRDefault="00274266" w:rsidP="004C3CBE">
      <w:pPr>
        <w:widowControl/>
        <w:numPr>
          <w:ilvl w:val="0"/>
          <w:numId w:val="46"/>
        </w:numPr>
        <w:adjustRightInd/>
        <w:spacing w:after="200" w:line="276" w:lineRule="auto"/>
        <w:ind w:left="993"/>
        <w:textAlignment w:val="auto"/>
        <w:rPr>
          <w:sz w:val="22"/>
          <w:szCs w:val="22"/>
        </w:rPr>
      </w:pPr>
      <w:r w:rsidRPr="00566B04">
        <w:rPr>
          <w:sz w:val="22"/>
          <w:szCs w:val="22"/>
        </w:rPr>
        <w:t>list vlastníctva použiteľný na právne úkony</w:t>
      </w:r>
      <w:r w:rsidR="00D93DC1">
        <w:rPr>
          <w:sz w:val="22"/>
          <w:szCs w:val="22"/>
        </w:rPr>
        <w:t>,</w:t>
      </w:r>
      <w:r w:rsidRPr="00566B04">
        <w:rPr>
          <w:sz w:val="22"/>
          <w:szCs w:val="22"/>
        </w:rPr>
        <w:t xml:space="preserve"> </w:t>
      </w:r>
      <w:r w:rsidR="00566B04">
        <w:rPr>
          <w:sz w:val="22"/>
          <w:szCs w:val="22"/>
        </w:rPr>
        <w:t xml:space="preserve">nie starší ako 3 mesiace ku dňu predloženia </w:t>
      </w:r>
      <w:proofErr w:type="spellStart"/>
      <w:r w:rsidR="00566B04">
        <w:rPr>
          <w:sz w:val="22"/>
          <w:szCs w:val="22"/>
        </w:rPr>
        <w:t>ŽoNFP</w:t>
      </w:r>
      <w:proofErr w:type="spellEnd"/>
      <w:r w:rsidR="00566B04">
        <w:rPr>
          <w:sz w:val="22"/>
          <w:szCs w:val="22"/>
        </w:rPr>
        <w:t xml:space="preserve"> </w:t>
      </w:r>
      <w:r w:rsidR="004C3CBE">
        <w:rPr>
          <w:sz w:val="22"/>
          <w:szCs w:val="22"/>
        </w:rPr>
        <w:t>(</w:t>
      </w:r>
      <w:r w:rsidR="004C3CBE" w:rsidRPr="003A3D9F">
        <w:rPr>
          <w:sz w:val="22"/>
          <w:szCs w:val="22"/>
        </w:rPr>
        <w:t>z ktorého sú zrejmé vlastnícke práva majiteľa nehnuteľnosti k prenajatej nehnuteľnosti, ako aj vecné bremená a ťarchy</w:t>
      </w:r>
      <w:r w:rsidR="004C3CBE">
        <w:rPr>
          <w:sz w:val="22"/>
          <w:szCs w:val="22"/>
        </w:rPr>
        <w:t xml:space="preserve">) </w:t>
      </w:r>
      <w:r w:rsidRPr="00566B04">
        <w:rPr>
          <w:sz w:val="22"/>
          <w:szCs w:val="22"/>
        </w:rPr>
        <w:t xml:space="preserve">so zapísanou nájomnou zmluvou </w:t>
      </w:r>
      <w:r w:rsidRPr="00152024">
        <w:rPr>
          <w:sz w:val="22"/>
          <w:szCs w:val="22"/>
        </w:rPr>
        <w:t>a </w:t>
      </w:r>
      <w:r w:rsidRPr="00152024">
        <w:rPr>
          <w:b/>
          <w:sz w:val="22"/>
          <w:szCs w:val="22"/>
        </w:rPr>
        <w:t>predkupným právom</w:t>
      </w:r>
      <w:r w:rsidRPr="00566B04">
        <w:rPr>
          <w:sz w:val="22"/>
          <w:szCs w:val="22"/>
        </w:rPr>
        <w:t>,</w:t>
      </w:r>
    </w:p>
    <w:p w:rsidR="003A3D9F" w:rsidRPr="00152024" w:rsidRDefault="003A3D9F" w:rsidP="0019409C">
      <w:pPr>
        <w:widowControl/>
        <w:adjustRightInd/>
        <w:spacing w:line="240" w:lineRule="auto"/>
        <w:textAlignment w:val="auto"/>
        <w:rPr>
          <w:b/>
          <w:sz w:val="22"/>
          <w:szCs w:val="22"/>
        </w:rPr>
      </w:pPr>
      <w:r w:rsidRPr="00152024">
        <w:rPr>
          <w:b/>
          <w:sz w:val="22"/>
          <w:szCs w:val="22"/>
        </w:rPr>
        <w:t>V zmluve o prenájme zapísanej v liste vlastníctva na príslušnej správe katastra nehnuteľností musí byť zadefinované predkupné právo žiadateľa ako vecné právo. Predkupné právo musí byť zapísané ako vkladová listina a nájomná zmluva ako záznamová listina v liste vlastníctva.</w:t>
      </w:r>
    </w:p>
    <w:p w:rsidR="00F3291E" w:rsidRDefault="00F3291E" w:rsidP="0019409C">
      <w:pPr>
        <w:widowControl/>
        <w:adjustRightInd/>
        <w:spacing w:line="240" w:lineRule="auto"/>
        <w:textAlignment w:val="auto"/>
        <w:rPr>
          <w:sz w:val="22"/>
          <w:szCs w:val="22"/>
        </w:rPr>
      </w:pPr>
    </w:p>
    <w:p w:rsidR="003A3D9F" w:rsidRPr="003A3D9F" w:rsidRDefault="003A3D9F" w:rsidP="0019409C">
      <w:pPr>
        <w:widowControl/>
        <w:adjustRightInd/>
        <w:spacing w:line="240" w:lineRule="auto"/>
        <w:textAlignment w:val="auto"/>
        <w:rPr>
          <w:sz w:val="22"/>
          <w:szCs w:val="22"/>
        </w:rPr>
      </w:pPr>
      <w:r w:rsidRPr="003A3D9F">
        <w:rPr>
          <w:sz w:val="22"/>
          <w:szCs w:val="22"/>
        </w:rPr>
        <w:t>Ak sú nehnuteľnosti zapísané na viacerých listoch vlastníctva, vyžadujú sa výpisy zo všetkých listov vlastníctva.</w:t>
      </w:r>
    </w:p>
    <w:p w:rsidR="003A3D9F" w:rsidRPr="003A3D9F" w:rsidRDefault="003A3D9F" w:rsidP="0019409C">
      <w:pPr>
        <w:widowControl/>
        <w:adjustRightInd/>
        <w:spacing w:line="240" w:lineRule="auto"/>
        <w:textAlignment w:val="auto"/>
        <w:rPr>
          <w:sz w:val="22"/>
          <w:szCs w:val="22"/>
        </w:rPr>
      </w:pPr>
    </w:p>
    <w:p w:rsidR="003A3D9F" w:rsidRPr="003A3D9F" w:rsidRDefault="003A3D9F" w:rsidP="0019409C">
      <w:pPr>
        <w:widowControl/>
        <w:adjustRightInd/>
        <w:spacing w:line="240" w:lineRule="auto"/>
        <w:textAlignment w:val="auto"/>
        <w:rPr>
          <w:sz w:val="22"/>
          <w:szCs w:val="22"/>
        </w:rPr>
      </w:pPr>
      <w:r w:rsidRPr="003A3D9F">
        <w:rPr>
          <w:sz w:val="22"/>
          <w:szCs w:val="22"/>
        </w:rPr>
        <w:t>Zadefinovanie predkupného práva v zmluve o prenájme zapísané v liste vlastníctva na príslušnej správe katastra nehnuteľností sa nevyžaduje v nasledujúcich prípadoch:</w:t>
      </w:r>
    </w:p>
    <w:p w:rsidR="003A3D9F" w:rsidRPr="003A3D9F" w:rsidRDefault="003A3D9F" w:rsidP="0019409C">
      <w:pPr>
        <w:widowControl/>
        <w:adjustRightInd/>
        <w:spacing w:line="240" w:lineRule="auto"/>
        <w:textAlignment w:val="auto"/>
        <w:rPr>
          <w:sz w:val="22"/>
          <w:szCs w:val="22"/>
        </w:rPr>
      </w:pPr>
    </w:p>
    <w:p w:rsidR="003A3D9F" w:rsidRPr="003A3D9F" w:rsidRDefault="003A3D9F" w:rsidP="0019409C">
      <w:pPr>
        <w:widowControl/>
        <w:numPr>
          <w:ilvl w:val="0"/>
          <w:numId w:val="9"/>
        </w:numPr>
        <w:adjustRightInd/>
        <w:spacing w:line="240" w:lineRule="auto"/>
        <w:textAlignment w:val="auto"/>
        <w:rPr>
          <w:sz w:val="22"/>
          <w:szCs w:val="22"/>
        </w:rPr>
      </w:pPr>
      <w:r w:rsidRPr="003A3D9F">
        <w:rPr>
          <w:sz w:val="22"/>
          <w:szCs w:val="22"/>
        </w:rPr>
        <w:t>definovaných v čl. 4 Ústavy SR (zákon č. 460/1992 Zb.): „Nerastné bohatstvo, jaskyne, podzemné vody, prírodné liečivé zdroje a vodné toky sú vo vlastníctve Slovenskej republiky“;</w:t>
      </w:r>
    </w:p>
    <w:p w:rsidR="003A3D9F" w:rsidRPr="003A3D9F" w:rsidRDefault="003A3D9F" w:rsidP="0019409C">
      <w:pPr>
        <w:widowControl/>
        <w:numPr>
          <w:ilvl w:val="0"/>
          <w:numId w:val="9"/>
        </w:numPr>
        <w:adjustRightInd/>
        <w:spacing w:line="240" w:lineRule="auto"/>
        <w:textAlignment w:val="auto"/>
        <w:rPr>
          <w:sz w:val="22"/>
          <w:szCs w:val="22"/>
        </w:rPr>
      </w:pPr>
      <w:r w:rsidRPr="003A3D9F">
        <w:rPr>
          <w:sz w:val="22"/>
          <w:szCs w:val="22"/>
        </w:rPr>
        <w:t>spoluvlastníctva v nadväznosti na § 140 Občianskeho zákonníka;</w:t>
      </w:r>
    </w:p>
    <w:p w:rsidR="003A3D9F" w:rsidRPr="003A3D9F" w:rsidRDefault="003A3D9F" w:rsidP="00795447">
      <w:pPr>
        <w:widowControl/>
        <w:numPr>
          <w:ilvl w:val="0"/>
          <w:numId w:val="9"/>
        </w:numPr>
        <w:adjustRightInd/>
        <w:spacing w:line="240" w:lineRule="auto"/>
        <w:textAlignment w:val="auto"/>
        <w:rPr>
          <w:sz w:val="22"/>
          <w:szCs w:val="22"/>
        </w:rPr>
      </w:pPr>
      <w:r w:rsidRPr="003A3D9F">
        <w:rPr>
          <w:sz w:val="22"/>
          <w:szCs w:val="22"/>
        </w:rPr>
        <w:t>prenájmu pozemkov od Slovenského pozemkového fondu.</w:t>
      </w:r>
    </w:p>
    <w:p w:rsidR="00795447" w:rsidRDefault="00795447" w:rsidP="00795447">
      <w:pPr>
        <w:tabs>
          <w:tab w:val="left" w:pos="3555"/>
        </w:tabs>
        <w:spacing w:line="240" w:lineRule="auto"/>
        <w:ind w:left="360"/>
        <w:rPr>
          <w:sz w:val="22"/>
          <w:szCs w:val="22"/>
        </w:rPr>
      </w:pPr>
    </w:p>
    <w:p w:rsidR="003A3D9F" w:rsidRDefault="001173DA" w:rsidP="00795447">
      <w:pPr>
        <w:tabs>
          <w:tab w:val="left" w:pos="3555"/>
        </w:tabs>
        <w:spacing w:line="240" w:lineRule="auto"/>
        <w:rPr>
          <w:sz w:val="22"/>
          <w:szCs w:val="22"/>
        </w:rPr>
      </w:pPr>
      <w:r w:rsidRPr="0001002B">
        <w:rPr>
          <w:sz w:val="22"/>
          <w:szCs w:val="22"/>
        </w:rPr>
        <w:t xml:space="preserve">Skutočnosť, že žiadateľ </w:t>
      </w:r>
      <w:r w:rsidRPr="0001002B">
        <w:rPr>
          <w:b/>
          <w:sz w:val="22"/>
          <w:szCs w:val="22"/>
        </w:rPr>
        <w:t>nie je povinný zadefinovať predkupné právo</w:t>
      </w:r>
      <w:r w:rsidRPr="0001002B">
        <w:rPr>
          <w:sz w:val="22"/>
          <w:szCs w:val="22"/>
        </w:rPr>
        <w:t xml:space="preserve"> v zmluve o prenájme a v liste vlastníctva majiteľa pozemku, </w:t>
      </w:r>
      <w:r w:rsidRPr="0001002B">
        <w:rPr>
          <w:b/>
          <w:sz w:val="22"/>
          <w:szCs w:val="22"/>
        </w:rPr>
        <w:t>nijako nevylučuje povinnosť žiadateľa</w:t>
      </w:r>
      <w:r w:rsidRPr="0001002B">
        <w:rPr>
          <w:sz w:val="22"/>
          <w:szCs w:val="22"/>
        </w:rPr>
        <w:t xml:space="preserve"> v týchto prípadoch prenájmu </w:t>
      </w:r>
      <w:r w:rsidRPr="0001002B">
        <w:rPr>
          <w:b/>
          <w:sz w:val="22"/>
          <w:szCs w:val="22"/>
        </w:rPr>
        <w:t>preukázať zapísanú nájomnú zmluvu na liste vlastníctva majiteľa pozemku</w:t>
      </w:r>
      <w:r w:rsidRPr="0001002B">
        <w:rPr>
          <w:sz w:val="22"/>
          <w:szCs w:val="22"/>
        </w:rPr>
        <w:t xml:space="preserve"> a to najneskôr ku dňu predloženia papierovej verzie Žiadosti o</w:t>
      </w:r>
      <w:r w:rsidR="00795447">
        <w:rPr>
          <w:sz w:val="22"/>
          <w:szCs w:val="22"/>
        </w:rPr>
        <w:t> </w:t>
      </w:r>
      <w:r w:rsidRPr="0001002B">
        <w:rPr>
          <w:sz w:val="22"/>
          <w:szCs w:val="22"/>
        </w:rPr>
        <w:t>NFP</w:t>
      </w:r>
    </w:p>
    <w:p w:rsidR="00795447" w:rsidRDefault="00795447" w:rsidP="00795447">
      <w:pPr>
        <w:tabs>
          <w:tab w:val="left" w:pos="3555"/>
        </w:tabs>
        <w:spacing w:line="240" w:lineRule="auto"/>
        <w:rPr>
          <w:sz w:val="22"/>
          <w:szCs w:val="22"/>
        </w:rPr>
      </w:pPr>
    </w:p>
    <w:p w:rsidR="00113676" w:rsidRPr="004B0917" w:rsidRDefault="00113676" w:rsidP="00D93DC1">
      <w:pPr>
        <w:widowControl/>
        <w:tabs>
          <w:tab w:val="left" w:pos="3555"/>
        </w:tabs>
        <w:adjustRightInd/>
        <w:spacing w:line="240" w:lineRule="auto"/>
        <w:jc w:val="left"/>
        <w:textAlignment w:val="auto"/>
        <w:rPr>
          <w:b/>
          <w:sz w:val="22"/>
          <w:szCs w:val="22"/>
        </w:rPr>
      </w:pPr>
      <w:r w:rsidRPr="004B0917">
        <w:rPr>
          <w:b/>
          <w:sz w:val="22"/>
          <w:szCs w:val="22"/>
        </w:rPr>
        <w:t>V prípade kombinácie prenájmu a vlastníctva pozemkov, žiadateľ predkladá všetky vyššie uvedené doklady.</w:t>
      </w:r>
    </w:p>
    <w:p w:rsidR="00113676" w:rsidRDefault="00113676" w:rsidP="0019409C">
      <w:pPr>
        <w:spacing w:line="240" w:lineRule="auto"/>
        <w:rPr>
          <w:rFonts w:ascii="Arial Narrow" w:hAnsi="Arial Narrow"/>
          <w:sz w:val="20"/>
          <w:szCs w:val="20"/>
          <w:lang w:eastAsia="en-ZW"/>
        </w:rPr>
      </w:pPr>
    </w:p>
    <w:p w:rsidR="00152024" w:rsidRDefault="00152024" w:rsidP="0019409C">
      <w:pPr>
        <w:spacing w:line="240" w:lineRule="auto"/>
        <w:rPr>
          <w:rFonts w:ascii="Arial Narrow" w:hAnsi="Arial Narrow"/>
          <w:sz w:val="20"/>
          <w:szCs w:val="20"/>
          <w:lang w:eastAsia="en-ZW"/>
        </w:rPr>
      </w:pPr>
    </w:p>
    <w:p w:rsidR="00113676" w:rsidRDefault="00113676" w:rsidP="0019409C">
      <w:pPr>
        <w:pStyle w:val="Nadpis2"/>
        <w:rPr>
          <w:rFonts w:eastAsia="Arial Unicode MS"/>
        </w:rPr>
      </w:pPr>
      <w:bookmarkStart w:id="433" w:name="_Toc231017348"/>
      <w:bookmarkStart w:id="434" w:name="_Toc245692089"/>
      <w:r w:rsidRPr="004B0917">
        <w:rPr>
          <w:rFonts w:eastAsia="Arial Unicode MS"/>
        </w:rPr>
        <w:t xml:space="preserve">Príloha č. 22 </w:t>
      </w:r>
      <w:proofErr w:type="spellStart"/>
      <w:r w:rsidRPr="004B0917">
        <w:rPr>
          <w:rFonts w:eastAsia="Arial Unicode MS"/>
        </w:rPr>
        <w:t>ŽoNFP</w:t>
      </w:r>
      <w:proofErr w:type="spellEnd"/>
      <w:r w:rsidRPr="004B0917">
        <w:rPr>
          <w:rFonts w:eastAsia="Arial Unicode MS"/>
        </w:rPr>
        <w:t xml:space="preserve"> – Doklad v zmysle zákona č. 50/1976 Zb. o územnom plánovaní a stavebnom poriadku (stavebný zákon)</w:t>
      </w:r>
      <w:bookmarkEnd w:id="433"/>
      <w:bookmarkEnd w:id="434"/>
    </w:p>
    <w:p w:rsidR="00BD37FA" w:rsidRDefault="00BD37FA" w:rsidP="0019409C">
      <w:pPr>
        <w:spacing w:line="240" w:lineRule="auto"/>
        <w:rPr>
          <w:sz w:val="22"/>
          <w:szCs w:val="22"/>
          <w:lang w:eastAsia="en-ZW"/>
        </w:rPr>
      </w:pPr>
    </w:p>
    <w:p w:rsidR="00113676" w:rsidRPr="004B0917" w:rsidRDefault="00113676" w:rsidP="0019409C">
      <w:pPr>
        <w:spacing w:line="240" w:lineRule="auto"/>
        <w:rPr>
          <w:sz w:val="22"/>
          <w:szCs w:val="22"/>
          <w:lang w:eastAsia="en-ZW"/>
        </w:rPr>
      </w:pPr>
      <w:r w:rsidRPr="004B0917">
        <w:rPr>
          <w:sz w:val="22"/>
          <w:szCs w:val="22"/>
          <w:lang w:eastAsia="en-ZW"/>
        </w:rPr>
        <w:t xml:space="preserve">Právoplatné stavebné povolenie, iný dokument v zmysle stavebného zákona (napr. písomné oznámenie stavebného úradu, že proti uskutočneniu stavby, stavebných úprav a udržiavacích prác nemá námietky), vyjadrenie stavebného úradu, že predmetná stavba nepodlieha stavebnému povoleniu, ani ohlasovacej povinnosti. </w:t>
      </w:r>
    </w:p>
    <w:p w:rsidR="00113676" w:rsidRDefault="00113676" w:rsidP="0019409C">
      <w:pPr>
        <w:spacing w:line="240" w:lineRule="auto"/>
        <w:rPr>
          <w:rFonts w:ascii="Arial Narrow" w:hAnsi="Arial Narrow"/>
          <w:sz w:val="20"/>
          <w:szCs w:val="20"/>
          <w:lang w:eastAsia="en-ZW"/>
        </w:rPr>
      </w:pPr>
      <w:r w:rsidRPr="004B0917">
        <w:rPr>
          <w:sz w:val="22"/>
          <w:szCs w:val="22"/>
          <w:lang w:eastAsia="en-ZW"/>
        </w:rPr>
        <w:lastRenderedPageBreak/>
        <w:t>V prípade, že je z hľadiska charakteru projektu táto príloha irelevantná, predloží žiadateľ o tejto skutočnosti čestné prehlásenie.</w:t>
      </w:r>
    </w:p>
    <w:p w:rsidR="00113676" w:rsidRDefault="00113676" w:rsidP="0019409C">
      <w:pPr>
        <w:spacing w:line="240" w:lineRule="auto"/>
        <w:rPr>
          <w:rFonts w:ascii="Arial Narrow" w:hAnsi="Arial Narrow"/>
          <w:sz w:val="20"/>
          <w:szCs w:val="20"/>
          <w:lang w:eastAsia="en-ZW"/>
        </w:rPr>
      </w:pPr>
    </w:p>
    <w:p w:rsidR="0019409C" w:rsidRDefault="0019409C" w:rsidP="0019409C">
      <w:pPr>
        <w:spacing w:line="240" w:lineRule="auto"/>
        <w:rPr>
          <w:rFonts w:ascii="Arial Narrow" w:hAnsi="Arial Narrow"/>
          <w:sz w:val="20"/>
          <w:szCs w:val="20"/>
          <w:lang w:eastAsia="en-ZW"/>
        </w:rPr>
      </w:pPr>
    </w:p>
    <w:p w:rsidR="00406240" w:rsidRDefault="00406240" w:rsidP="0019409C">
      <w:pPr>
        <w:pStyle w:val="Nadpis2"/>
        <w:rPr>
          <w:rFonts w:eastAsia="Arial Unicode MS"/>
        </w:rPr>
      </w:pPr>
      <w:bookmarkStart w:id="435" w:name="_Toc229219192"/>
      <w:bookmarkStart w:id="436" w:name="_Toc245692090"/>
      <w:r w:rsidRPr="000C3BDD">
        <w:rPr>
          <w:rFonts w:eastAsia="Arial Unicode MS"/>
        </w:rPr>
        <w:t>Príloha č. 2</w:t>
      </w:r>
      <w:r w:rsidR="00D12FC6">
        <w:rPr>
          <w:rFonts w:eastAsia="Arial Unicode MS"/>
        </w:rPr>
        <w:t>3</w:t>
      </w:r>
      <w:r w:rsidRPr="000C3BDD">
        <w:rPr>
          <w:rFonts w:eastAsia="Arial Unicode MS"/>
        </w:rPr>
        <w:t xml:space="preserve"> </w:t>
      </w:r>
      <w:proofErr w:type="spellStart"/>
      <w:r w:rsidRPr="000C3BDD">
        <w:rPr>
          <w:rFonts w:eastAsia="Arial Unicode MS"/>
        </w:rPr>
        <w:t>ŽoNFP</w:t>
      </w:r>
      <w:proofErr w:type="spellEnd"/>
      <w:r w:rsidRPr="000C3BDD">
        <w:rPr>
          <w:rFonts w:eastAsia="Arial Unicode MS"/>
        </w:rPr>
        <w:t xml:space="preserve"> - </w:t>
      </w:r>
      <w:bookmarkEnd w:id="435"/>
      <w:r w:rsidR="006E69B8" w:rsidRPr="000C3BDD">
        <w:rPr>
          <w:rFonts w:eastAsia="Arial Unicode MS"/>
        </w:rPr>
        <w:t>Čestné vyhlásenie žiadateľa, že nepôsobí v odvetviach, na ktoré sa schéma pomoci nevzťahuje, t.j. v predchádzajúcom účtovnom období nevykazoval žiaden obrat v odvetviach, na ktoré sa schéma pomoci nevzťahuje</w:t>
      </w:r>
      <w:bookmarkEnd w:id="436"/>
    </w:p>
    <w:p w:rsidR="00406240" w:rsidRPr="000C3BDD" w:rsidRDefault="00406240" w:rsidP="0019409C">
      <w:pPr>
        <w:spacing w:line="240" w:lineRule="auto"/>
        <w:rPr>
          <w:sz w:val="22"/>
          <w:szCs w:val="22"/>
        </w:rPr>
      </w:pPr>
    </w:p>
    <w:p w:rsidR="00D05A81" w:rsidRDefault="006E69B8" w:rsidP="0019409C">
      <w:pPr>
        <w:widowControl/>
        <w:adjustRightInd/>
        <w:spacing w:line="240" w:lineRule="auto"/>
        <w:textAlignment w:val="auto"/>
        <w:rPr>
          <w:sz w:val="22"/>
          <w:szCs w:val="22"/>
        </w:rPr>
      </w:pPr>
      <w:r w:rsidRPr="000C3BDD">
        <w:rPr>
          <w:sz w:val="22"/>
          <w:szCs w:val="22"/>
        </w:rPr>
        <w:t xml:space="preserve">V rámci tejto povinnej prílohy </w:t>
      </w:r>
      <w:proofErr w:type="spellStart"/>
      <w:r w:rsidRPr="000C3BDD">
        <w:rPr>
          <w:sz w:val="22"/>
          <w:szCs w:val="22"/>
        </w:rPr>
        <w:t>ŽoNFP</w:t>
      </w:r>
      <w:proofErr w:type="spellEnd"/>
      <w:r w:rsidRPr="000C3BDD">
        <w:rPr>
          <w:sz w:val="22"/>
          <w:szCs w:val="22"/>
        </w:rPr>
        <w:t xml:space="preserve"> žiadateľ predkladá Čestné vyhlásenie podpísané štatutárnym orgánom žiadateľa, že nepôsobí v odvetviach, na ktoré sa schéma pomoci nevzťahuje, t.j. v predchádzajúcom účtovnom období nevykazoval žiaden obrat v odvetviach, na ktoré sa schéma pomoci nevzťahuje (čl. E schémy)</w:t>
      </w:r>
      <w:r w:rsidR="00E13D6F" w:rsidRPr="000C3BDD">
        <w:rPr>
          <w:sz w:val="22"/>
          <w:szCs w:val="22"/>
        </w:rPr>
        <w:t xml:space="preserve">, nie staršie ako 3 mesiace ku dňu predloženia </w:t>
      </w:r>
      <w:proofErr w:type="spellStart"/>
      <w:r w:rsidR="00E13D6F" w:rsidRPr="000C3BDD">
        <w:rPr>
          <w:sz w:val="22"/>
          <w:szCs w:val="22"/>
        </w:rPr>
        <w:t>ŽoNFP</w:t>
      </w:r>
      <w:proofErr w:type="spellEnd"/>
      <w:r w:rsidR="00406240" w:rsidRPr="000C3BDD">
        <w:rPr>
          <w:sz w:val="22"/>
          <w:szCs w:val="22"/>
        </w:rPr>
        <w:t>.</w:t>
      </w:r>
      <w:r w:rsidRPr="000C3BDD">
        <w:rPr>
          <w:sz w:val="22"/>
          <w:szCs w:val="22"/>
        </w:rPr>
        <w:t xml:space="preserve"> </w:t>
      </w:r>
    </w:p>
    <w:p w:rsidR="00D05A81" w:rsidRDefault="00D05A81" w:rsidP="0019409C">
      <w:pPr>
        <w:widowControl/>
        <w:adjustRightInd/>
        <w:spacing w:line="240" w:lineRule="auto"/>
        <w:textAlignment w:val="auto"/>
        <w:rPr>
          <w:sz w:val="22"/>
          <w:szCs w:val="22"/>
        </w:rPr>
      </w:pPr>
    </w:p>
    <w:p w:rsidR="0019409C" w:rsidRDefault="0019409C" w:rsidP="0019409C">
      <w:pPr>
        <w:widowControl/>
        <w:adjustRightInd/>
        <w:spacing w:line="240" w:lineRule="auto"/>
        <w:textAlignment w:val="auto"/>
        <w:rPr>
          <w:sz w:val="22"/>
          <w:szCs w:val="22"/>
        </w:rPr>
      </w:pPr>
    </w:p>
    <w:p w:rsidR="00D05A81" w:rsidRPr="00D05A81" w:rsidRDefault="00D05A81" w:rsidP="0019409C">
      <w:pPr>
        <w:pStyle w:val="Nadpis2"/>
        <w:rPr>
          <w:rFonts w:eastAsia="Arial Unicode MS"/>
        </w:rPr>
      </w:pPr>
      <w:bookmarkStart w:id="437" w:name="_Toc200973462"/>
      <w:bookmarkStart w:id="438" w:name="_Toc199053967"/>
      <w:bookmarkStart w:id="439" w:name="_Toc229221699"/>
      <w:bookmarkStart w:id="440" w:name="_Toc245692091"/>
      <w:r w:rsidRPr="00D05A81">
        <w:rPr>
          <w:rFonts w:eastAsia="Arial Unicode MS"/>
        </w:rPr>
        <w:t xml:space="preserve">Príloha č. 24 </w:t>
      </w:r>
      <w:proofErr w:type="spellStart"/>
      <w:r w:rsidRPr="00D05A81">
        <w:rPr>
          <w:rFonts w:eastAsia="Arial Unicode MS"/>
        </w:rPr>
        <w:t>ŽoNFP</w:t>
      </w:r>
      <w:proofErr w:type="spellEnd"/>
      <w:r w:rsidRPr="00D05A81">
        <w:rPr>
          <w:rFonts w:eastAsia="Arial Unicode MS"/>
        </w:rPr>
        <w:t xml:space="preserve"> – </w:t>
      </w:r>
      <w:bookmarkEnd w:id="437"/>
      <w:bookmarkEnd w:id="438"/>
      <w:r w:rsidRPr="00D05A81">
        <w:rPr>
          <w:rFonts w:eastAsia="Arial Unicode MS"/>
        </w:rPr>
        <w:t>Čestné vyhlásenie žiadateľa, že pomoc nebude použitá na podporu investícií, ktoré sa dotýkajú premiestnenia zariadenia, jeho výroby alebo služieb z iného členského štátu EÚ.</w:t>
      </w:r>
      <w:bookmarkEnd w:id="439"/>
      <w:bookmarkEnd w:id="440"/>
    </w:p>
    <w:p w:rsidR="00D05A81" w:rsidRDefault="00D05A81" w:rsidP="0019409C">
      <w:pPr>
        <w:pStyle w:val="Nadpis2"/>
        <w:numPr>
          <w:ilvl w:val="0"/>
          <w:numId w:val="0"/>
        </w:numPr>
        <w:ind w:left="360"/>
        <w:rPr>
          <w:rFonts w:eastAsia="Arial Unicode MS"/>
        </w:rPr>
      </w:pPr>
    </w:p>
    <w:p w:rsidR="00406240" w:rsidRPr="00D05A81" w:rsidRDefault="00D05A81" w:rsidP="0019409C">
      <w:pPr>
        <w:widowControl/>
        <w:adjustRightInd/>
        <w:spacing w:line="240" w:lineRule="auto"/>
        <w:textAlignment w:val="auto"/>
        <w:rPr>
          <w:sz w:val="22"/>
          <w:szCs w:val="22"/>
        </w:rPr>
      </w:pPr>
      <w:bookmarkStart w:id="441" w:name="_Toc229196044"/>
      <w:bookmarkStart w:id="442" w:name="_Toc229221700"/>
      <w:r w:rsidRPr="00D05A81">
        <w:rPr>
          <w:sz w:val="22"/>
          <w:szCs w:val="22"/>
        </w:rPr>
        <w:t xml:space="preserve">V rámci tejto povinnej prílohy </w:t>
      </w:r>
      <w:proofErr w:type="spellStart"/>
      <w:r w:rsidRPr="00D05A81">
        <w:rPr>
          <w:sz w:val="22"/>
          <w:szCs w:val="22"/>
        </w:rPr>
        <w:t>ŽoNFP</w:t>
      </w:r>
      <w:proofErr w:type="spellEnd"/>
      <w:r w:rsidRPr="00D05A81">
        <w:rPr>
          <w:sz w:val="22"/>
          <w:szCs w:val="22"/>
        </w:rPr>
        <w:t xml:space="preserve"> žiadateľ predkladá Čestné vyhlásenie podpísané štatutárnym orgánom žiadateľa, že pomoc nebude použitá na podporu investícií, ktoré sa dotýkajú premiestnenia zariadenia, jeho výroby alebo služieb z iného členského štátu EÚ.</w:t>
      </w:r>
      <w:bookmarkEnd w:id="441"/>
      <w:bookmarkEnd w:id="442"/>
      <w:r w:rsidR="00E13D6F" w:rsidRPr="00D05A81">
        <w:rPr>
          <w:sz w:val="22"/>
          <w:szCs w:val="22"/>
        </w:rPr>
        <w:t xml:space="preserve"> </w:t>
      </w:r>
    </w:p>
    <w:p w:rsidR="00406240" w:rsidRDefault="00406240" w:rsidP="00406240">
      <w:pPr>
        <w:spacing w:line="240" w:lineRule="auto"/>
        <w:rPr>
          <w:sz w:val="22"/>
          <w:szCs w:val="22"/>
        </w:rPr>
      </w:pPr>
    </w:p>
    <w:p w:rsidR="006560D9" w:rsidRDefault="006560D9" w:rsidP="00406240">
      <w:pPr>
        <w:spacing w:line="240" w:lineRule="auto"/>
        <w:rPr>
          <w:rFonts w:ascii="Arial Narrow" w:hAnsi="Arial Narrow"/>
          <w:sz w:val="20"/>
          <w:szCs w:val="20"/>
          <w:lang w:eastAsia="en-ZW"/>
        </w:rPr>
      </w:pPr>
    </w:p>
    <w:p w:rsidR="00406240" w:rsidRPr="00D553AF" w:rsidRDefault="00406240" w:rsidP="00406240">
      <w:pPr>
        <w:spacing w:line="240" w:lineRule="auto"/>
        <w:rPr>
          <w:sz w:val="22"/>
          <w:szCs w:val="22"/>
        </w:rPr>
        <w:sectPr w:rsidR="00406240" w:rsidRPr="00D553AF" w:rsidSect="00CC0B9A">
          <w:pgSz w:w="11907" w:h="16840" w:code="9"/>
          <w:pgMar w:top="1418" w:right="1418" w:bottom="1418" w:left="1418" w:header="709" w:footer="709" w:gutter="0"/>
          <w:cols w:space="708"/>
          <w:noEndnote/>
        </w:sectPr>
      </w:pPr>
    </w:p>
    <w:p w:rsidR="00406240" w:rsidRDefault="00406240" w:rsidP="00406240">
      <w:pPr>
        <w:pStyle w:val="tlNadpis118pt"/>
        <w:numPr>
          <w:ilvl w:val="0"/>
          <w:numId w:val="15"/>
        </w:numPr>
        <w:jc w:val="center"/>
        <w:rPr>
          <w:rFonts w:eastAsia="Arial Unicode MS"/>
        </w:rPr>
      </w:pPr>
      <w:bookmarkStart w:id="443" w:name="_Toc217166145"/>
      <w:bookmarkStart w:id="444" w:name="_Toc182813577"/>
      <w:bookmarkStart w:id="445" w:name="_Toc190503854"/>
      <w:bookmarkStart w:id="446" w:name="_Toc192994279"/>
      <w:bookmarkStart w:id="447" w:name="_Toc193037993"/>
      <w:bookmarkStart w:id="448" w:name="_Toc200973469"/>
      <w:bookmarkStart w:id="449" w:name="_Toc194483512"/>
      <w:bookmarkStart w:id="450" w:name="_Toc193036089"/>
      <w:bookmarkStart w:id="451" w:name="_Toc198489008"/>
      <w:bookmarkStart w:id="452" w:name="_Toc199053971"/>
      <w:bookmarkStart w:id="453" w:name="_Toc199575713"/>
      <w:bookmarkStart w:id="454" w:name="_Toc229219195"/>
      <w:bookmarkStart w:id="455" w:name="_Toc245692092"/>
      <w:bookmarkEnd w:id="443"/>
      <w:r w:rsidRPr="00D96DBA">
        <w:rPr>
          <w:rFonts w:eastAsia="Arial Unicode MS"/>
        </w:rPr>
        <w:lastRenderedPageBreak/>
        <w:t>Príloh</w:t>
      </w:r>
      <w:bookmarkEnd w:id="444"/>
      <w:bookmarkEnd w:id="445"/>
      <w:bookmarkEnd w:id="446"/>
      <w:bookmarkEnd w:id="447"/>
      <w:bookmarkEnd w:id="448"/>
      <w:bookmarkEnd w:id="449"/>
      <w:r w:rsidRPr="00D96DBA">
        <w:rPr>
          <w:rFonts w:eastAsia="Arial Unicode MS"/>
        </w:rPr>
        <w:t>y</w:t>
      </w:r>
      <w:bookmarkEnd w:id="450"/>
      <w:bookmarkEnd w:id="451"/>
      <w:bookmarkEnd w:id="452"/>
      <w:bookmarkEnd w:id="453"/>
      <w:bookmarkEnd w:id="454"/>
      <w:bookmarkEnd w:id="455"/>
    </w:p>
    <w:p w:rsidR="00406240" w:rsidRDefault="00406240" w:rsidP="00406240">
      <w:pPr>
        <w:widowControl/>
        <w:autoSpaceDE w:val="0"/>
        <w:autoSpaceDN w:val="0"/>
        <w:spacing w:line="240" w:lineRule="auto"/>
        <w:jc w:val="left"/>
        <w:textAlignment w:val="auto"/>
        <w:rPr>
          <w:rFonts w:ascii="TimesNewRoman" w:hAnsi="TimesNewRoman" w:cs="TimesNewRoman"/>
          <w:b/>
        </w:rPr>
      </w:pPr>
    </w:p>
    <w:p w:rsidR="00406240" w:rsidRPr="00C66AD9" w:rsidRDefault="00406240" w:rsidP="00406240">
      <w:pPr>
        <w:widowControl/>
        <w:autoSpaceDE w:val="0"/>
        <w:autoSpaceDN w:val="0"/>
        <w:spacing w:line="240" w:lineRule="auto"/>
        <w:jc w:val="left"/>
        <w:textAlignment w:val="auto"/>
        <w:rPr>
          <w:b/>
          <w:sz w:val="22"/>
          <w:szCs w:val="22"/>
        </w:rPr>
      </w:pPr>
      <w:r w:rsidRPr="00C66AD9">
        <w:rPr>
          <w:rFonts w:ascii="TimesNewRoman" w:hAnsi="TimesNewRoman" w:cs="TimesNewRoman"/>
          <w:b/>
        </w:rPr>
        <w:t>Príloha č. 1</w:t>
      </w:r>
      <w:r w:rsidRPr="00C66AD9">
        <w:rPr>
          <w:b/>
          <w:sz w:val="22"/>
          <w:szCs w:val="22"/>
        </w:rPr>
        <w:t xml:space="preserve"> Kritériá pre kategorizáciu územných jednotiek</w:t>
      </w:r>
    </w:p>
    <w:p w:rsidR="00406240" w:rsidRPr="005F0E2A" w:rsidRDefault="00406240" w:rsidP="00406240">
      <w:pPr>
        <w:rPr>
          <w:rFonts w:eastAsia="Arial Unicode MS"/>
        </w:rPr>
      </w:pPr>
    </w:p>
    <w:p w:rsidR="00406240" w:rsidRPr="00914E13" w:rsidRDefault="00406240" w:rsidP="00406240">
      <w:pPr>
        <w:spacing w:line="240" w:lineRule="auto"/>
        <w:rPr>
          <w:sz w:val="22"/>
          <w:szCs w:val="22"/>
        </w:rPr>
      </w:pPr>
      <w:r w:rsidRPr="00914E13">
        <w:rPr>
          <w:sz w:val="22"/>
          <w:szCs w:val="22"/>
        </w:rPr>
        <w:t>Územná oblasť pre príslušnú žiadosť o NFP sa určuje na základe určenia najnižšej možnej spoločnej lokalizácie miesta užívania výsledkov projektu v poradí (obec, okres, kraj, región). Kritériá pre zaradenie jednotlivých územných jednotiek sú uvedené v tabuľke „Kritéria pre kategorizáciu územných jednotiek„. V prípade uplatnenia kategórií mestská oblasť, vidiecka oblasť a horská oblasť na úrovni obce v rámci jedného opatrenia, sa pri územnej kategorizácii obce uplatňujú najprv kritériá pre horskú oblasť.</w:t>
      </w:r>
    </w:p>
    <w:p w:rsidR="00406240" w:rsidRPr="00914E13" w:rsidRDefault="00406240" w:rsidP="00406240">
      <w:pPr>
        <w:rPr>
          <w:sz w:val="22"/>
          <w:szCs w:val="22"/>
        </w:rPr>
      </w:pPr>
    </w:p>
    <w:p w:rsidR="00406240" w:rsidRPr="00914E13" w:rsidRDefault="00406240" w:rsidP="00406240">
      <w:pPr>
        <w:spacing w:line="240" w:lineRule="auto"/>
        <w:rPr>
          <w:sz w:val="22"/>
          <w:szCs w:val="22"/>
        </w:rPr>
      </w:pPr>
      <w:r w:rsidRPr="00914E13">
        <w:rPr>
          <w:sz w:val="22"/>
          <w:szCs w:val="22"/>
        </w:rPr>
        <w:t>Kritériá pre kategorizáciu územných jednotiek</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2"/>
        <w:gridCol w:w="2096"/>
        <w:gridCol w:w="2160"/>
        <w:gridCol w:w="1800"/>
        <w:gridCol w:w="2160"/>
      </w:tblGrid>
      <w:tr w:rsidR="00406240" w:rsidRPr="00914E13" w:rsidTr="00406240">
        <w:tc>
          <w:tcPr>
            <w:tcW w:w="1432" w:type="dxa"/>
            <w:vAlign w:val="center"/>
          </w:tcPr>
          <w:p w:rsidR="00406240" w:rsidRPr="00914E13" w:rsidRDefault="00406240" w:rsidP="00406240">
            <w:pPr>
              <w:spacing w:line="240" w:lineRule="auto"/>
              <w:rPr>
                <w:b/>
                <w:sz w:val="22"/>
                <w:szCs w:val="22"/>
              </w:rPr>
            </w:pPr>
            <w:r w:rsidRPr="00914E13">
              <w:rPr>
                <w:b/>
                <w:sz w:val="22"/>
                <w:szCs w:val="22"/>
              </w:rPr>
              <w:t>Umiestnenie pomoci</w:t>
            </w:r>
          </w:p>
        </w:tc>
        <w:tc>
          <w:tcPr>
            <w:tcW w:w="2096" w:type="dxa"/>
            <w:vAlign w:val="center"/>
          </w:tcPr>
          <w:p w:rsidR="00406240" w:rsidRPr="00914E13" w:rsidRDefault="00406240" w:rsidP="00406240">
            <w:pPr>
              <w:spacing w:line="240" w:lineRule="auto"/>
              <w:rPr>
                <w:b/>
                <w:sz w:val="22"/>
                <w:szCs w:val="22"/>
              </w:rPr>
            </w:pPr>
            <w:r w:rsidRPr="00914E13">
              <w:rPr>
                <w:b/>
                <w:sz w:val="22"/>
                <w:szCs w:val="22"/>
              </w:rPr>
              <w:t>Mestská</w:t>
            </w:r>
          </w:p>
        </w:tc>
        <w:tc>
          <w:tcPr>
            <w:tcW w:w="2160" w:type="dxa"/>
            <w:vAlign w:val="center"/>
          </w:tcPr>
          <w:p w:rsidR="00406240" w:rsidRPr="00914E13" w:rsidRDefault="00406240" w:rsidP="00406240">
            <w:pPr>
              <w:spacing w:line="240" w:lineRule="auto"/>
              <w:rPr>
                <w:b/>
                <w:sz w:val="22"/>
                <w:szCs w:val="22"/>
              </w:rPr>
            </w:pPr>
            <w:r w:rsidRPr="00914E13">
              <w:rPr>
                <w:b/>
                <w:sz w:val="22"/>
                <w:szCs w:val="22"/>
              </w:rPr>
              <w:t>Vidiecka</w:t>
            </w:r>
          </w:p>
        </w:tc>
        <w:tc>
          <w:tcPr>
            <w:tcW w:w="1800" w:type="dxa"/>
            <w:vAlign w:val="center"/>
          </w:tcPr>
          <w:p w:rsidR="00406240" w:rsidRPr="00914E13" w:rsidRDefault="00406240" w:rsidP="00406240">
            <w:pPr>
              <w:spacing w:line="240" w:lineRule="auto"/>
              <w:rPr>
                <w:b/>
                <w:sz w:val="22"/>
                <w:szCs w:val="22"/>
              </w:rPr>
            </w:pPr>
            <w:r w:rsidRPr="00914E13">
              <w:rPr>
                <w:b/>
                <w:sz w:val="22"/>
                <w:szCs w:val="22"/>
              </w:rPr>
              <w:t>Horská</w:t>
            </w:r>
          </w:p>
        </w:tc>
        <w:tc>
          <w:tcPr>
            <w:tcW w:w="2160" w:type="dxa"/>
            <w:vAlign w:val="center"/>
          </w:tcPr>
          <w:p w:rsidR="00406240" w:rsidRPr="00914E13" w:rsidRDefault="00406240" w:rsidP="00406240">
            <w:pPr>
              <w:spacing w:line="240" w:lineRule="auto"/>
              <w:rPr>
                <w:b/>
                <w:sz w:val="22"/>
                <w:szCs w:val="22"/>
              </w:rPr>
            </w:pPr>
            <w:r w:rsidRPr="00914E13">
              <w:rPr>
                <w:b/>
                <w:sz w:val="22"/>
                <w:szCs w:val="22"/>
              </w:rPr>
              <w:t>Neuplatňuje sa</w:t>
            </w:r>
          </w:p>
        </w:tc>
      </w:tr>
      <w:tr w:rsidR="00406240" w:rsidRPr="00914E13" w:rsidTr="00406240">
        <w:tc>
          <w:tcPr>
            <w:tcW w:w="1432" w:type="dxa"/>
          </w:tcPr>
          <w:p w:rsidR="00406240" w:rsidRPr="00914E13" w:rsidRDefault="00406240" w:rsidP="00406240">
            <w:pPr>
              <w:spacing w:line="240" w:lineRule="auto"/>
              <w:rPr>
                <w:b/>
                <w:sz w:val="22"/>
                <w:szCs w:val="22"/>
              </w:rPr>
            </w:pPr>
            <w:r w:rsidRPr="00914E13">
              <w:rPr>
                <w:b/>
                <w:sz w:val="22"/>
                <w:szCs w:val="22"/>
              </w:rPr>
              <w:t>Obec (LAU2)</w:t>
            </w:r>
          </w:p>
        </w:tc>
        <w:tc>
          <w:tcPr>
            <w:tcW w:w="2096" w:type="dxa"/>
          </w:tcPr>
          <w:p w:rsidR="00406240" w:rsidRPr="00914E13" w:rsidRDefault="00406240" w:rsidP="00406240">
            <w:pPr>
              <w:spacing w:line="240" w:lineRule="auto"/>
              <w:rPr>
                <w:sz w:val="21"/>
                <w:szCs w:val="21"/>
              </w:rPr>
            </w:pPr>
            <w:r w:rsidRPr="00914E13">
              <w:rPr>
                <w:sz w:val="21"/>
                <w:szCs w:val="21"/>
              </w:rPr>
              <w:t>Inovačné póly rastu</w:t>
            </w:r>
          </w:p>
        </w:tc>
        <w:tc>
          <w:tcPr>
            <w:tcW w:w="2160" w:type="dxa"/>
          </w:tcPr>
          <w:p w:rsidR="00406240" w:rsidRPr="00914E13" w:rsidRDefault="00406240" w:rsidP="00406240">
            <w:pPr>
              <w:spacing w:line="240" w:lineRule="auto"/>
              <w:rPr>
                <w:sz w:val="21"/>
                <w:szCs w:val="21"/>
              </w:rPr>
            </w:pPr>
            <w:r w:rsidRPr="00914E13">
              <w:rPr>
                <w:sz w:val="21"/>
                <w:szCs w:val="21"/>
              </w:rPr>
              <w:t>Obce mimo inovačných pólov rastu</w:t>
            </w:r>
          </w:p>
        </w:tc>
        <w:tc>
          <w:tcPr>
            <w:tcW w:w="1800" w:type="dxa"/>
            <w:tcBorders>
              <w:bottom w:val="single" w:sz="4" w:space="0" w:color="auto"/>
            </w:tcBorders>
          </w:tcPr>
          <w:p w:rsidR="00406240" w:rsidRPr="00914E13" w:rsidRDefault="00406240" w:rsidP="00406240">
            <w:pPr>
              <w:spacing w:line="240" w:lineRule="auto"/>
              <w:rPr>
                <w:sz w:val="21"/>
                <w:szCs w:val="21"/>
              </w:rPr>
            </w:pPr>
            <w:r w:rsidRPr="00914E13">
              <w:rPr>
                <w:sz w:val="21"/>
                <w:szCs w:val="21"/>
              </w:rPr>
              <w:t xml:space="preserve">Nadmorská výška stredu obce viac ako </w:t>
            </w:r>
            <w:smartTag w:uri="urn:schemas-microsoft-com:office:smarttags" w:element="metricconverter">
              <w:smartTagPr>
                <w:attr w:name="ProductID" w:val="700 m"/>
              </w:smartTagPr>
              <w:r w:rsidRPr="00914E13">
                <w:rPr>
                  <w:sz w:val="21"/>
                  <w:szCs w:val="21"/>
                </w:rPr>
                <w:t>700 m</w:t>
              </w:r>
            </w:smartTag>
            <w:r w:rsidRPr="00914E13">
              <w:rPr>
                <w:sz w:val="21"/>
                <w:szCs w:val="21"/>
              </w:rPr>
              <w:t>. n. m vrátane.</w:t>
            </w:r>
          </w:p>
        </w:tc>
        <w:tc>
          <w:tcPr>
            <w:tcW w:w="2160" w:type="dxa"/>
          </w:tcPr>
          <w:p w:rsidR="00406240" w:rsidRPr="00914E13" w:rsidRDefault="00406240" w:rsidP="00406240">
            <w:pPr>
              <w:spacing w:line="240" w:lineRule="auto"/>
              <w:rPr>
                <w:sz w:val="21"/>
                <w:szCs w:val="21"/>
              </w:rPr>
            </w:pPr>
            <w:r w:rsidRPr="00914E13">
              <w:rPr>
                <w:sz w:val="21"/>
                <w:szCs w:val="21"/>
              </w:rPr>
              <w:t>Používa sa iba v prípade, ak sa územná kategorizácia pre príslušné opatrenie neuplatňuje.</w:t>
            </w:r>
          </w:p>
        </w:tc>
      </w:tr>
      <w:tr w:rsidR="00406240" w:rsidRPr="00914E13" w:rsidTr="00406240">
        <w:tc>
          <w:tcPr>
            <w:tcW w:w="1432" w:type="dxa"/>
          </w:tcPr>
          <w:p w:rsidR="00406240" w:rsidRPr="00914E13" w:rsidRDefault="00406240" w:rsidP="00406240">
            <w:pPr>
              <w:spacing w:line="240" w:lineRule="auto"/>
              <w:rPr>
                <w:b/>
                <w:sz w:val="22"/>
                <w:szCs w:val="22"/>
              </w:rPr>
            </w:pPr>
            <w:r w:rsidRPr="00914E13">
              <w:rPr>
                <w:b/>
                <w:sz w:val="22"/>
                <w:szCs w:val="22"/>
              </w:rPr>
              <w:t>Okres (LAU1)</w:t>
            </w:r>
          </w:p>
        </w:tc>
        <w:tc>
          <w:tcPr>
            <w:tcW w:w="2096" w:type="dxa"/>
          </w:tcPr>
          <w:p w:rsidR="00406240" w:rsidRPr="00914E13" w:rsidRDefault="00406240" w:rsidP="00406240">
            <w:pPr>
              <w:spacing w:line="240" w:lineRule="auto"/>
              <w:rPr>
                <w:sz w:val="21"/>
                <w:szCs w:val="21"/>
              </w:rPr>
            </w:pPr>
            <w:r w:rsidRPr="00914E13">
              <w:rPr>
                <w:sz w:val="21"/>
                <w:szCs w:val="21"/>
              </w:rPr>
              <w:t>Podiel obyvateľstva žijúceho vo vidieckych obciach na obyvateľstve okresu je nižší ako 15%</w:t>
            </w:r>
            <w:r w:rsidRPr="00914E13">
              <w:rPr>
                <w:rStyle w:val="Odkaznapoznmkupodiarou"/>
                <w:sz w:val="21"/>
                <w:szCs w:val="21"/>
              </w:rPr>
              <w:footnoteReference w:id="19"/>
            </w:r>
          </w:p>
        </w:tc>
        <w:tc>
          <w:tcPr>
            <w:tcW w:w="2160" w:type="dxa"/>
          </w:tcPr>
          <w:p w:rsidR="00406240" w:rsidRPr="00914E13" w:rsidRDefault="00406240" w:rsidP="00406240">
            <w:pPr>
              <w:spacing w:line="240" w:lineRule="auto"/>
              <w:rPr>
                <w:sz w:val="21"/>
                <w:szCs w:val="21"/>
              </w:rPr>
            </w:pPr>
            <w:r w:rsidRPr="00914E13">
              <w:rPr>
                <w:sz w:val="21"/>
                <w:szCs w:val="21"/>
              </w:rPr>
              <w:t>Podiel obyvateľstva žijúceho vo vidieckych obciach na obyvateľstve okresu je vyšší ako 15%</w:t>
            </w:r>
          </w:p>
        </w:tc>
        <w:tc>
          <w:tcPr>
            <w:tcW w:w="1800" w:type="dxa"/>
            <w:tcBorders>
              <w:bottom w:val="single" w:sz="4" w:space="0" w:color="auto"/>
            </w:tcBorders>
            <w:shd w:val="clear" w:color="auto" w:fill="A6A6A6"/>
          </w:tcPr>
          <w:p w:rsidR="00406240" w:rsidRPr="00914E13" w:rsidRDefault="00406240" w:rsidP="00406240">
            <w:pPr>
              <w:spacing w:line="240" w:lineRule="auto"/>
              <w:rPr>
                <w:sz w:val="21"/>
                <w:szCs w:val="21"/>
              </w:rPr>
            </w:pPr>
          </w:p>
        </w:tc>
        <w:tc>
          <w:tcPr>
            <w:tcW w:w="2160" w:type="dxa"/>
          </w:tcPr>
          <w:p w:rsidR="00406240" w:rsidRPr="00914E13" w:rsidRDefault="00406240" w:rsidP="00406240">
            <w:pPr>
              <w:spacing w:line="240" w:lineRule="auto"/>
              <w:rPr>
                <w:sz w:val="21"/>
                <w:szCs w:val="21"/>
              </w:rPr>
            </w:pPr>
            <w:r w:rsidRPr="00914E13">
              <w:rPr>
                <w:sz w:val="21"/>
                <w:szCs w:val="21"/>
              </w:rPr>
              <w:t>Používa sa iba v prípade, ak sa územná kategorizácia pre príslušné opatrenie neuplatňuje.</w:t>
            </w:r>
          </w:p>
        </w:tc>
      </w:tr>
      <w:tr w:rsidR="00406240" w:rsidRPr="00914E13" w:rsidTr="00406240">
        <w:tc>
          <w:tcPr>
            <w:tcW w:w="1432" w:type="dxa"/>
          </w:tcPr>
          <w:p w:rsidR="00406240" w:rsidRPr="00914E13" w:rsidRDefault="00406240" w:rsidP="00406240">
            <w:pPr>
              <w:spacing w:line="240" w:lineRule="auto"/>
              <w:rPr>
                <w:b/>
                <w:sz w:val="22"/>
                <w:szCs w:val="22"/>
              </w:rPr>
            </w:pPr>
            <w:r w:rsidRPr="00914E13">
              <w:rPr>
                <w:b/>
                <w:sz w:val="22"/>
                <w:szCs w:val="22"/>
              </w:rPr>
              <w:t>Kraj (NUTS III)</w:t>
            </w:r>
          </w:p>
        </w:tc>
        <w:tc>
          <w:tcPr>
            <w:tcW w:w="2096" w:type="dxa"/>
          </w:tcPr>
          <w:p w:rsidR="00406240" w:rsidRPr="00914E13" w:rsidRDefault="00406240" w:rsidP="00406240">
            <w:pPr>
              <w:spacing w:line="240" w:lineRule="auto"/>
              <w:rPr>
                <w:sz w:val="21"/>
                <w:szCs w:val="21"/>
              </w:rPr>
            </w:pPr>
            <w:r w:rsidRPr="00914E13">
              <w:rPr>
                <w:sz w:val="21"/>
                <w:szCs w:val="21"/>
              </w:rPr>
              <w:t xml:space="preserve">Podiel obyvateľstva žijúceho vo vidieckych obciach na obyvateľstve kraja je nižší ako 15% </w:t>
            </w:r>
            <w:r w:rsidRPr="00914E13">
              <w:rPr>
                <w:rStyle w:val="Odkaznapoznmkupodiarou"/>
                <w:sz w:val="21"/>
                <w:szCs w:val="21"/>
              </w:rPr>
              <w:footnoteReference w:id="20"/>
            </w:r>
          </w:p>
        </w:tc>
        <w:tc>
          <w:tcPr>
            <w:tcW w:w="2160" w:type="dxa"/>
          </w:tcPr>
          <w:p w:rsidR="00406240" w:rsidRPr="00914E13" w:rsidRDefault="00406240" w:rsidP="00406240">
            <w:pPr>
              <w:spacing w:line="240" w:lineRule="auto"/>
              <w:rPr>
                <w:sz w:val="21"/>
                <w:szCs w:val="21"/>
              </w:rPr>
            </w:pPr>
            <w:r w:rsidRPr="00914E13">
              <w:rPr>
                <w:sz w:val="21"/>
                <w:szCs w:val="21"/>
              </w:rPr>
              <w:t>Podiel obyvateľstva žijúceho vo vidieckych obciach na obyvateľstve kraja je vyšší ako 15%</w:t>
            </w:r>
          </w:p>
        </w:tc>
        <w:tc>
          <w:tcPr>
            <w:tcW w:w="1800" w:type="dxa"/>
            <w:shd w:val="clear" w:color="auto" w:fill="A6A6A6"/>
          </w:tcPr>
          <w:p w:rsidR="00406240" w:rsidRPr="00914E13" w:rsidRDefault="00406240" w:rsidP="00406240">
            <w:pPr>
              <w:spacing w:line="240" w:lineRule="auto"/>
              <w:rPr>
                <w:sz w:val="21"/>
                <w:szCs w:val="21"/>
              </w:rPr>
            </w:pPr>
          </w:p>
        </w:tc>
        <w:tc>
          <w:tcPr>
            <w:tcW w:w="2160" w:type="dxa"/>
          </w:tcPr>
          <w:p w:rsidR="00406240" w:rsidRPr="00914E13" w:rsidRDefault="00406240" w:rsidP="00406240">
            <w:pPr>
              <w:spacing w:line="240" w:lineRule="auto"/>
              <w:rPr>
                <w:sz w:val="21"/>
                <w:szCs w:val="21"/>
              </w:rPr>
            </w:pPr>
            <w:r w:rsidRPr="00914E13">
              <w:rPr>
                <w:sz w:val="21"/>
                <w:szCs w:val="21"/>
              </w:rPr>
              <w:t>Používa sa iba v prípade, ak sa územná kategorizácia pre príslušné opatrenie neuplatňuje.</w:t>
            </w:r>
          </w:p>
        </w:tc>
      </w:tr>
      <w:tr w:rsidR="00406240" w:rsidRPr="00426993" w:rsidTr="00406240">
        <w:tc>
          <w:tcPr>
            <w:tcW w:w="1432" w:type="dxa"/>
          </w:tcPr>
          <w:p w:rsidR="00406240" w:rsidRPr="00914E13" w:rsidRDefault="00406240" w:rsidP="00406240">
            <w:pPr>
              <w:spacing w:line="240" w:lineRule="auto"/>
              <w:rPr>
                <w:b/>
                <w:sz w:val="22"/>
                <w:szCs w:val="22"/>
              </w:rPr>
            </w:pPr>
            <w:r w:rsidRPr="00914E13">
              <w:rPr>
                <w:b/>
                <w:sz w:val="22"/>
                <w:szCs w:val="22"/>
              </w:rPr>
              <w:t>Región (NUTS II)</w:t>
            </w:r>
          </w:p>
        </w:tc>
        <w:tc>
          <w:tcPr>
            <w:tcW w:w="2096" w:type="dxa"/>
          </w:tcPr>
          <w:p w:rsidR="00406240" w:rsidRPr="00914E13" w:rsidRDefault="00406240" w:rsidP="00406240">
            <w:pPr>
              <w:spacing w:line="240" w:lineRule="auto"/>
              <w:rPr>
                <w:sz w:val="21"/>
                <w:szCs w:val="21"/>
              </w:rPr>
            </w:pPr>
            <w:r w:rsidRPr="00914E13">
              <w:rPr>
                <w:sz w:val="21"/>
                <w:szCs w:val="21"/>
              </w:rPr>
              <w:t>Podiel obyvateľstva žijúceho vo vidieckych obciach na obyvateľstve regiónu je nižší ako 15%</w:t>
            </w:r>
            <w:r w:rsidRPr="00914E13">
              <w:rPr>
                <w:rStyle w:val="Odkaznapoznmkupodiarou"/>
                <w:sz w:val="21"/>
                <w:szCs w:val="21"/>
              </w:rPr>
              <w:footnoteReference w:id="21"/>
            </w:r>
          </w:p>
        </w:tc>
        <w:tc>
          <w:tcPr>
            <w:tcW w:w="2160" w:type="dxa"/>
          </w:tcPr>
          <w:p w:rsidR="00406240" w:rsidRPr="00914E13" w:rsidRDefault="00406240" w:rsidP="00406240">
            <w:pPr>
              <w:spacing w:line="240" w:lineRule="auto"/>
              <w:rPr>
                <w:sz w:val="21"/>
                <w:szCs w:val="21"/>
              </w:rPr>
            </w:pPr>
            <w:r w:rsidRPr="00914E13">
              <w:rPr>
                <w:sz w:val="21"/>
                <w:szCs w:val="21"/>
              </w:rPr>
              <w:t>Podiel obyvateľstva žijúceho vo vidieckych obciach na obyvateľstve regiónu je vyšší ako 15%</w:t>
            </w:r>
          </w:p>
        </w:tc>
        <w:tc>
          <w:tcPr>
            <w:tcW w:w="1800" w:type="dxa"/>
            <w:shd w:val="clear" w:color="auto" w:fill="A6A6A6"/>
          </w:tcPr>
          <w:p w:rsidR="00406240" w:rsidRPr="00914E13" w:rsidRDefault="00406240" w:rsidP="00406240">
            <w:pPr>
              <w:spacing w:line="240" w:lineRule="auto"/>
              <w:rPr>
                <w:sz w:val="21"/>
                <w:szCs w:val="21"/>
              </w:rPr>
            </w:pPr>
          </w:p>
        </w:tc>
        <w:tc>
          <w:tcPr>
            <w:tcW w:w="2160" w:type="dxa"/>
          </w:tcPr>
          <w:p w:rsidR="00406240" w:rsidRPr="00243D8F" w:rsidRDefault="00406240" w:rsidP="00406240">
            <w:pPr>
              <w:spacing w:line="240" w:lineRule="auto"/>
              <w:rPr>
                <w:sz w:val="21"/>
                <w:szCs w:val="21"/>
              </w:rPr>
            </w:pPr>
            <w:r w:rsidRPr="00914E13">
              <w:rPr>
                <w:sz w:val="21"/>
                <w:szCs w:val="21"/>
              </w:rPr>
              <w:t>Používa sa iba v prípade, ak sa územná kategorizácia pre príslušné opatrenie neuplatňuje.</w:t>
            </w:r>
          </w:p>
        </w:tc>
      </w:tr>
    </w:tbl>
    <w:p w:rsidR="00406240" w:rsidRDefault="00406240" w:rsidP="00406240">
      <w:pPr>
        <w:widowControl/>
        <w:autoSpaceDE w:val="0"/>
        <w:autoSpaceDN w:val="0"/>
        <w:spacing w:line="240" w:lineRule="auto"/>
        <w:jc w:val="left"/>
        <w:textAlignment w:val="auto"/>
      </w:pPr>
    </w:p>
    <w:p w:rsidR="00EC7A1F" w:rsidRDefault="00EC7A1F" w:rsidP="00406240">
      <w:pPr>
        <w:widowControl/>
        <w:adjustRightInd/>
        <w:spacing w:line="240" w:lineRule="auto"/>
        <w:textAlignment w:val="auto"/>
      </w:pPr>
    </w:p>
    <w:sectPr w:rsidR="00EC7A1F" w:rsidSect="00CC0B9A">
      <w:pgSz w:w="11907" w:h="16840" w:code="9"/>
      <w:pgMar w:top="1418" w:right="1418" w:bottom="1418" w:left="1418" w:header="709" w:footer="70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DA8" w:rsidRDefault="007C0DA8">
      <w:r>
        <w:separator/>
      </w:r>
    </w:p>
  </w:endnote>
  <w:endnote w:type="continuationSeparator" w:id="1">
    <w:p w:rsidR="007C0DA8" w:rsidRDefault="007C0D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MT">
    <w:altName w:val="Times New Roman"/>
    <w:panose1 w:val="00000000000000000000"/>
    <w:charset w:val="00"/>
    <w:family w:val="swiss"/>
    <w:notTrueType/>
    <w:pitch w:val="default"/>
    <w:sig w:usb0="00000007" w:usb1="00000000" w:usb2="00000000" w:usb3="00000000" w:csb0="00000003"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oronto">
    <w:altName w:val="Times New Roman"/>
    <w:panose1 w:val="020B0604020202020204"/>
    <w:charset w:val="00"/>
    <w:family w:val="auto"/>
    <w:pitch w:val="variable"/>
    <w:sig w:usb0="00000007" w:usb1="00000000" w:usb2="00000000" w:usb3="00000000" w:csb0="00000003"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A00002EF" w:usb1="4000207B" w:usb2="00000000" w:usb3="00000000" w:csb0="0000009F" w:csb1="00000000"/>
  </w:font>
  <w:font w:name="TimesNewRomanPS-BoldItalicMT">
    <w:altName w:val="Times New Roman"/>
    <w:panose1 w:val="00000000000000000000"/>
    <w:charset w:val="00"/>
    <w:family w:val="roman"/>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9E" w:rsidRDefault="00283C07" w:rsidP="00511A93">
    <w:pPr>
      <w:pStyle w:val="Pta"/>
      <w:framePr w:wrap="around" w:vAnchor="text" w:hAnchor="margin" w:xAlign="center" w:y="1"/>
      <w:rPr>
        <w:rStyle w:val="slostrany"/>
      </w:rPr>
    </w:pPr>
    <w:r>
      <w:rPr>
        <w:rStyle w:val="slostrany"/>
      </w:rPr>
      <w:fldChar w:fldCharType="begin"/>
    </w:r>
    <w:r w:rsidR="0095279E">
      <w:rPr>
        <w:rStyle w:val="slostrany"/>
      </w:rPr>
      <w:instrText xml:space="preserve">PAGE  </w:instrText>
    </w:r>
    <w:r>
      <w:rPr>
        <w:rStyle w:val="slostrany"/>
      </w:rPr>
      <w:fldChar w:fldCharType="end"/>
    </w:r>
  </w:p>
  <w:p w:rsidR="0095279E" w:rsidRDefault="0095279E">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9E" w:rsidRDefault="00283C07" w:rsidP="00511A93">
    <w:pPr>
      <w:pStyle w:val="Pta"/>
      <w:framePr w:wrap="around" w:vAnchor="text" w:hAnchor="margin" w:xAlign="center" w:y="1"/>
      <w:rPr>
        <w:rStyle w:val="slostrany"/>
      </w:rPr>
    </w:pPr>
    <w:r>
      <w:rPr>
        <w:rStyle w:val="slostrany"/>
      </w:rPr>
      <w:fldChar w:fldCharType="begin"/>
    </w:r>
    <w:r w:rsidR="0095279E">
      <w:rPr>
        <w:rStyle w:val="slostrany"/>
      </w:rPr>
      <w:instrText xml:space="preserve">PAGE  </w:instrText>
    </w:r>
    <w:r>
      <w:rPr>
        <w:rStyle w:val="slostrany"/>
      </w:rPr>
      <w:fldChar w:fldCharType="separate"/>
    </w:r>
    <w:r w:rsidR="00201573">
      <w:rPr>
        <w:rStyle w:val="slostrany"/>
        <w:noProof/>
      </w:rPr>
      <w:t>36</w:t>
    </w:r>
    <w:r>
      <w:rPr>
        <w:rStyle w:val="slostrany"/>
      </w:rPr>
      <w:fldChar w:fldCharType="end"/>
    </w:r>
  </w:p>
  <w:p w:rsidR="0095279E" w:rsidRDefault="0095279E">
    <w:pPr>
      <w:pStyle w:val="Pta"/>
      <w:framePr w:wrap="around" w:vAnchor="text" w:hAnchor="margin" w:xAlign="right" w:y="1"/>
      <w:rPr>
        <w:rStyle w:val="slostrany"/>
      </w:rPr>
    </w:pPr>
  </w:p>
  <w:p w:rsidR="0095279E" w:rsidRDefault="0095279E">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DA8" w:rsidRDefault="007C0DA8">
      <w:r>
        <w:separator/>
      </w:r>
    </w:p>
  </w:footnote>
  <w:footnote w:type="continuationSeparator" w:id="1">
    <w:p w:rsidR="007C0DA8" w:rsidRDefault="007C0DA8">
      <w:r>
        <w:continuationSeparator/>
      </w:r>
    </w:p>
  </w:footnote>
  <w:footnote w:id="2">
    <w:p w:rsidR="0095279E" w:rsidRPr="00C82329" w:rsidRDefault="0095279E" w:rsidP="000A5925">
      <w:pPr>
        <w:pStyle w:val="Textpoznmkypodiarou"/>
        <w:tabs>
          <w:tab w:val="left" w:pos="142"/>
        </w:tabs>
        <w:spacing w:line="240" w:lineRule="auto"/>
        <w:ind w:left="142" w:hanging="142"/>
      </w:pPr>
      <w:r w:rsidRPr="00AB72C2">
        <w:rPr>
          <w:rStyle w:val="Odkaznapoznmkupodiarou"/>
        </w:rPr>
        <w:footnoteRef/>
      </w:r>
      <w:r>
        <w:t xml:space="preserve"> </w:t>
      </w:r>
      <w:r w:rsidRPr="00AB72C2">
        <w:t xml:space="preserve">Spôsob výpočtu ročného obratu je </w:t>
      </w:r>
      <w:r w:rsidRPr="00C82329">
        <w:t xml:space="preserve">uvedený </w:t>
      </w:r>
      <w:r w:rsidRPr="00C82329">
        <w:rPr>
          <w:noProof/>
        </w:rPr>
        <w:t>v prílohe I Nariadenia Komisie (ES) č. 800/2008 zo 6.augusta</w:t>
      </w:r>
      <w:r>
        <w:rPr>
          <w:noProof/>
        </w:rPr>
        <w:t xml:space="preserve"> </w:t>
      </w:r>
      <w:r w:rsidRPr="00C82329">
        <w:rPr>
          <w:noProof/>
        </w:rPr>
        <w:t>2008.</w:t>
      </w:r>
      <w:r w:rsidRPr="00C82329">
        <w:t>.</w:t>
      </w:r>
    </w:p>
  </w:footnote>
  <w:footnote w:id="3">
    <w:p w:rsidR="0095279E" w:rsidRDefault="0095279E" w:rsidP="000A5925">
      <w:pPr>
        <w:pStyle w:val="Textpoznmkypodiarou"/>
        <w:tabs>
          <w:tab w:val="left" w:pos="426"/>
        </w:tabs>
        <w:spacing w:line="240" w:lineRule="auto"/>
      </w:pPr>
      <w:r>
        <w:rPr>
          <w:rStyle w:val="Odkaznapoznmkupodiarou"/>
        </w:rPr>
        <w:footnoteRef/>
      </w:r>
      <w:r>
        <w:t xml:space="preserve"> </w:t>
      </w:r>
      <w:r>
        <w:t>Ú. v. EÚ C 244 zo dňa 1. októbra 2004, str. 2</w:t>
      </w:r>
    </w:p>
  </w:footnote>
  <w:footnote w:id="4">
    <w:p w:rsidR="0095279E" w:rsidRPr="00581FA9" w:rsidRDefault="0095279E" w:rsidP="0027290C">
      <w:pPr>
        <w:pStyle w:val="Textpoznmkypodiarou"/>
        <w:spacing w:line="240" w:lineRule="auto"/>
        <w:ind w:left="142" w:hanging="142"/>
      </w:pPr>
      <w:r>
        <w:rPr>
          <w:rStyle w:val="Odkaznapoznmkupodiarou"/>
        </w:rPr>
        <w:footnoteRef/>
      </w:r>
      <w:r>
        <w:t xml:space="preserve"> </w:t>
      </w:r>
      <w:r w:rsidRPr="00581FA9">
        <w:t>Štatistick</w:t>
      </w:r>
      <w:r>
        <w:t>á</w:t>
      </w:r>
      <w:r w:rsidRPr="00581FA9">
        <w:t xml:space="preserve"> klasifikáci</w:t>
      </w:r>
      <w:r>
        <w:t>a</w:t>
      </w:r>
      <w:r w:rsidRPr="00581FA9">
        <w:t xml:space="preserve"> ekonomických činností, rev. 2 (2008), zverejnen</w:t>
      </w:r>
      <w:r>
        <w:t>á</w:t>
      </w:r>
      <w:r w:rsidRPr="00581FA9">
        <w:t xml:space="preserve"> na webovej stránke Štatistického úradu SR (</w:t>
      </w:r>
      <w:hyperlink r:id="rId1" w:history="1">
        <w:r w:rsidRPr="00693D5E">
          <w:rPr>
            <w:rStyle w:val="Hypertextovprepojenie"/>
          </w:rPr>
          <w:t>http://portal.statistics.sk/showdoc.do?docid=1924</w:t>
        </w:r>
      </w:hyperlink>
      <w:r w:rsidRPr="00581FA9">
        <w:t>)</w:t>
      </w:r>
      <w:r>
        <w:t xml:space="preserve"> </w:t>
      </w:r>
    </w:p>
  </w:footnote>
  <w:footnote w:id="5">
    <w:p w:rsidR="0095279E" w:rsidRDefault="0095279E" w:rsidP="00BA7031">
      <w:pPr>
        <w:pStyle w:val="Textpoznmkypodiarou"/>
        <w:tabs>
          <w:tab w:val="left" w:pos="142"/>
        </w:tabs>
        <w:spacing w:line="240" w:lineRule="auto"/>
        <w:ind w:left="360" w:hanging="360"/>
      </w:pPr>
      <w:r>
        <w:rPr>
          <w:rStyle w:val="Odkaznapoznmkupodiarou"/>
        </w:rPr>
        <w:footnoteRef/>
      </w:r>
      <w:r>
        <w:t xml:space="preserve"> </w:t>
      </w:r>
      <w:r>
        <w:tab/>
      </w:r>
      <w:r>
        <w:t xml:space="preserve">Ú. v. ES L 17 z 21. </w:t>
      </w:r>
      <w:r>
        <w:rPr>
          <w:noProof/>
        </w:rPr>
        <w:t>januára</w:t>
      </w:r>
      <w:r>
        <w:t xml:space="preserve"> 2000, str. 22</w:t>
      </w:r>
    </w:p>
  </w:footnote>
  <w:footnote w:id="6">
    <w:p w:rsidR="0095279E" w:rsidRPr="00E57BFE" w:rsidRDefault="0095279E" w:rsidP="003A3D9F">
      <w:pPr>
        <w:pStyle w:val="Textpoznmkypodiarou"/>
        <w:spacing w:line="240" w:lineRule="auto"/>
      </w:pPr>
      <w:r w:rsidRPr="00E57BFE">
        <w:rPr>
          <w:rStyle w:val="Odkaznapoznmkupodiarou"/>
        </w:rPr>
        <w:footnoteRef/>
      </w:r>
      <w:r w:rsidRPr="00E57BFE">
        <w:t xml:space="preserve"> </w:t>
      </w:r>
      <w:r w:rsidRPr="00E57BFE">
        <w:t>V zmysle čl. 4 ods. 2 písm</w:t>
      </w:r>
      <w:r w:rsidRPr="00CB4DBB">
        <w:t xml:space="preserve">. </w:t>
      </w:r>
      <w:proofErr w:type="spellStart"/>
      <w:r w:rsidRPr="00CB4DBB">
        <w:t>iv</w:t>
      </w:r>
      <w:proofErr w:type="spellEnd"/>
      <w:r w:rsidRPr="00CB4DBB">
        <w:t xml:space="preserve">) Nariadenia Komisie (ES) č. </w:t>
      </w:r>
      <w:r w:rsidRPr="00D232B9">
        <w:t>1628/2006.</w:t>
      </w:r>
      <w:r w:rsidRPr="00CB4DBB">
        <w:t xml:space="preserve"> Podmienka využívania majetku v regióne nebráni výmene zariadenia alebo vybavenia, ktoré v priebehu tohto päťročného obdobia zastaralo v dôsledku rýchlych technologických zmien, za predpokladu, že sa ekonomická činnosť v danom regióne zachová počas vymedzeného obdobia</w:t>
      </w:r>
    </w:p>
  </w:footnote>
  <w:footnote w:id="7">
    <w:p w:rsidR="0095279E" w:rsidRDefault="0095279E" w:rsidP="000A5925">
      <w:pPr>
        <w:pStyle w:val="Textpoznmkypodiarou"/>
        <w:spacing w:line="240" w:lineRule="auto"/>
      </w:pPr>
      <w:r>
        <w:rPr>
          <w:rStyle w:val="Odkaznapoznmkupodiarou"/>
        </w:rPr>
        <w:footnoteRef/>
      </w:r>
      <w:r>
        <w:t xml:space="preserve"> </w:t>
      </w:r>
      <w:r w:rsidRPr="008F3391">
        <w:t>Hospodárnosťou sa rozumie minimalizovanie nákladov na vykonanie činnosti alebo obstaranie tovarov, prác a služieb pri zachovaní ich primeranej úrovne a kvality.</w:t>
      </w:r>
    </w:p>
  </w:footnote>
  <w:footnote w:id="8">
    <w:p w:rsidR="0095279E" w:rsidRDefault="0095279E" w:rsidP="000A5925">
      <w:pPr>
        <w:pStyle w:val="Textpoznmkypodiarou"/>
        <w:spacing w:line="240" w:lineRule="auto"/>
      </w:pPr>
      <w:r>
        <w:rPr>
          <w:rStyle w:val="Odkaznapoznmkupodiarou"/>
        </w:rPr>
        <w:footnoteRef/>
      </w:r>
      <w:r>
        <w:t xml:space="preserve"> </w:t>
      </w:r>
      <w:r w:rsidRPr="00F505C2">
        <w:t xml:space="preserve">Efektívnosťou sa rozumie maximalizovanie výsledkov činnosti </w:t>
      </w:r>
      <w:smartTag w:uri="urn:schemas-microsoft-com:office:smarttags" w:element="PersonName">
        <w:r w:rsidRPr="00F505C2">
          <w:t>vo</w:t>
        </w:r>
      </w:smartTag>
      <w:r w:rsidRPr="00F505C2">
        <w:t xml:space="preserve"> vzťahu k disponibilným prostriedkom.</w:t>
      </w:r>
    </w:p>
  </w:footnote>
  <w:footnote w:id="9">
    <w:p w:rsidR="0095279E" w:rsidRPr="00AD5EEA" w:rsidRDefault="0095279E" w:rsidP="000A5925">
      <w:pPr>
        <w:pStyle w:val="Textpoznmkypodiarou"/>
        <w:spacing w:line="240" w:lineRule="auto"/>
      </w:pPr>
      <w:r w:rsidRPr="00B469FA">
        <w:rPr>
          <w:rStyle w:val="Odkaznapoznmkupodiarou"/>
        </w:rPr>
        <w:footnoteRef/>
      </w:r>
      <w:r w:rsidRPr="00B469FA">
        <w:rPr>
          <w:rStyle w:val="Odkaznapoznmkupodiarou"/>
        </w:rPr>
        <w:t xml:space="preserve"> </w:t>
      </w:r>
      <w:r w:rsidRPr="0056090D">
        <w:t>Prijímateľovi bude krátený NFP o sumu zodpovedajúcu súčinu oprávnených výdavkov</w:t>
      </w:r>
      <w:r w:rsidRPr="00E41CB7">
        <w:t xml:space="preserve"> </w:t>
      </w:r>
      <w:r w:rsidRPr="0056090D">
        <w:t>obstaraných v rozpore s Obchodným zákonníkom a intenzity pomoci schválenej Výbero</w:t>
      </w:r>
      <w:smartTag w:uri="urn:schemas-microsoft-com:office:smarttags" w:element="PersonName">
        <w:r w:rsidRPr="0056090D">
          <w:t>vo</w:t>
        </w:r>
      </w:smartTag>
      <w:r w:rsidRPr="0056090D">
        <w:t>u komisiou.</w:t>
      </w:r>
    </w:p>
  </w:footnote>
  <w:footnote w:id="10">
    <w:p w:rsidR="0095279E" w:rsidRPr="00AD5EEA" w:rsidRDefault="0095279E" w:rsidP="000A5925">
      <w:pPr>
        <w:spacing w:line="240" w:lineRule="auto"/>
      </w:pPr>
      <w:r w:rsidRPr="00B469FA">
        <w:rPr>
          <w:rStyle w:val="Odkaznapoznmkupodiarou"/>
        </w:rPr>
        <w:footnoteRef/>
      </w:r>
      <w:r w:rsidRPr="00E41CB7">
        <w:rPr>
          <w:sz w:val="20"/>
          <w:szCs w:val="20"/>
        </w:rPr>
        <w:t xml:space="preserve"> </w:t>
      </w:r>
      <w:r w:rsidRPr="0056090D">
        <w:rPr>
          <w:sz w:val="20"/>
          <w:szCs w:val="20"/>
        </w:rPr>
        <w:t>Vykonávateľ odstúpi od zmluvy o poskytnutí NFP v prípade, že prijímateľ obstarával všetky oprávnené výdavky v rozpore s ustanoveniami §§ 281 – 288 Obchodného zákonníka.</w:t>
      </w:r>
    </w:p>
  </w:footnote>
  <w:footnote w:id="11">
    <w:p w:rsidR="0095279E" w:rsidRPr="008C2735" w:rsidRDefault="0095279E" w:rsidP="000A5925">
      <w:pPr>
        <w:pStyle w:val="Textpoznmkypodiarou"/>
        <w:spacing w:line="240" w:lineRule="auto"/>
      </w:pPr>
      <w:r w:rsidRPr="008C2735">
        <w:rPr>
          <w:rStyle w:val="Odkaznapoznmkupodiarou"/>
        </w:rPr>
        <w:footnoteRef/>
      </w:r>
      <w:r w:rsidRPr="008C2735">
        <w:t xml:space="preserve"> </w:t>
      </w:r>
      <w:r w:rsidRPr="008C2735">
        <w:t>Lehota určená podľa dní začína plynúť dňom, ktorý nasleduje po udalosti, ktorá je rozhodujúca pre jej začiatok</w:t>
      </w:r>
      <w:r>
        <w:t xml:space="preserve">. </w:t>
      </w:r>
    </w:p>
  </w:footnote>
  <w:footnote w:id="12">
    <w:p w:rsidR="0095279E" w:rsidRPr="00AD5EEA" w:rsidRDefault="0095279E" w:rsidP="00642289">
      <w:pPr>
        <w:pStyle w:val="Textpoznmkypodiarou"/>
        <w:spacing w:line="240" w:lineRule="auto"/>
      </w:pPr>
      <w:r w:rsidRPr="00AD5EEA">
        <w:rPr>
          <w:rStyle w:val="Odkaznapoznmkupodiarou"/>
        </w:rPr>
        <w:footnoteRef/>
      </w:r>
      <w:r w:rsidRPr="00AD5EEA">
        <w:t xml:space="preserve"> </w:t>
      </w:r>
      <w:r w:rsidRPr="00AD5EEA">
        <w:t>Podrobný rozpočet je členený v prípade stavebných prác a služieb s tým súvisiacich až na úroveň položiek výkazu výmer, v prípade dodá</w:t>
      </w:r>
      <w:smartTag w:uri="urn:schemas-microsoft-com:office:smarttags" w:element="PersonName">
        <w:r w:rsidRPr="00AD5EEA">
          <w:t>vo</w:t>
        </w:r>
      </w:smartTag>
      <w:r w:rsidRPr="00AD5EEA">
        <w:t xml:space="preserve">k tovarov a služieb na položky zodpovedajúce detailnosti výkazu výmer.  </w:t>
      </w:r>
    </w:p>
  </w:footnote>
  <w:footnote w:id="13">
    <w:p w:rsidR="0095279E" w:rsidRPr="00AD5EEA" w:rsidRDefault="0095279E" w:rsidP="00641CDC">
      <w:pPr>
        <w:pStyle w:val="Textpoznmkypodiarou"/>
        <w:spacing w:line="240" w:lineRule="auto"/>
      </w:pPr>
      <w:r w:rsidRPr="00AD5EEA">
        <w:rPr>
          <w:rStyle w:val="Odkaznapoznmkupodiarou"/>
        </w:rPr>
        <w:footnoteRef/>
      </w:r>
      <w:r w:rsidRPr="00AD5EEA">
        <w:t xml:space="preserve"> </w:t>
      </w:r>
      <w:r w:rsidRPr="00AD5EEA">
        <w:t>Nezrovnalosťou spôsobenou žiadateľom môže byť napr.: predloženie nesprávnych a/alebo falšovaných príloh, udávanie nesprávnych informácií atď.</w:t>
      </w:r>
    </w:p>
  </w:footnote>
  <w:footnote w:id="14">
    <w:p w:rsidR="0095279E" w:rsidRPr="00447281" w:rsidRDefault="0095279E" w:rsidP="00406240">
      <w:pPr>
        <w:pStyle w:val="Textpoznmkypodiarou"/>
        <w:spacing w:line="240" w:lineRule="auto"/>
        <w:rPr>
          <w:rFonts w:ascii="Arial Narrow" w:hAnsi="Arial Narrow"/>
          <w:sz w:val="18"/>
          <w:szCs w:val="18"/>
        </w:rPr>
      </w:pPr>
      <w:r w:rsidRPr="00A87A4F">
        <w:rPr>
          <w:rStyle w:val="Odkaznapoznmkupodiarou"/>
          <w:rFonts w:ascii="Arial Narrow" w:hAnsi="Arial Narrow" w:cs="Arial"/>
        </w:rPr>
        <w:footnoteRef/>
      </w:r>
      <w:r w:rsidRPr="00A87A4F">
        <w:rPr>
          <w:rFonts w:ascii="Arial Narrow" w:hAnsi="Arial Narrow" w:cs="Arial"/>
        </w:rPr>
        <w:t xml:space="preserve"> </w:t>
      </w:r>
      <w:r w:rsidRPr="00447281">
        <w:rPr>
          <w:rFonts w:ascii="Arial Narrow" w:hAnsi="Arial Narrow"/>
          <w:sz w:val="18"/>
          <w:szCs w:val="18"/>
        </w:rPr>
        <w:t>Do úvahy sa berie účtovná závierka za celý rok predchádzajúci podaniu žiadosti o NFP, t.j. účtovná závierka za obdobie od 1. januára 2008 do 31. decembra 2008.</w:t>
      </w:r>
    </w:p>
  </w:footnote>
  <w:footnote w:id="15">
    <w:p w:rsidR="0095279E" w:rsidRPr="00447281" w:rsidRDefault="0095279E" w:rsidP="00406240">
      <w:pPr>
        <w:pStyle w:val="Textpoznmkypodiarou"/>
        <w:spacing w:line="240" w:lineRule="auto"/>
        <w:rPr>
          <w:rFonts w:ascii="Arial Narrow" w:hAnsi="Arial Narrow"/>
          <w:sz w:val="18"/>
          <w:szCs w:val="18"/>
        </w:rPr>
      </w:pPr>
      <w:r w:rsidRPr="00447281">
        <w:rPr>
          <w:rStyle w:val="Odkaznapoznmkupodiarou"/>
          <w:rFonts w:ascii="Arial Narrow" w:hAnsi="Arial Narrow" w:cs="Arial"/>
        </w:rPr>
        <w:footnoteRef/>
      </w:r>
      <w:r w:rsidRPr="00447281">
        <w:rPr>
          <w:rFonts w:ascii="Arial Narrow" w:hAnsi="Arial Narrow"/>
          <w:sz w:val="18"/>
          <w:szCs w:val="18"/>
        </w:rPr>
        <w:t xml:space="preserve"> </w:t>
      </w:r>
      <w:r w:rsidRPr="00447281">
        <w:rPr>
          <w:rFonts w:ascii="Arial Narrow" w:hAnsi="Arial Narrow"/>
          <w:sz w:val="18"/>
          <w:szCs w:val="18"/>
        </w:rPr>
        <w:t>V prípade, ak žiadateľ predkladá žiadosť o NFP pred vypracovaním Správy audítora k účtovnej závierke, žiadateľ predloží túto správu príslušnému SORO pred podpisom zmluvy o poskytnutí NFP. Zároveň účtovnú závierku nepodpíše audítor, ale štatutárny zástupca žiadateľa.</w:t>
      </w:r>
    </w:p>
  </w:footnote>
  <w:footnote w:id="16">
    <w:p w:rsidR="0095279E" w:rsidRPr="00447281" w:rsidRDefault="0095279E" w:rsidP="00406240">
      <w:pPr>
        <w:pStyle w:val="Textpoznmkypodiarou"/>
        <w:spacing w:line="240" w:lineRule="auto"/>
        <w:rPr>
          <w:rFonts w:ascii="Arial Narrow" w:hAnsi="Arial Narrow"/>
          <w:sz w:val="18"/>
          <w:szCs w:val="18"/>
        </w:rPr>
      </w:pPr>
      <w:r w:rsidRPr="00447281">
        <w:rPr>
          <w:rStyle w:val="Odkaznapoznmkupodiarou"/>
          <w:rFonts w:ascii="Arial Narrow" w:hAnsi="Arial Narrow" w:cs="Arial"/>
        </w:rPr>
        <w:footnoteRef/>
      </w:r>
      <w:r w:rsidRPr="00447281">
        <w:rPr>
          <w:rStyle w:val="Odkaznapoznmkupodiarou"/>
          <w:rFonts w:cs="Arial"/>
        </w:rPr>
        <w:t xml:space="preserve"> </w:t>
      </w:r>
      <w:r w:rsidRPr="00447281">
        <w:rPr>
          <w:rFonts w:ascii="Arial Narrow" w:hAnsi="Arial Narrow"/>
          <w:sz w:val="18"/>
          <w:szCs w:val="18"/>
        </w:rPr>
        <w:t>Do úvahy sa berie účtovná závierka za celý rok predchádzajúci podaniu žiadosti o NFP, t.j. účtovná závierka za obdobie od 1. januára 2008 do 31. decembra 2008.</w:t>
      </w:r>
    </w:p>
  </w:footnote>
  <w:footnote w:id="17">
    <w:p w:rsidR="0095279E" w:rsidRPr="00A87A4F" w:rsidRDefault="0095279E" w:rsidP="00406240">
      <w:pPr>
        <w:pStyle w:val="Textpoznmkypodiarou"/>
        <w:spacing w:line="240" w:lineRule="auto"/>
        <w:rPr>
          <w:rFonts w:ascii="Arial Narrow" w:hAnsi="Arial Narrow" w:cs="Arial"/>
        </w:rPr>
      </w:pPr>
      <w:r w:rsidRPr="00447281">
        <w:rPr>
          <w:rStyle w:val="Odkaznapoznmkupodiarou"/>
          <w:rFonts w:ascii="Arial Narrow" w:hAnsi="Arial Narrow" w:cs="Arial"/>
        </w:rPr>
        <w:footnoteRef/>
      </w:r>
      <w:r w:rsidRPr="00447281">
        <w:rPr>
          <w:rFonts w:ascii="Arial Narrow" w:hAnsi="Arial Narrow"/>
          <w:sz w:val="18"/>
          <w:szCs w:val="18"/>
        </w:rPr>
        <w:t xml:space="preserve"> </w:t>
      </w:r>
      <w:r w:rsidRPr="00447281">
        <w:rPr>
          <w:rFonts w:ascii="Arial Narrow" w:hAnsi="Arial Narrow"/>
          <w:sz w:val="18"/>
          <w:szCs w:val="18"/>
        </w:rPr>
        <w:t>V prípade, ak žiadateľ predkladá žiadosť o NFP pred podaním daňového priznania k dani z príjmov, žiadateľ predloží túto správu príslušnému SORO pred podpisom zmluvy o poskytnutí NFP. Účtovnú závierku nepredloží žiadateľ s pečiatkou Daňového úradu, ale len s</w:t>
      </w:r>
      <w:r>
        <w:rPr>
          <w:rFonts w:ascii="Arial Narrow" w:hAnsi="Arial Narrow"/>
          <w:sz w:val="18"/>
          <w:szCs w:val="18"/>
        </w:rPr>
        <w:t> </w:t>
      </w:r>
      <w:r w:rsidRPr="00447281">
        <w:rPr>
          <w:rFonts w:ascii="Arial Narrow" w:hAnsi="Arial Narrow"/>
          <w:sz w:val="18"/>
          <w:szCs w:val="18"/>
        </w:rPr>
        <w:t>podpisom štatutárneho zástupcu žiadateľa.</w:t>
      </w:r>
    </w:p>
  </w:footnote>
  <w:footnote w:id="18">
    <w:p w:rsidR="0095279E" w:rsidRPr="00EB324C" w:rsidRDefault="0095279E" w:rsidP="00406240">
      <w:pPr>
        <w:pStyle w:val="Textpoznmkypodiarou"/>
        <w:rPr>
          <w:color w:val="000000"/>
        </w:rPr>
      </w:pPr>
      <w:r w:rsidRPr="00EB324C">
        <w:rPr>
          <w:rStyle w:val="Odkaznapoznmkupodiarou"/>
          <w:color w:val="000000"/>
        </w:rPr>
        <w:footnoteRef/>
      </w:r>
      <w:r w:rsidRPr="00EB324C">
        <w:rPr>
          <w:color w:val="000000"/>
        </w:rPr>
        <w:t xml:space="preserve"> </w:t>
      </w:r>
      <w:r w:rsidRPr="00EB324C">
        <w:rPr>
          <w:rFonts w:ascii="Arial Narrow" w:hAnsi="Arial Narrow" w:cs="ArialMT"/>
          <w:color w:val="000000"/>
        </w:rPr>
        <w:t>Zákon č. 82/2005 Z. z. o nelegálnej práci a nelegálnom zamestnávaní v znení neskorších predpisov.</w:t>
      </w:r>
    </w:p>
  </w:footnote>
  <w:footnote w:id="19">
    <w:p w:rsidR="0095279E" w:rsidRPr="008B491C" w:rsidRDefault="0095279E" w:rsidP="00406240">
      <w:pPr>
        <w:pStyle w:val="Textpoznmkypodiarou"/>
        <w:spacing w:line="240" w:lineRule="auto"/>
        <w:rPr>
          <w:rFonts w:ascii="Arial Narrow" w:hAnsi="Arial Narrow"/>
          <w:sz w:val="18"/>
          <w:szCs w:val="18"/>
        </w:rPr>
      </w:pPr>
      <w:r w:rsidRPr="008B491C">
        <w:rPr>
          <w:rStyle w:val="Odkaznapoznmkupodiarou"/>
          <w:rFonts w:ascii="Arial Narrow" w:hAnsi="Arial Narrow"/>
          <w:sz w:val="18"/>
          <w:szCs w:val="18"/>
        </w:rPr>
        <w:footnoteRef/>
      </w:r>
      <w:r w:rsidRPr="008B491C">
        <w:rPr>
          <w:rFonts w:ascii="Arial Narrow" w:hAnsi="Arial Narrow"/>
          <w:sz w:val="18"/>
          <w:szCs w:val="18"/>
        </w:rPr>
        <w:t xml:space="preserve"> </w:t>
      </w:r>
      <w:r w:rsidRPr="008B491C">
        <w:rPr>
          <w:rFonts w:ascii="Arial Narrow" w:hAnsi="Arial Narrow"/>
          <w:sz w:val="18"/>
          <w:szCs w:val="18"/>
        </w:rPr>
        <w:t>Košice I, Košice II, Košice III, Košice IV, Bratislava I, Bratislava II, Bratislava III, Bratislava IV, Bratislava V</w:t>
      </w:r>
    </w:p>
  </w:footnote>
  <w:footnote w:id="20">
    <w:p w:rsidR="0095279E" w:rsidRPr="008B491C" w:rsidRDefault="0095279E" w:rsidP="00406240">
      <w:pPr>
        <w:pStyle w:val="Textpoznmkypodiarou"/>
        <w:spacing w:line="240" w:lineRule="auto"/>
        <w:rPr>
          <w:rFonts w:ascii="Arial Narrow" w:hAnsi="Arial Narrow"/>
          <w:sz w:val="18"/>
          <w:szCs w:val="18"/>
        </w:rPr>
      </w:pPr>
      <w:r w:rsidRPr="008B491C">
        <w:rPr>
          <w:rStyle w:val="Odkaznapoznmkupodiarou"/>
          <w:rFonts w:ascii="Arial Narrow" w:hAnsi="Arial Narrow"/>
          <w:sz w:val="18"/>
          <w:szCs w:val="18"/>
        </w:rPr>
        <w:footnoteRef/>
      </w:r>
      <w:r w:rsidRPr="008B491C">
        <w:rPr>
          <w:rFonts w:ascii="Arial Narrow" w:hAnsi="Arial Narrow"/>
          <w:sz w:val="18"/>
          <w:szCs w:val="18"/>
        </w:rPr>
        <w:t xml:space="preserve"> </w:t>
      </w:r>
      <w:r w:rsidRPr="008B491C">
        <w:rPr>
          <w:rFonts w:ascii="Arial Narrow" w:hAnsi="Arial Narrow"/>
          <w:sz w:val="18"/>
          <w:szCs w:val="18"/>
        </w:rPr>
        <w:t>Bratislavský kraj</w:t>
      </w:r>
    </w:p>
  </w:footnote>
  <w:footnote w:id="21">
    <w:p w:rsidR="0095279E" w:rsidRDefault="0095279E" w:rsidP="00406240">
      <w:pPr>
        <w:pStyle w:val="Textpoznmkypodiarou"/>
        <w:spacing w:line="240" w:lineRule="auto"/>
      </w:pPr>
      <w:r w:rsidRPr="008B491C">
        <w:rPr>
          <w:rStyle w:val="Odkaznapoznmkupodiarou"/>
          <w:rFonts w:ascii="Arial Narrow" w:hAnsi="Arial Narrow"/>
          <w:sz w:val="18"/>
          <w:szCs w:val="18"/>
        </w:rPr>
        <w:footnoteRef/>
      </w:r>
      <w:r w:rsidRPr="008B491C">
        <w:rPr>
          <w:rFonts w:ascii="Arial Narrow" w:hAnsi="Arial Narrow"/>
          <w:sz w:val="18"/>
          <w:szCs w:val="18"/>
        </w:rPr>
        <w:t xml:space="preserve"> </w:t>
      </w:r>
      <w:r w:rsidRPr="008B491C">
        <w:rPr>
          <w:rFonts w:ascii="Arial Narrow" w:hAnsi="Arial Narrow"/>
          <w:sz w:val="18"/>
          <w:szCs w:val="18"/>
        </w:rPr>
        <w:t>Bratislavský región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134217B6"/>
    <w:lvl w:ilvl="0">
      <w:start w:val="1"/>
      <w:numFmt w:val="bullet"/>
      <w:pStyle w:val="Zoznamsodrkami3"/>
      <w:lvlText w:val=""/>
      <w:lvlJc w:val="left"/>
      <w:pPr>
        <w:tabs>
          <w:tab w:val="num" w:pos="926"/>
        </w:tabs>
        <w:ind w:left="926" w:hanging="360"/>
      </w:pPr>
      <w:rPr>
        <w:rFonts w:ascii="Symbol" w:hAnsi="Symbol" w:hint="default"/>
      </w:rPr>
    </w:lvl>
  </w:abstractNum>
  <w:abstractNum w:abstractNumId="1">
    <w:nsid w:val="FFFFFF83"/>
    <w:multiLevelType w:val="singleLevel"/>
    <w:tmpl w:val="EB20EB3E"/>
    <w:lvl w:ilvl="0">
      <w:start w:val="1"/>
      <w:numFmt w:val="bullet"/>
      <w:pStyle w:val="Zoznamsodrkami2"/>
      <w:lvlText w:val=""/>
      <w:lvlJc w:val="left"/>
      <w:pPr>
        <w:tabs>
          <w:tab w:val="num" w:pos="643"/>
        </w:tabs>
        <w:ind w:left="643" w:hanging="360"/>
      </w:pPr>
      <w:rPr>
        <w:rFonts w:ascii="Symbol" w:hAnsi="Symbol" w:hint="default"/>
      </w:rPr>
    </w:lvl>
  </w:abstractNum>
  <w:abstractNum w:abstractNumId="2">
    <w:nsid w:val="FFFFFF89"/>
    <w:multiLevelType w:val="singleLevel"/>
    <w:tmpl w:val="6846C406"/>
    <w:lvl w:ilvl="0">
      <w:start w:val="1"/>
      <w:numFmt w:val="bullet"/>
      <w:pStyle w:val="Zoznamsodrkami"/>
      <w:lvlText w:val=""/>
      <w:lvlJc w:val="left"/>
      <w:pPr>
        <w:tabs>
          <w:tab w:val="num" w:pos="360"/>
        </w:tabs>
        <w:ind w:left="360" w:hanging="360"/>
      </w:pPr>
      <w:rPr>
        <w:rFonts w:ascii="Symbol" w:hAnsi="Symbol" w:hint="default"/>
      </w:rPr>
    </w:lvl>
  </w:abstractNum>
  <w:abstractNum w:abstractNumId="3">
    <w:nsid w:val="003A6618"/>
    <w:multiLevelType w:val="hybridMultilevel"/>
    <w:tmpl w:val="24960CE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nsid w:val="04D91870"/>
    <w:multiLevelType w:val="hybridMultilevel"/>
    <w:tmpl w:val="7B887256"/>
    <w:lvl w:ilvl="0" w:tplc="041B000F">
      <w:start w:val="1"/>
      <w:numFmt w:val="decimal"/>
      <w:lvlText w:val="%1."/>
      <w:lvlJc w:val="left"/>
      <w:pPr>
        <w:tabs>
          <w:tab w:val="num" w:pos="1429"/>
        </w:tabs>
        <w:ind w:left="1429" w:hanging="360"/>
      </w:pPr>
    </w:lvl>
    <w:lvl w:ilvl="1" w:tplc="041B0019">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5">
    <w:nsid w:val="052A4550"/>
    <w:multiLevelType w:val="hybridMultilevel"/>
    <w:tmpl w:val="BFF472B8"/>
    <w:lvl w:ilvl="0" w:tplc="35489A98">
      <w:start w:val="13"/>
      <w:numFmt w:val="bullet"/>
      <w:lvlText w:val="-"/>
      <w:lvlJc w:val="left"/>
      <w:pPr>
        <w:tabs>
          <w:tab w:val="num" w:pos="1003"/>
        </w:tabs>
        <w:ind w:left="1003" w:hanging="360"/>
      </w:pPr>
      <w:rPr>
        <w:rFonts w:ascii="Times New Roman" w:eastAsia="Arial Unicode MS" w:hAnsi="Times New Roman" w:cs="Times New Roman" w:hint="default"/>
      </w:rPr>
    </w:lvl>
    <w:lvl w:ilvl="1" w:tplc="041B0003" w:tentative="1">
      <w:start w:val="1"/>
      <w:numFmt w:val="bullet"/>
      <w:lvlText w:val="o"/>
      <w:lvlJc w:val="left"/>
      <w:pPr>
        <w:tabs>
          <w:tab w:val="num" w:pos="1723"/>
        </w:tabs>
        <w:ind w:left="1723" w:hanging="360"/>
      </w:pPr>
      <w:rPr>
        <w:rFonts w:ascii="Courier New" w:hAnsi="Courier New" w:cs="Courier New" w:hint="default"/>
      </w:rPr>
    </w:lvl>
    <w:lvl w:ilvl="2" w:tplc="041B0005" w:tentative="1">
      <w:start w:val="1"/>
      <w:numFmt w:val="bullet"/>
      <w:lvlText w:val=""/>
      <w:lvlJc w:val="left"/>
      <w:pPr>
        <w:tabs>
          <w:tab w:val="num" w:pos="2443"/>
        </w:tabs>
        <w:ind w:left="2443" w:hanging="360"/>
      </w:pPr>
      <w:rPr>
        <w:rFonts w:ascii="Wingdings" w:hAnsi="Wingdings"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cs="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cs="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6">
    <w:nsid w:val="05467CE2"/>
    <w:multiLevelType w:val="hybridMultilevel"/>
    <w:tmpl w:val="72D4B4B8"/>
    <w:lvl w:ilvl="0" w:tplc="07362372">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99D0584"/>
    <w:multiLevelType w:val="hybridMultilevel"/>
    <w:tmpl w:val="4FFCCDF4"/>
    <w:lvl w:ilvl="0" w:tplc="63AAF628">
      <w:start w:val="1"/>
      <w:numFmt w:val="bullet"/>
      <w:lvlText w:val="-"/>
      <w:lvlJc w:val="left"/>
      <w:pPr>
        <w:tabs>
          <w:tab w:val="num" w:pos="360"/>
        </w:tabs>
        <w:ind w:left="360" w:hanging="360"/>
      </w:pPr>
      <w:rPr>
        <w:rFonts w:ascii="Times New Roman" w:eastAsia="Times New Roman" w:hAnsi="Times New Roman" w:cs="Times New Roman" w:hint="default"/>
      </w:rPr>
    </w:lvl>
    <w:lvl w:ilvl="1" w:tplc="35489A98">
      <w:start w:val="13"/>
      <w:numFmt w:val="bullet"/>
      <w:lvlText w:val="-"/>
      <w:lvlJc w:val="left"/>
      <w:pPr>
        <w:tabs>
          <w:tab w:val="num" w:pos="1140"/>
        </w:tabs>
        <w:ind w:left="1140" w:hanging="360"/>
      </w:pPr>
      <w:rPr>
        <w:rFonts w:ascii="Times New Roman" w:eastAsia="Arial Unicode MS" w:hAnsi="Times New Roman" w:cs="Times New Roman" w:hint="default"/>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cs="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cs="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8">
    <w:nsid w:val="0C6A6587"/>
    <w:multiLevelType w:val="hybridMultilevel"/>
    <w:tmpl w:val="5E72BCE6"/>
    <w:lvl w:ilvl="0" w:tplc="041B000F">
      <w:start w:val="1"/>
      <w:numFmt w:val="decimal"/>
      <w:lvlText w:val="%1."/>
      <w:lvlJc w:val="left"/>
      <w:pPr>
        <w:ind w:left="3181" w:hanging="360"/>
      </w:pPr>
    </w:lvl>
    <w:lvl w:ilvl="1" w:tplc="041B0019" w:tentative="1">
      <w:start w:val="1"/>
      <w:numFmt w:val="lowerLetter"/>
      <w:lvlText w:val="%2."/>
      <w:lvlJc w:val="left"/>
      <w:pPr>
        <w:ind w:left="3901" w:hanging="360"/>
      </w:pPr>
    </w:lvl>
    <w:lvl w:ilvl="2" w:tplc="041B001B" w:tentative="1">
      <w:start w:val="1"/>
      <w:numFmt w:val="lowerRoman"/>
      <w:lvlText w:val="%3."/>
      <w:lvlJc w:val="right"/>
      <w:pPr>
        <w:ind w:left="4621" w:hanging="180"/>
      </w:pPr>
    </w:lvl>
    <w:lvl w:ilvl="3" w:tplc="041B000F" w:tentative="1">
      <w:start w:val="1"/>
      <w:numFmt w:val="decimal"/>
      <w:lvlText w:val="%4."/>
      <w:lvlJc w:val="left"/>
      <w:pPr>
        <w:ind w:left="5341" w:hanging="360"/>
      </w:pPr>
    </w:lvl>
    <w:lvl w:ilvl="4" w:tplc="041B0019" w:tentative="1">
      <w:start w:val="1"/>
      <w:numFmt w:val="lowerLetter"/>
      <w:lvlText w:val="%5."/>
      <w:lvlJc w:val="left"/>
      <w:pPr>
        <w:ind w:left="6061" w:hanging="360"/>
      </w:pPr>
    </w:lvl>
    <w:lvl w:ilvl="5" w:tplc="041B001B" w:tentative="1">
      <w:start w:val="1"/>
      <w:numFmt w:val="lowerRoman"/>
      <w:lvlText w:val="%6."/>
      <w:lvlJc w:val="right"/>
      <w:pPr>
        <w:ind w:left="6781" w:hanging="180"/>
      </w:pPr>
    </w:lvl>
    <w:lvl w:ilvl="6" w:tplc="041B000F" w:tentative="1">
      <w:start w:val="1"/>
      <w:numFmt w:val="decimal"/>
      <w:lvlText w:val="%7."/>
      <w:lvlJc w:val="left"/>
      <w:pPr>
        <w:ind w:left="7501" w:hanging="360"/>
      </w:pPr>
    </w:lvl>
    <w:lvl w:ilvl="7" w:tplc="041B0019" w:tentative="1">
      <w:start w:val="1"/>
      <w:numFmt w:val="lowerLetter"/>
      <w:lvlText w:val="%8."/>
      <w:lvlJc w:val="left"/>
      <w:pPr>
        <w:ind w:left="8221" w:hanging="360"/>
      </w:pPr>
    </w:lvl>
    <w:lvl w:ilvl="8" w:tplc="041B001B" w:tentative="1">
      <w:start w:val="1"/>
      <w:numFmt w:val="lowerRoman"/>
      <w:lvlText w:val="%9."/>
      <w:lvlJc w:val="right"/>
      <w:pPr>
        <w:ind w:left="8941" w:hanging="180"/>
      </w:pPr>
    </w:lvl>
  </w:abstractNum>
  <w:abstractNum w:abstractNumId="9">
    <w:nsid w:val="11AC1E4C"/>
    <w:multiLevelType w:val="hybridMultilevel"/>
    <w:tmpl w:val="123E1A74"/>
    <w:lvl w:ilvl="0" w:tplc="81BA1F3C">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cs="Times New Roman" w:hint="default"/>
      </w:rPr>
    </w:lvl>
  </w:abstractNum>
  <w:abstractNum w:abstractNumId="11">
    <w:nsid w:val="12D774BB"/>
    <w:multiLevelType w:val="hybridMultilevel"/>
    <w:tmpl w:val="F05ECD80"/>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4D7252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nsid w:val="14F70DAF"/>
    <w:multiLevelType w:val="hybridMultilevel"/>
    <w:tmpl w:val="25269504"/>
    <w:lvl w:ilvl="0" w:tplc="07362372">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7FF453F"/>
    <w:multiLevelType w:val="hybridMultilevel"/>
    <w:tmpl w:val="A0A20DA0"/>
    <w:lvl w:ilvl="0" w:tplc="A154963A">
      <w:numFmt w:val="bullet"/>
      <w:lvlText w:val="-"/>
      <w:lvlJc w:val="left"/>
      <w:pPr>
        <w:tabs>
          <w:tab w:val="num" w:pos="284"/>
        </w:tabs>
        <w:ind w:left="284" w:hanging="284"/>
      </w:pPr>
      <w:rPr>
        <w:rFonts w:ascii="Times New Roman" w:eastAsia="Times New Roman" w:hAnsi="Times New Roman" w:cs="Times New Roman" w:hint="default"/>
      </w:rPr>
    </w:lvl>
    <w:lvl w:ilvl="1" w:tplc="041B0003">
      <w:start w:val="1"/>
      <w:numFmt w:val="bullet"/>
      <w:lvlText w:val="o"/>
      <w:lvlJc w:val="left"/>
      <w:pPr>
        <w:tabs>
          <w:tab w:val="num" w:pos="1723"/>
        </w:tabs>
        <w:ind w:left="1723" w:hanging="360"/>
      </w:pPr>
      <w:rPr>
        <w:rFonts w:ascii="Courier New" w:hAnsi="Courier New" w:cs="Courier New" w:hint="default"/>
      </w:rPr>
    </w:lvl>
    <w:lvl w:ilvl="2" w:tplc="041B0005" w:tentative="1">
      <w:start w:val="1"/>
      <w:numFmt w:val="bullet"/>
      <w:lvlText w:val=""/>
      <w:lvlJc w:val="left"/>
      <w:pPr>
        <w:tabs>
          <w:tab w:val="num" w:pos="2443"/>
        </w:tabs>
        <w:ind w:left="2443" w:hanging="360"/>
      </w:pPr>
      <w:rPr>
        <w:rFonts w:ascii="Wingdings" w:hAnsi="Wingdings"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cs="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cs="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15">
    <w:nsid w:val="1C8D7B97"/>
    <w:multiLevelType w:val="hybridMultilevel"/>
    <w:tmpl w:val="371CB028"/>
    <w:lvl w:ilvl="0" w:tplc="5B30C6CE">
      <w:start w:val="23"/>
      <w:numFmt w:val="decimal"/>
      <w:lvlText w:val="%1)"/>
      <w:lvlJc w:val="left"/>
      <w:pPr>
        <w:tabs>
          <w:tab w:val="num" w:pos="720"/>
        </w:tabs>
        <w:ind w:left="720" w:hanging="360"/>
      </w:pPr>
      <w:rPr>
        <w:rFonts w:hint="default"/>
        <w:i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1FA6582D"/>
    <w:multiLevelType w:val="hybridMultilevel"/>
    <w:tmpl w:val="B34AA24A"/>
    <w:lvl w:ilvl="0" w:tplc="2A1CFD94">
      <w:numFmt w:val="bullet"/>
      <w:lvlText w:val="-"/>
      <w:lvlJc w:val="left"/>
      <w:pPr>
        <w:tabs>
          <w:tab w:val="num" w:pos="284"/>
        </w:tabs>
        <w:ind w:left="284" w:hanging="284"/>
      </w:pPr>
      <w:rPr>
        <w:rFonts w:ascii="Times New Roman" w:eastAsia="Times New Roman" w:hAnsi="Times New Roman" w:cs="Times New Roman" w:hint="default"/>
      </w:rPr>
    </w:lvl>
    <w:lvl w:ilvl="1" w:tplc="041B0003">
      <w:start w:val="1"/>
      <w:numFmt w:val="bullet"/>
      <w:lvlText w:val="o"/>
      <w:lvlJc w:val="left"/>
      <w:pPr>
        <w:tabs>
          <w:tab w:val="num" w:pos="1723"/>
        </w:tabs>
        <w:ind w:left="1723" w:hanging="360"/>
      </w:pPr>
      <w:rPr>
        <w:rFonts w:ascii="Courier New" w:hAnsi="Courier New" w:cs="Courier New" w:hint="default"/>
      </w:rPr>
    </w:lvl>
    <w:lvl w:ilvl="2" w:tplc="041B0005" w:tentative="1">
      <w:start w:val="1"/>
      <w:numFmt w:val="bullet"/>
      <w:lvlText w:val=""/>
      <w:lvlJc w:val="left"/>
      <w:pPr>
        <w:tabs>
          <w:tab w:val="num" w:pos="2443"/>
        </w:tabs>
        <w:ind w:left="2443" w:hanging="360"/>
      </w:pPr>
      <w:rPr>
        <w:rFonts w:ascii="Wingdings" w:hAnsi="Wingdings"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cs="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cs="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17">
    <w:nsid w:val="20F05D4F"/>
    <w:multiLevelType w:val="multilevel"/>
    <w:tmpl w:val="4072CAD6"/>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18">
    <w:nsid w:val="237B6E14"/>
    <w:multiLevelType w:val="hybridMultilevel"/>
    <w:tmpl w:val="3650ED80"/>
    <w:lvl w:ilvl="0" w:tplc="7ABA9C6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59F03C1"/>
    <w:multiLevelType w:val="hybridMultilevel"/>
    <w:tmpl w:val="5CA235EA"/>
    <w:lvl w:ilvl="0" w:tplc="BFFA639E">
      <w:start w:val="8"/>
      <w:numFmt w:val="bullet"/>
      <w:lvlText w:val="-"/>
      <w:lvlJc w:val="left"/>
      <w:pPr>
        <w:tabs>
          <w:tab w:val="num" w:pos="780"/>
        </w:tabs>
        <w:ind w:left="780" w:hanging="360"/>
      </w:pPr>
      <w:rPr>
        <w:rFonts w:ascii="Times New Roman" w:eastAsia="Times New Roman" w:hAnsi="Times New Roman" w:cs="Times New Roman"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20">
    <w:nsid w:val="2AF072BB"/>
    <w:multiLevelType w:val="hybridMultilevel"/>
    <w:tmpl w:val="5EB4BE8E"/>
    <w:lvl w:ilvl="0" w:tplc="CB9CCD6E">
      <w:start w:val="1"/>
      <w:numFmt w:val="bullet"/>
      <w:pStyle w:val="NormlnyPodaokraja"/>
      <w:lvlText w:val=""/>
      <w:lvlJc w:val="left"/>
      <w:pPr>
        <w:tabs>
          <w:tab w:val="num" w:pos="1068"/>
        </w:tabs>
        <w:ind w:left="1068" w:hanging="360"/>
      </w:pPr>
      <w:rPr>
        <w:rFonts w:ascii="Symbol" w:hAnsi="Symbol" w:hint="default"/>
      </w:rPr>
    </w:lvl>
    <w:lvl w:ilvl="1" w:tplc="9DF8DFD8">
      <w:start w:val="1"/>
      <w:numFmt w:val="bullet"/>
      <w:lvlText w:val="-"/>
      <w:lvlJc w:val="left"/>
      <w:pPr>
        <w:tabs>
          <w:tab w:val="num" w:pos="2088"/>
        </w:tabs>
        <w:ind w:left="2088" w:hanging="360"/>
      </w:pPr>
      <w:rPr>
        <w:rFonts w:ascii="Courier New" w:hAnsi="Courier New" w:hint="default"/>
      </w:rPr>
    </w:lvl>
    <w:lvl w:ilvl="2" w:tplc="041B0005" w:tentative="1">
      <w:start w:val="1"/>
      <w:numFmt w:val="bullet"/>
      <w:lvlText w:val=""/>
      <w:lvlJc w:val="left"/>
      <w:pPr>
        <w:tabs>
          <w:tab w:val="num" w:pos="2808"/>
        </w:tabs>
        <w:ind w:left="2808" w:hanging="360"/>
      </w:pPr>
      <w:rPr>
        <w:rFonts w:ascii="Wingdings" w:hAnsi="Wingdings" w:hint="default"/>
      </w:rPr>
    </w:lvl>
    <w:lvl w:ilvl="3" w:tplc="041B0001" w:tentative="1">
      <w:start w:val="1"/>
      <w:numFmt w:val="bullet"/>
      <w:lvlText w:val=""/>
      <w:lvlJc w:val="left"/>
      <w:pPr>
        <w:tabs>
          <w:tab w:val="num" w:pos="3528"/>
        </w:tabs>
        <w:ind w:left="3528" w:hanging="360"/>
      </w:pPr>
      <w:rPr>
        <w:rFonts w:ascii="Symbol" w:hAnsi="Symbol" w:hint="default"/>
      </w:rPr>
    </w:lvl>
    <w:lvl w:ilvl="4" w:tplc="041B0003" w:tentative="1">
      <w:start w:val="1"/>
      <w:numFmt w:val="bullet"/>
      <w:lvlText w:val="o"/>
      <w:lvlJc w:val="left"/>
      <w:pPr>
        <w:tabs>
          <w:tab w:val="num" w:pos="4248"/>
        </w:tabs>
        <w:ind w:left="4248" w:hanging="360"/>
      </w:pPr>
      <w:rPr>
        <w:rFonts w:ascii="Courier New" w:hAnsi="Courier New" w:cs="Courier New" w:hint="default"/>
      </w:rPr>
    </w:lvl>
    <w:lvl w:ilvl="5" w:tplc="041B0005" w:tentative="1">
      <w:start w:val="1"/>
      <w:numFmt w:val="bullet"/>
      <w:lvlText w:val=""/>
      <w:lvlJc w:val="left"/>
      <w:pPr>
        <w:tabs>
          <w:tab w:val="num" w:pos="4968"/>
        </w:tabs>
        <w:ind w:left="4968" w:hanging="360"/>
      </w:pPr>
      <w:rPr>
        <w:rFonts w:ascii="Wingdings" w:hAnsi="Wingdings" w:hint="default"/>
      </w:rPr>
    </w:lvl>
    <w:lvl w:ilvl="6" w:tplc="041B0001" w:tentative="1">
      <w:start w:val="1"/>
      <w:numFmt w:val="bullet"/>
      <w:lvlText w:val=""/>
      <w:lvlJc w:val="left"/>
      <w:pPr>
        <w:tabs>
          <w:tab w:val="num" w:pos="5688"/>
        </w:tabs>
        <w:ind w:left="5688" w:hanging="360"/>
      </w:pPr>
      <w:rPr>
        <w:rFonts w:ascii="Symbol" w:hAnsi="Symbol" w:hint="default"/>
      </w:rPr>
    </w:lvl>
    <w:lvl w:ilvl="7" w:tplc="041B0003" w:tentative="1">
      <w:start w:val="1"/>
      <w:numFmt w:val="bullet"/>
      <w:lvlText w:val="o"/>
      <w:lvlJc w:val="left"/>
      <w:pPr>
        <w:tabs>
          <w:tab w:val="num" w:pos="6408"/>
        </w:tabs>
        <w:ind w:left="6408" w:hanging="360"/>
      </w:pPr>
      <w:rPr>
        <w:rFonts w:ascii="Courier New" w:hAnsi="Courier New" w:cs="Courier New" w:hint="default"/>
      </w:rPr>
    </w:lvl>
    <w:lvl w:ilvl="8" w:tplc="041B0005" w:tentative="1">
      <w:start w:val="1"/>
      <w:numFmt w:val="bullet"/>
      <w:lvlText w:val=""/>
      <w:lvlJc w:val="left"/>
      <w:pPr>
        <w:tabs>
          <w:tab w:val="num" w:pos="7128"/>
        </w:tabs>
        <w:ind w:left="7128" w:hanging="360"/>
      </w:pPr>
      <w:rPr>
        <w:rFonts w:ascii="Wingdings" w:hAnsi="Wingdings" w:hint="default"/>
      </w:rPr>
    </w:lvl>
  </w:abstractNum>
  <w:abstractNum w:abstractNumId="21">
    <w:nsid w:val="2C1B401E"/>
    <w:multiLevelType w:val="multilevel"/>
    <w:tmpl w:val="BADE72B8"/>
    <w:lvl w:ilvl="0">
      <w:start w:val="1"/>
      <w:numFmt w:val="decimal"/>
      <w:lvlText w:val="%1"/>
      <w:lvlJc w:val="left"/>
      <w:pPr>
        <w:tabs>
          <w:tab w:val="num" w:pos="792"/>
        </w:tabs>
        <w:ind w:left="792" w:hanging="432"/>
      </w:pPr>
      <w:rPr>
        <w:rFonts w:hint="default"/>
      </w:rPr>
    </w:lvl>
    <w:lvl w:ilvl="1">
      <w:start w:val="1"/>
      <w:numFmt w:val="decimal"/>
      <w:pStyle w:val="Nadpis2"/>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2">
    <w:nsid w:val="331019A8"/>
    <w:multiLevelType w:val="hybridMultilevel"/>
    <w:tmpl w:val="03203A52"/>
    <w:lvl w:ilvl="0" w:tplc="976E0096">
      <w:start w:val="9"/>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56A627B"/>
    <w:multiLevelType w:val="hybridMultilevel"/>
    <w:tmpl w:val="AD4CE180"/>
    <w:lvl w:ilvl="0" w:tplc="4A5E8E44">
      <w:start w:val="28"/>
      <w:numFmt w:val="decimal"/>
      <w:lvlText w:val="%1)"/>
      <w:lvlJc w:val="left"/>
      <w:pPr>
        <w:tabs>
          <w:tab w:val="num" w:pos="720"/>
        </w:tabs>
        <w:ind w:left="720" w:hanging="360"/>
      </w:pPr>
      <w:rPr>
        <w:rFonts w:hint="default"/>
        <w:i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79A5F30"/>
    <w:multiLevelType w:val="hybridMultilevel"/>
    <w:tmpl w:val="C93C9F20"/>
    <w:lvl w:ilvl="0" w:tplc="041B000F">
      <w:start w:val="1"/>
      <w:numFmt w:val="decimal"/>
      <w:lvlText w:val="%1."/>
      <w:lvlJc w:val="left"/>
      <w:pPr>
        <w:ind w:left="778" w:hanging="360"/>
      </w:pPr>
      <w:rPr>
        <w:rFonts w:hint="default"/>
        <w:strike w:val="0"/>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25">
    <w:nsid w:val="38153DF6"/>
    <w:multiLevelType w:val="hybridMultilevel"/>
    <w:tmpl w:val="AB80C580"/>
    <w:lvl w:ilvl="0" w:tplc="041B0001">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39082DF8"/>
    <w:multiLevelType w:val="hybridMultilevel"/>
    <w:tmpl w:val="EC5C24B6"/>
    <w:lvl w:ilvl="0" w:tplc="AA54010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397F0F04"/>
    <w:multiLevelType w:val="hybridMultilevel"/>
    <w:tmpl w:val="25269504"/>
    <w:lvl w:ilvl="0" w:tplc="07362372">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3A366A46"/>
    <w:multiLevelType w:val="hybridMultilevel"/>
    <w:tmpl w:val="0F92C7BC"/>
    <w:lvl w:ilvl="0" w:tplc="740A040E">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B567F24"/>
    <w:multiLevelType w:val="hybridMultilevel"/>
    <w:tmpl w:val="77209578"/>
    <w:lvl w:ilvl="0" w:tplc="A6163CBE">
      <w:start w:val="1"/>
      <w:numFmt w:val="lowerRoman"/>
      <w:lvlText w:val="(%1)"/>
      <w:lvlJc w:val="left"/>
      <w:pPr>
        <w:tabs>
          <w:tab w:val="num" w:pos="1800"/>
        </w:tabs>
        <w:ind w:left="1800" w:hanging="720"/>
      </w:pPr>
      <w:rPr>
        <w:rFonts w:hint="default"/>
      </w:rPr>
    </w:lvl>
    <w:lvl w:ilvl="1" w:tplc="886AB632">
      <w:start w:val="1"/>
      <w:numFmt w:val="lowerLetter"/>
      <w:lvlText w:val="%2)"/>
      <w:lvlJc w:val="left"/>
      <w:pPr>
        <w:tabs>
          <w:tab w:val="num" w:pos="2160"/>
        </w:tabs>
        <w:ind w:left="2160" w:hanging="360"/>
      </w:pPr>
      <w:rPr>
        <w:rFonts w:hint="default"/>
      </w:rPr>
    </w:lvl>
    <w:lvl w:ilvl="2" w:tplc="041B001B" w:tentative="1">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30">
    <w:nsid w:val="414D6A5C"/>
    <w:multiLevelType w:val="hybridMultilevel"/>
    <w:tmpl w:val="7B887256"/>
    <w:lvl w:ilvl="0" w:tplc="041B000F">
      <w:start w:val="1"/>
      <w:numFmt w:val="decimal"/>
      <w:lvlText w:val="%1."/>
      <w:lvlJc w:val="left"/>
      <w:pPr>
        <w:tabs>
          <w:tab w:val="num" w:pos="1429"/>
        </w:tabs>
        <w:ind w:left="1429" w:hanging="360"/>
      </w:pPr>
    </w:lvl>
    <w:lvl w:ilvl="1" w:tplc="041B0019">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31">
    <w:nsid w:val="45173B7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2">
    <w:nsid w:val="4BAF4C04"/>
    <w:multiLevelType w:val="hybridMultilevel"/>
    <w:tmpl w:val="E5DA7988"/>
    <w:lvl w:ilvl="0" w:tplc="35489A98">
      <w:start w:val="13"/>
      <w:numFmt w:val="bullet"/>
      <w:lvlText w:val="-"/>
      <w:lvlJc w:val="left"/>
      <w:pPr>
        <w:tabs>
          <w:tab w:val="num" w:pos="1080"/>
        </w:tabs>
        <w:ind w:left="1080" w:hanging="360"/>
      </w:pPr>
      <w:rPr>
        <w:rFonts w:ascii="Times New Roman" w:eastAsia="Arial Unicode MS" w:hAnsi="Times New Roman" w:cs="Times New Roman" w:hint="default"/>
        <w:sz w:val="18"/>
        <w:szCs w:val="18"/>
      </w:rPr>
    </w:lvl>
    <w:lvl w:ilvl="1" w:tplc="B2A4F4C4">
      <w:start w:val="1"/>
      <w:numFmt w:val="bullet"/>
      <w:lvlText w:val=""/>
      <w:lvlJc w:val="left"/>
      <w:pPr>
        <w:tabs>
          <w:tab w:val="num" w:pos="1440"/>
        </w:tabs>
        <w:ind w:left="1440" w:hanging="360"/>
      </w:pPr>
      <w:rPr>
        <w:rFonts w:ascii="Wingdings" w:hAnsi="Wingdings" w:hint="default"/>
        <w:sz w:val="18"/>
        <w:szCs w:val="18"/>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3">
    <w:nsid w:val="4F884C2C"/>
    <w:multiLevelType w:val="hybridMultilevel"/>
    <w:tmpl w:val="090670C4"/>
    <w:lvl w:ilvl="0" w:tplc="81BA1F3C">
      <w:start w:val="1"/>
      <w:numFmt w:val="lowerLetter"/>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4">
    <w:nsid w:val="58340508"/>
    <w:multiLevelType w:val="hybridMultilevel"/>
    <w:tmpl w:val="504C0304"/>
    <w:name w:val="ELList"/>
    <w:lvl w:ilvl="0" w:tplc="8888414C">
      <w:start w:val="23"/>
      <w:numFmt w:val="decimal"/>
      <w:lvlText w:val="%1)"/>
      <w:lvlJc w:val="left"/>
      <w:pPr>
        <w:tabs>
          <w:tab w:val="num" w:pos="720"/>
        </w:tabs>
        <w:ind w:left="720" w:hanging="360"/>
      </w:pPr>
      <w:rPr>
        <w:rFonts w:hint="default"/>
      </w:rPr>
    </w:lvl>
    <w:lvl w:ilvl="1" w:tplc="5EE85828" w:tentative="1">
      <w:start w:val="1"/>
      <w:numFmt w:val="lowerLetter"/>
      <w:lvlText w:val="%2."/>
      <w:lvlJc w:val="left"/>
      <w:pPr>
        <w:tabs>
          <w:tab w:val="num" w:pos="1440"/>
        </w:tabs>
        <w:ind w:left="1440" w:hanging="360"/>
      </w:pPr>
    </w:lvl>
    <w:lvl w:ilvl="2" w:tplc="6EC85442" w:tentative="1">
      <w:start w:val="1"/>
      <w:numFmt w:val="lowerRoman"/>
      <w:lvlText w:val="%3."/>
      <w:lvlJc w:val="right"/>
      <w:pPr>
        <w:tabs>
          <w:tab w:val="num" w:pos="2160"/>
        </w:tabs>
        <w:ind w:left="2160" w:hanging="180"/>
      </w:pPr>
    </w:lvl>
    <w:lvl w:ilvl="3" w:tplc="EE003CF8" w:tentative="1">
      <w:start w:val="1"/>
      <w:numFmt w:val="decimal"/>
      <w:lvlText w:val="%4."/>
      <w:lvlJc w:val="left"/>
      <w:pPr>
        <w:tabs>
          <w:tab w:val="num" w:pos="2880"/>
        </w:tabs>
        <w:ind w:left="2880" w:hanging="360"/>
      </w:pPr>
    </w:lvl>
    <w:lvl w:ilvl="4" w:tplc="5FBC413E" w:tentative="1">
      <w:start w:val="1"/>
      <w:numFmt w:val="lowerLetter"/>
      <w:lvlText w:val="%5."/>
      <w:lvlJc w:val="left"/>
      <w:pPr>
        <w:tabs>
          <w:tab w:val="num" w:pos="3600"/>
        </w:tabs>
        <w:ind w:left="3600" w:hanging="360"/>
      </w:pPr>
    </w:lvl>
    <w:lvl w:ilvl="5" w:tplc="76460036" w:tentative="1">
      <w:start w:val="1"/>
      <w:numFmt w:val="lowerRoman"/>
      <w:lvlText w:val="%6."/>
      <w:lvlJc w:val="right"/>
      <w:pPr>
        <w:tabs>
          <w:tab w:val="num" w:pos="4320"/>
        </w:tabs>
        <w:ind w:left="4320" w:hanging="180"/>
      </w:pPr>
    </w:lvl>
    <w:lvl w:ilvl="6" w:tplc="4E0A497C" w:tentative="1">
      <w:start w:val="1"/>
      <w:numFmt w:val="decimal"/>
      <w:lvlText w:val="%7."/>
      <w:lvlJc w:val="left"/>
      <w:pPr>
        <w:tabs>
          <w:tab w:val="num" w:pos="5040"/>
        </w:tabs>
        <w:ind w:left="5040" w:hanging="360"/>
      </w:pPr>
    </w:lvl>
    <w:lvl w:ilvl="7" w:tplc="99A25500" w:tentative="1">
      <w:start w:val="1"/>
      <w:numFmt w:val="lowerLetter"/>
      <w:lvlText w:val="%8."/>
      <w:lvlJc w:val="left"/>
      <w:pPr>
        <w:tabs>
          <w:tab w:val="num" w:pos="5760"/>
        </w:tabs>
        <w:ind w:left="5760" w:hanging="360"/>
      </w:pPr>
    </w:lvl>
    <w:lvl w:ilvl="8" w:tplc="4866EB34" w:tentative="1">
      <w:start w:val="1"/>
      <w:numFmt w:val="lowerRoman"/>
      <w:lvlText w:val="%9."/>
      <w:lvlJc w:val="right"/>
      <w:pPr>
        <w:tabs>
          <w:tab w:val="num" w:pos="6480"/>
        </w:tabs>
        <w:ind w:left="6480" w:hanging="180"/>
      </w:pPr>
    </w:lvl>
  </w:abstractNum>
  <w:abstractNum w:abstractNumId="35">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6">
    <w:nsid w:val="5ACC1065"/>
    <w:multiLevelType w:val="hybridMultilevel"/>
    <w:tmpl w:val="1CB234A2"/>
    <w:lvl w:ilvl="0" w:tplc="0582ACE6">
      <w:start w:val="13"/>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7">
    <w:nsid w:val="5FD66C44"/>
    <w:multiLevelType w:val="hybridMultilevel"/>
    <w:tmpl w:val="83CCB49E"/>
    <w:lvl w:ilvl="0" w:tplc="E2A20870">
      <w:start w:val="18"/>
      <w:numFmt w:val="decimal"/>
      <w:lvlText w:val="%1)"/>
      <w:lvlJc w:val="left"/>
      <w:pPr>
        <w:tabs>
          <w:tab w:val="num" w:pos="720"/>
        </w:tabs>
        <w:ind w:left="720" w:hanging="360"/>
      </w:pPr>
      <w:rPr>
        <w:rFonts w:hint="default"/>
        <w:i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622E501A"/>
    <w:multiLevelType w:val="hybridMultilevel"/>
    <w:tmpl w:val="53429036"/>
    <w:lvl w:ilvl="0" w:tplc="63AAF628">
      <w:start w:val="1"/>
      <w:numFmt w:val="bullet"/>
      <w:lvlText w:val="-"/>
      <w:lvlJc w:val="left"/>
      <w:pPr>
        <w:ind w:left="360"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9">
    <w:nsid w:val="643E72A1"/>
    <w:multiLevelType w:val="hybridMultilevel"/>
    <w:tmpl w:val="BA0E1918"/>
    <w:lvl w:ilvl="0" w:tplc="27B0FE08">
      <w:numFmt w:val="bullet"/>
      <w:lvlText w:val="-"/>
      <w:lvlJc w:val="left"/>
      <w:pPr>
        <w:tabs>
          <w:tab w:val="num" w:pos="284"/>
        </w:tabs>
        <w:ind w:left="284" w:hanging="284"/>
      </w:pPr>
      <w:rPr>
        <w:rFonts w:ascii="Times New Roman" w:eastAsia="Times New Roman" w:hAnsi="Times New Roman" w:cs="Times New Roman" w:hint="default"/>
      </w:rPr>
    </w:lvl>
    <w:lvl w:ilvl="1" w:tplc="041B0003">
      <w:start w:val="1"/>
      <w:numFmt w:val="bullet"/>
      <w:lvlText w:val="o"/>
      <w:lvlJc w:val="left"/>
      <w:pPr>
        <w:tabs>
          <w:tab w:val="num" w:pos="1723"/>
        </w:tabs>
        <w:ind w:left="1723" w:hanging="360"/>
      </w:pPr>
      <w:rPr>
        <w:rFonts w:ascii="Courier New" w:hAnsi="Courier New" w:cs="Courier New" w:hint="default"/>
      </w:rPr>
    </w:lvl>
    <w:lvl w:ilvl="2" w:tplc="041B0005" w:tentative="1">
      <w:start w:val="1"/>
      <w:numFmt w:val="bullet"/>
      <w:lvlText w:val=""/>
      <w:lvlJc w:val="left"/>
      <w:pPr>
        <w:tabs>
          <w:tab w:val="num" w:pos="2443"/>
        </w:tabs>
        <w:ind w:left="2443" w:hanging="360"/>
      </w:pPr>
      <w:rPr>
        <w:rFonts w:ascii="Wingdings" w:hAnsi="Wingdings"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cs="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cs="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0">
    <w:nsid w:val="693438F6"/>
    <w:multiLevelType w:val="hybridMultilevel"/>
    <w:tmpl w:val="515C97C2"/>
    <w:lvl w:ilvl="0" w:tplc="774C24B8">
      <w:start w:val="1"/>
      <w:numFmt w:val="decimal"/>
      <w:lvlText w:val="%1.)"/>
      <w:lvlJc w:val="left"/>
      <w:pPr>
        <w:tabs>
          <w:tab w:val="num" w:pos="720"/>
        </w:tabs>
        <w:ind w:left="720" w:hanging="360"/>
      </w:pPr>
      <w:rPr>
        <w:rFonts w:hint="default"/>
        <w:b w:val="0"/>
      </w:rPr>
    </w:lvl>
    <w:lvl w:ilvl="1" w:tplc="6A9431D8">
      <w:start w:val="1"/>
      <w:numFmt w:val="decimal"/>
      <w:lvlText w:val="%2."/>
      <w:lvlJc w:val="left"/>
      <w:pPr>
        <w:tabs>
          <w:tab w:val="num" w:pos="1440"/>
        </w:tabs>
        <w:ind w:left="1440" w:hanging="360"/>
      </w:pPr>
      <w:rPr>
        <w:rFonts w:hint="default"/>
        <w:b w:val="0"/>
      </w:rPr>
    </w:lvl>
    <w:lvl w:ilvl="2" w:tplc="55F056A8">
      <w:start w:val="1"/>
      <w:numFmt w:val="decimal"/>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D0A57F0"/>
    <w:multiLevelType w:val="hybridMultilevel"/>
    <w:tmpl w:val="8F541300"/>
    <w:lvl w:ilvl="0" w:tplc="B8481368">
      <w:start w:val="1"/>
      <w:numFmt w:val="lowerLetter"/>
      <w:lvlText w:val="%1)"/>
      <w:lvlJc w:val="left"/>
      <w:pPr>
        <w:tabs>
          <w:tab w:val="num" w:pos="1560"/>
        </w:tabs>
        <w:ind w:left="1560" w:hanging="540"/>
      </w:pPr>
      <w:rPr>
        <w:rFonts w:ascii="Times New Roman" w:hAnsi="Times New Roman"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6D982A8F"/>
    <w:multiLevelType w:val="hybridMultilevel"/>
    <w:tmpl w:val="7234C626"/>
    <w:lvl w:ilvl="0" w:tplc="48F093F2">
      <w:start w:val="1"/>
      <w:numFmt w:val="decimal"/>
      <w:lvlText w:val="%1."/>
      <w:lvlJc w:val="left"/>
      <w:pPr>
        <w:ind w:left="720" w:hanging="360"/>
      </w:pPr>
      <w:rPr>
        <w:rFonts w:hint="default"/>
        <w:b w:val="0"/>
      </w:rPr>
    </w:lvl>
    <w:lvl w:ilvl="1" w:tplc="35489A98">
      <w:start w:val="13"/>
      <w:numFmt w:val="bullet"/>
      <w:lvlText w:val="-"/>
      <w:lvlJc w:val="left"/>
      <w:pPr>
        <w:ind w:left="1440" w:hanging="360"/>
      </w:pPr>
      <w:rPr>
        <w:rFonts w:ascii="Times New Roman" w:eastAsia="Arial Unicode MS" w:hAnsi="Times New Roman" w:cs="Times New Roman" w:hint="default"/>
        <w:sz w:val="18"/>
        <w:szCs w:val="18"/>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E614BAE"/>
    <w:multiLevelType w:val="hybridMultilevel"/>
    <w:tmpl w:val="9DE4AA1C"/>
    <w:lvl w:ilvl="0" w:tplc="9CBED6BA">
      <w:start w:val="1"/>
      <w:numFmt w:val="decimal"/>
      <w:lvlText w:val="%1."/>
      <w:lvlJc w:val="left"/>
      <w:pPr>
        <w:tabs>
          <w:tab w:val="num" w:pos="1669"/>
        </w:tabs>
        <w:ind w:left="1669" w:hanging="960"/>
      </w:pPr>
      <w:rPr>
        <w:rFonts w:hint="default"/>
        <w:b/>
        <w:i w:val="0"/>
        <w:color w:val="auto"/>
        <w:sz w:val="22"/>
        <w:szCs w:val="22"/>
      </w:rPr>
    </w:lvl>
    <w:lvl w:ilvl="1" w:tplc="041B0019">
      <w:start w:val="1"/>
      <w:numFmt w:val="lowerLetter"/>
      <w:lvlText w:val="%2."/>
      <w:lvlJc w:val="left"/>
      <w:pPr>
        <w:tabs>
          <w:tab w:val="num" w:pos="1789"/>
        </w:tabs>
        <w:ind w:left="1789" w:hanging="360"/>
      </w:pPr>
    </w:lvl>
    <w:lvl w:ilvl="2" w:tplc="041B001B" w:tentative="1">
      <w:start w:val="1"/>
      <w:numFmt w:val="lowerRoman"/>
      <w:lvlText w:val="%3."/>
      <w:lvlJc w:val="right"/>
      <w:pPr>
        <w:tabs>
          <w:tab w:val="num" w:pos="2509"/>
        </w:tabs>
        <w:ind w:left="2509" w:hanging="180"/>
      </w:pPr>
    </w:lvl>
    <w:lvl w:ilvl="3" w:tplc="041B000F" w:tentative="1">
      <w:start w:val="1"/>
      <w:numFmt w:val="decimal"/>
      <w:lvlText w:val="%4."/>
      <w:lvlJc w:val="left"/>
      <w:pPr>
        <w:tabs>
          <w:tab w:val="num" w:pos="3229"/>
        </w:tabs>
        <w:ind w:left="3229" w:hanging="360"/>
      </w:pPr>
    </w:lvl>
    <w:lvl w:ilvl="4" w:tplc="041B0019" w:tentative="1">
      <w:start w:val="1"/>
      <w:numFmt w:val="lowerLetter"/>
      <w:lvlText w:val="%5."/>
      <w:lvlJc w:val="left"/>
      <w:pPr>
        <w:tabs>
          <w:tab w:val="num" w:pos="3949"/>
        </w:tabs>
        <w:ind w:left="3949" w:hanging="360"/>
      </w:pPr>
    </w:lvl>
    <w:lvl w:ilvl="5" w:tplc="041B001B" w:tentative="1">
      <w:start w:val="1"/>
      <w:numFmt w:val="lowerRoman"/>
      <w:lvlText w:val="%6."/>
      <w:lvlJc w:val="right"/>
      <w:pPr>
        <w:tabs>
          <w:tab w:val="num" w:pos="4669"/>
        </w:tabs>
        <w:ind w:left="4669" w:hanging="180"/>
      </w:pPr>
    </w:lvl>
    <w:lvl w:ilvl="6" w:tplc="041B000F" w:tentative="1">
      <w:start w:val="1"/>
      <w:numFmt w:val="decimal"/>
      <w:lvlText w:val="%7."/>
      <w:lvlJc w:val="left"/>
      <w:pPr>
        <w:tabs>
          <w:tab w:val="num" w:pos="5389"/>
        </w:tabs>
        <w:ind w:left="5389" w:hanging="360"/>
      </w:pPr>
    </w:lvl>
    <w:lvl w:ilvl="7" w:tplc="041B0019" w:tentative="1">
      <w:start w:val="1"/>
      <w:numFmt w:val="lowerLetter"/>
      <w:lvlText w:val="%8."/>
      <w:lvlJc w:val="left"/>
      <w:pPr>
        <w:tabs>
          <w:tab w:val="num" w:pos="6109"/>
        </w:tabs>
        <w:ind w:left="6109" w:hanging="360"/>
      </w:pPr>
    </w:lvl>
    <w:lvl w:ilvl="8" w:tplc="041B001B" w:tentative="1">
      <w:start w:val="1"/>
      <w:numFmt w:val="lowerRoman"/>
      <w:lvlText w:val="%9."/>
      <w:lvlJc w:val="right"/>
      <w:pPr>
        <w:tabs>
          <w:tab w:val="num" w:pos="6829"/>
        </w:tabs>
        <w:ind w:left="6829" w:hanging="180"/>
      </w:pPr>
    </w:lvl>
  </w:abstractNum>
  <w:abstractNum w:abstractNumId="44">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nsid w:val="70250E44"/>
    <w:multiLevelType w:val="hybridMultilevel"/>
    <w:tmpl w:val="ACF023F8"/>
    <w:lvl w:ilvl="0" w:tplc="AA54010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72476B5A"/>
    <w:multiLevelType w:val="hybridMultilevel"/>
    <w:tmpl w:val="E8A220E6"/>
    <w:lvl w:ilvl="0" w:tplc="24E4B9DE">
      <w:start w:val="1"/>
      <w:numFmt w:val="lowerLetter"/>
      <w:lvlText w:val="%1)"/>
      <w:lvlJc w:val="left"/>
      <w:pPr>
        <w:tabs>
          <w:tab w:val="num" w:pos="780"/>
        </w:tabs>
        <w:ind w:left="780" w:hanging="360"/>
      </w:pPr>
      <w:rPr>
        <w:rFonts w:hint="default"/>
        <w:b w:val="0"/>
        <w:i w:val="0"/>
      </w:rPr>
    </w:lvl>
    <w:lvl w:ilvl="1" w:tplc="041B0019" w:tentative="1">
      <w:start w:val="1"/>
      <w:numFmt w:val="lowerLetter"/>
      <w:lvlText w:val="%2."/>
      <w:lvlJc w:val="left"/>
      <w:pPr>
        <w:tabs>
          <w:tab w:val="num" w:pos="1500"/>
        </w:tabs>
        <w:ind w:left="1500" w:hanging="360"/>
      </w:pPr>
    </w:lvl>
    <w:lvl w:ilvl="2" w:tplc="041B001B" w:tentative="1">
      <w:start w:val="1"/>
      <w:numFmt w:val="lowerRoman"/>
      <w:lvlText w:val="%3."/>
      <w:lvlJc w:val="right"/>
      <w:pPr>
        <w:tabs>
          <w:tab w:val="num" w:pos="2220"/>
        </w:tabs>
        <w:ind w:left="2220" w:hanging="180"/>
      </w:pPr>
    </w:lvl>
    <w:lvl w:ilvl="3" w:tplc="041B000F" w:tentative="1">
      <w:start w:val="1"/>
      <w:numFmt w:val="decimal"/>
      <w:lvlText w:val="%4."/>
      <w:lvlJc w:val="left"/>
      <w:pPr>
        <w:tabs>
          <w:tab w:val="num" w:pos="2940"/>
        </w:tabs>
        <w:ind w:left="2940" w:hanging="360"/>
      </w:pPr>
    </w:lvl>
    <w:lvl w:ilvl="4" w:tplc="041B0019" w:tentative="1">
      <w:start w:val="1"/>
      <w:numFmt w:val="lowerLetter"/>
      <w:lvlText w:val="%5."/>
      <w:lvlJc w:val="left"/>
      <w:pPr>
        <w:tabs>
          <w:tab w:val="num" w:pos="3660"/>
        </w:tabs>
        <w:ind w:left="3660" w:hanging="360"/>
      </w:pPr>
    </w:lvl>
    <w:lvl w:ilvl="5" w:tplc="041B001B" w:tentative="1">
      <w:start w:val="1"/>
      <w:numFmt w:val="lowerRoman"/>
      <w:lvlText w:val="%6."/>
      <w:lvlJc w:val="right"/>
      <w:pPr>
        <w:tabs>
          <w:tab w:val="num" w:pos="4380"/>
        </w:tabs>
        <w:ind w:left="4380" w:hanging="180"/>
      </w:pPr>
    </w:lvl>
    <w:lvl w:ilvl="6" w:tplc="041B000F" w:tentative="1">
      <w:start w:val="1"/>
      <w:numFmt w:val="decimal"/>
      <w:lvlText w:val="%7."/>
      <w:lvlJc w:val="left"/>
      <w:pPr>
        <w:tabs>
          <w:tab w:val="num" w:pos="5100"/>
        </w:tabs>
        <w:ind w:left="5100" w:hanging="360"/>
      </w:pPr>
    </w:lvl>
    <w:lvl w:ilvl="7" w:tplc="041B0019" w:tentative="1">
      <w:start w:val="1"/>
      <w:numFmt w:val="lowerLetter"/>
      <w:lvlText w:val="%8."/>
      <w:lvlJc w:val="left"/>
      <w:pPr>
        <w:tabs>
          <w:tab w:val="num" w:pos="5820"/>
        </w:tabs>
        <w:ind w:left="5820" w:hanging="360"/>
      </w:pPr>
    </w:lvl>
    <w:lvl w:ilvl="8" w:tplc="041B001B" w:tentative="1">
      <w:start w:val="1"/>
      <w:numFmt w:val="lowerRoman"/>
      <w:lvlText w:val="%9."/>
      <w:lvlJc w:val="right"/>
      <w:pPr>
        <w:tabs>
          <w:tab w:val="num" w:pos="6540"/>
        </w:tabs>
        <w:ind w:left="6540" w:hanging="180"/>
      </w:pPr>
    </w:lvl>
  </w:abstractNum>
  <w:abstractNum w:abstractNumId="47">
    <w:nsid w:val="725F09B7"/>
    <w:multiLevelType w:val="hybridMultilevel"/>
    <w:tmpl w:val="25269504"/>
    <w:lvl w:ilvl="0" w:tplc="07362372">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7CD3EBE"/>
    <w:multiLevelType w:val="hybridMultilevel"/>
    <w:tmpl w:val="6210973E"/>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nsid w:val="7F727FC6"/>
    <w:multiLevelType w:val="hybridMultilevel"/>
    <w:tmpl w:val="866EA36E"/>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2"/>
  </w:num>
  <w:num w:numId="3">
    <w:abstractNumId w:val="1"/>
  </w:num>
  <w:num w:numId="4">
    <w:abstractNumId w:val="0"/>
  </w:num>
  <w:num w:numId="5">
    <w:abstractNumId w:val="25"/>
  </w:num>
  <w:num w:numId="6">
    <w:abstractNumId w:val="20"/>
  </w:num>
  <w:num w:numId="7">
    <w:abstractNumId w:val="43"/>
  </w:num>
  <w:num w:numId="8">
    <w:abstractNumId w:val="33"/>
  </w:num>
  <w:num w:numId="9">
    <w:abstractNumId w:val="7"/>
  </w:num>
  <w:num w:numId="10">
    <w:abstractNumId w:val="40"/>
  </w:num>
  <w:num w:numId="11">
    <w:abstractNumId w:val="28"/>
  </w:num>
  <w:num w:numId="12">
    <w:abstractNumId w:val="5"/>
  </w:num>
  <w:num w:numId="13">
    <w:abstractNumId w:val="12"/>
  </w:num>
  <w:num w:numId="14">
    <w:abstractNumId w:val="31"/>
  </w:num>
  <w:num w:numId="15">
    <w:abstractNumId w:val="21"/>
  </w:num>
  <w:num w:numId="16">
    <w:abstractNumId w:val="3"/>
  </w:num>
  <w:num w:numId="17">
    <w:abstractNumId w:val="48"/>
  </w:num>
  <w:num w:numId="18">
    <w:abstractNumId w:val="37"/>
  </w:num>
  <w:num w:numId="19">
    <w:abstractNumId w:val="23"/>
  </w:num>
  <w:num w:numId="20">
    <w:abstractNumId w:val="22"/>
  </w:num>
  <w:num w:numId="21">
    <w:abstractNumId w:val="15"/>
  </w:num>
  <w:num w:numId="22">
    <w:abstractNumId w:val="44"/>
  </w:num>
  <w:num w:numId="23">
    <w:abstractNumId w:val="36"/>
  </w:num>
  <w:num w:numId="24">
    <w:abstractNumId w:val="19"/>
  </w:num>
  <w:num w:numId="25">
    <w:abstractNumId w:val="26"/>
  </w:num>
  <w:num w:numId="26">
    <w:abstractNumId w:val="45"/>
  </w:num>
  <w:num w:numId="27">
    <w:abstractNumId w:val="39"/>
  </w:num>
  <w:num w:numId="28">
    <w:abstractNumId w:val="14"/>
  </w:num>
  <w:num w:numId="29">
    <w:abstractNumId w:val="16"/>
  </w:num>
  <w:num w:numId="30">
    <w:abstractNumId w:val="41"/>
  </w:num>
  <w:num w:numId="31">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29"/>
  </w:num>
  <w:num w:numId="35">
    <w:abstractNumId w:val="35"/>
  </w:num>
  <w:num w:numId="36">
    <w:abstractNumId w:val="4"/>
  </w:num>
  <w:num w:numId="37">
    <w:abstractNumId w:val="30"/>
  </w:num>
  <w:num w:numId="38">
    <w:abstractNumId w:val="46"/>
  </w:num>
  <w:num w:numId="39">
    <w:abstractNumId w:val="17"/>
  </w:num>
  <w:num w:numId="40">
    <w:abstractNumId w:val="7"/>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18"/>
  </w:num>
  <w:num w:numId="46">
    <w:abstractNumId w:val="49"/>
  </w:num>
  <w:num w:numId="47">
    <w:abstractNumId w:val="9"/>
  </w:num>
  <w:num w:numId="48">
    <w:abstractNumId w:val="11"/>
  </w:num>
  <w:num w:numId="4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 w:numId="51">
    <w:abstractNumId w:val="47"/>
  </w:num>
  <w:num w:numId="52">
    <w:abstractNumId w:val="24"/>
  </w:num>
  <w:num w:numId="53">
    <w:abstractNumId w:val="27"/>
  </w:num>
  <w:num w:numId="54">
    <w:abstractNumId w:val="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09"/>
  <w:hyphenationZone w:val="425"/>
  <w:noPunctuationKerning/>
  <w:characterSpacingControl w:val="doNotCompress"/>
  <w:footnotePr>
    <w:footnote w:id="0"/>
    <w:footnote w:id="1"/>
  </w:footnotePr>
  <w:endnotePr>
    <w:endnote w:id="0"/>
    <w:endnote w:id="1"/>
  </w:endnotePr>
  <w:compat/>
  <w:rsids>
    <w:rsidRoot w:val="00B606E2"/>
    <w:rsid w:val="000000CA"/>
    <w:rsid w:val="0000067A"/>
    <w:rsid w:val="00000D81"/>
    <w:rsid w:val="00001429"/>
    <w:rsid w:val="00001745"/>
    <w:rsid w:val="000018A6"/>
    <w:rsid w:val="00001A83"/>
    <w:rsid w:val="00001C7B"/>
    <w:rsid w:val="000021E0"/>
    <w:rsid w:val="00002302"/>
    <w:rsid w:val="0000322F"/>
    <w:rsid w:val="000048CC"/>
    <w:rsid w:val="00004F29"/>
    <w:rsid w:val="00005B69"/>
    <w:rsid w:val="0000607A"/>
    <w:rsid w:val="00006A98"/>
    <w:rsid w:val="00007002"/>
    <w:rsid w:val="00007694"/>
    <w:rsid w:val="000076EA"/>
    <w:rsid w:val="0000783B"/>
    <w:rsid w:val="00007AC0"/>
    <w:rsid w:val="00012100"/>
    <w:rsid w:val="000124D2"/>
    <w:rsid w:val="000131D9"/>
    <w:rsid w:val="00013208"/>
    <w:rsid w:val="00015744"/>
    <w:rsid w:val="00015B77"/>
    <w:rsid w:val="00015FDB"/>
    <w:rsid w:val="0001637A"/>
    <w:rsid w:val="00016802"/>
    <w:rsid w:val="000175FA"/>
    <w:rsid w:val="000176A9"/>
    <w:rsid w:val="000178EA"/>
    <w:rsid w:val="00017B6A"/>
    <w:rsid w:val="00017C71"/>
    <w:rsid w:val="00020772"/>
    <w:rsid w:val="00020C7A"/>
    <w:rsid w:val="000219ED"/>
    <w:rsid w:val="00021BC1"/>
    <w:rsid w:val="00021DDC"/>
    <w:rsid w:val="00022A09"/>
    <w:rsid w:val="0002310E"/>
    <w:rsid w:val="000249C0"/>
    <w:rsid w:val="0002537B"/>
    <w:rsid w:val="0002732D"/>
    <w:rsid w:val="0002746C"/>
    <w:rsid w:val="00027501"/>
    <w:rsid w:val="00027811"/>
    <w:rsid w:val="00031062"/>
    <w:rsid w:val="000320C6"/>
    <w:rsid w:val="0003259B"/>
    <w:rsid w:val="000334A8"/>
    <w:rsid w:val="00034181"/>
    <w:rsid w:val="000346FA"/>
    <w:rsid w:val="000352A4"/>
    <w:rsid w:val="0003554A"/>
    <w:rsid w:val="00035784"/>
    <w:rsid w:val="00035C4A"/>
    <w:rsid w:val="000360E4"/>
    <w:rsid w:val="00036659"/>
    <w:rsid w:val="00037D44"/>
    <w:rsid w:val="00040427"/>
    <w:rsid w:val="000404F5"/>
    <w:rsid w:val="00040FA8"/>
    <w:rsid w:val="00041789"/>
    <w:rsid w:val="00041E1C"/>
    <w:rsid w:val="000420F3"/>
    <w:rsid w:val="000422A9"/>
    <w:rsid w:val="000428FB"/>
    <w:rsid w:val="000434A3"/>
    <w:rsid w:val="000438BE"/>
    <w:rsid w:val="000441B0"/>
    <w:rsid w:val="00044402"/>
    <w:rsid w:val="000446C0"/>
    <w:rsid w:val="000446D4"/>
    <w:rsid w:val="00044BC5"/>
    <w:rsid w:val="00044C7A"/>
    <w:rsid w:val="00045AB7"/>
    <w:rsid w:val="00045B51"/>
    <w:rsid w:val="0004613E"/>
    <w:rsid w:val="00046634"/>
    <w:rsid w:val="00046BAF"/>
    <w:rsid w:val="00047779"/>
    <w:rsid w:val="000477B1"/>
    <w:rsid w:val="00050577"/>
    <w:rsid w:val="0005135A"/>
    <w:rsid w:val="0005275D"/>
    <w:rsid w:val="00052906"/>
    <w:rsid w:val="00052EF2"/>
    <w:rsid w:val="000533A7"/>
    <w:rsid w:val="00053DDC"/>
    <w:rsid w:val="00054A60"/>
    <w:rsid w:val="000558BB"/>
    <w:rsid w:val="00055A19"/>
    <w:rsid w:val="00055D37"/>
    <w:rsid w:val="00056AAF"/>
    <w:rsid w:val="00056B33"/>
    <w:rsid w:val="00056CFC"/>
    <w:rsid w:val="00056D42"/>
    <w:rsid w:val="00057363"/>
    <w:rsid w:val="00057417"/>
    <w:rsid w:val="00057DAE"/>
    <w:rsid w:val="00060289"/>
    <w:rsid w:val="0006096E"/>
    <w:rsid w:val="00060BCE"/>
    <w:rsid w:val="00060DC7"/>
    <w:rsid w:val="00061073"/>
    <w:rsid w:val="000615E7"/>
    <w:rsid w:val="000619BA"/>
    <w:rsid w:val="000629AB"/>
    <w:rsid w:val="00063150"/>
    <w:rsid w:val="000632A0"/>
    <w:rsid w:val="00063303"/>
    <w:rsid w:val="00063C59"/>
    <w:rsid w:val="00063C62"/>
    <w:rsid w:val="000640AF"/>
    <w:rsid w:val="000648DC"/>
    <w:rsid w:val="00065F55"/>
    <w:rsid w:val="000662DE"/>
    <w:rsid w:val="00066314"/>
    <w:rsid w:val="00066B7E"/>
    <w:rsid w:val="00066DA4"/>
    <w:rsid w:val="000678B5"/>
    <w:rsid w:val="000702FA"/>
    <w:rsid w:val="0007058A"/>
    <w:rsid w:val="0007068A"/>
    <w:rsid w:val="00070F32"/>
    <w:rsid w:val="000710DF"/>
    <w:rsid w:val="0007201B"/>
    <w:rsid w:val="00073CCA"/>
    <w:rsid w:val="00073DF8"/>
    <w:rsid w:val="00073F23"/>
    <w:rsid w:val="00074092"/>
    <w:rsid w:val="00075B22"/>
    <w:rsid w:val="00075BBD"/>
    <w:rsid w:val="00076997"/>
    <w:rsid w:val="0007728F"/>
    <w:rsid w:val="0007768C"/>
    <w:rsid w:val="00077DBE"/>
    <w:rsid w:val="00080AC3"/>
    <w:rsid w:val="0008108C"/>
    <w:rsid w:val="000815D1"/>
    <w:rsid w:val="00081741"/>
    <w:rsid w:val="00081B3E"/>
    <w:rsid w:val="00081E69"/>
    <w:rsid w:val="0008304E"/>
    <w:rsid w:val="00083C3D"/>
    <w:rsid w:val="000844D9"/>
    <w:rsid w:val="000847B1"/>
    <w:rsid w:val="0008517F"/>
    <w:rsid w:val="000855CE"/>
    <w:rsid w:val="0008622E"/>
    <w:rsid w:val="000867B8"/>
    <w:rsid w:val="00086921"/>
    <w:rsid w:val="0008762A"/>
    <w:rsid w:val="0009069F"/>
    <w:rsid w:val="00090DBD"/>
    <w:rsid w:val="0009268A"/>
    <w:rsid w:val="000928AD"/>
    <w:rsid w:val="00092A63"/>
    <w:rsid w:val="00093EA6"/>
    <w:rsid w:val="00093F9F"/>
    <w:rsid w:val="000940A0"/>
    <w:rsid w:val="00094131"/>
    <w:rsid w:val="000941A4"/>
    <w:rsid w:val="00094240"/>
    <w:rsid w:val="000942DF"/>
    <w:rsid w:val="00094DFD"/>
    <w:rsid w:val="00095032"/>
    <w:rsid w:val="00095486"/>
    <w:rsid w:val="0009550C"/>
    <w:rsid w:val="00095853"/>
    <w:rsid w:val="00095C42"/>
    <w:rsid w:val="00096187"/>
    <w:rsid w:val="0009631D"/>
    <w:rsid w:val="000965A3"/>
    <w:rsid w:val="00096781"/>
    <w:rsid w:val="00096AAA"/>
    <w:rsid w:val="00096EC2"/>
    <w:rsid w:val="0009775F"/>
    <w:rsid w:val="000977B3"/>
    <w:rsid w:val="00097EF2"/>
    <w:rsid w:val="000A01B8"/>
    <w:rsid w:val="000A11AA"/>
    <w:rsid w:val="000A1D01"/>
    <w:rsid w:val="000A273D"/>
    <w:rsid w:val="000A277C"/>
    <w:rsid w:val="000A3155"/>
    <w:rsid w:val="000A3B79"/>
    <w:rsid w:val="000A4AB2"/>
    <w:rsid w:val="000A4ED4"/>
    <w:rsid w:val="000A5925"/>
    <w:rsid w:val="000A5E0B"/>
    <w:rsid w:val="000A62E7"/>
    <w:rsid w:val="000A6F90"/>
    <w:rsid w:val="000A7145"/>
    <w:rsid w:val="000A7374"/>
    <w:rsid w:val="000A7E35"/>
    <w:rsid w:val="000A7F7F"/>
    <w:rsid w:val="000B043F"/>
    <w:rsid w:val="000B0879"/>
    <w:rsid w:val="000B129A"/>
    <w:rsid w:val="000B13BB"/>
    <w:rsid w:val="000B17D6"/>
    <w:rsid w:val="000B1831"/>
    <w:rsid w:val="000B1CC9"/>
    <w:rsid w:val="000B26A5"/>
    <w:rsid w:val="000B2D44"/>
    <w:rsid w:val="000B388D"/>
    <w:rsid w:val="000B42BB"/>
    <w:rsid w:val="000B4CE7"/>
    <w:rsid w:val="000B6107"/>
    <w:rsid w:val="000B657F"/>
    <w:rsid w:val="000B6631"/>
    <w:rsid w:val="000B6F02"/>
    <w:rsid w:val="000B750F"/>
    <w:rsid w:val="000B77E6"/>
    <w:rsid w:val="000C0E23"/>
    <w:rsid w:val="000C1C7B"/>
    <w:rsid w:val="000C1FC6"/>
    <w:rsid w:val="000C2787"/>
    <w:rsid w:val="000C29C2"/>
    <w:rsid w:val="000C2FEF"/>
    <w:rsid w:val="000C3495"/>
    <w:rsid w:val="000C3BDD"/>
    <w:rsid w:val="000C3D43"/>
    <w:rsid w:val="000C4349"/>
    <w:rsid w:val="000C4689"/>
    <w:rsid w:val="000C4CA7"/>
    <w:rsid w:val="000C510C"/>
    <w:rsid w:val="000C6B40"/>
    <w:rsid w:val="000C6F8B"/>
    <w:rsid w:val="000C7412"/>
    <w:rsid w:val="000C7DEC"/>
    <w:rsid w:val="000D0ABF"/>
    <w:rsid w:val="000D1007"/>
    <w:rsid w:val="000D13AB"/>
    <w:rsid w:val="000D14E7"/>
    <w:rsid w:val="000D1AE5"/>
    <w:rsid w:val="000D22DA"/>
    <w:rsid w:val="000D23C3"/>
    <w:rsid w:val="000D27BE"/>
    <w:rsid w:val="000D2938"/>
    <w:rsid w:val="000D319E"/>
    <w:rsid w:val="000D3809"/>
    <w:rsid w:val="000D4767"/>
    <w:rsid w:val="000D4BF2"/>
    <w:rsid w:val="000D50A6"/>
    <w:rsid w:val="000D5ADE"/>
    <w:rsid w:val="000D5AFD"/>
    <w:rsid w:val="000D67F3"/>
    <w:rsid w:val="000D7374"/>
    <w:rsid w:val="000D7819"/>
    <w:rsid w:val="000E0185"/>
    <w:rsid w:val="000E0268"/>
    <w:rsid w:val="000E09BF"/>
    <w:rsid w:val="000E0E65"/>
    <w:rsid w:val="000E1046"/>
    <w:rsid w:val="000E15AC"/>
    <w:rsid w:val="000E183F"/>
    <w:rsid w:val="000E1BF8"/>
    <w:rsid w:val="000E22D9"/>
    <w:rsid w:val="000E253C"/>
    <w:rsid w:val="000E2925"/>
    <w:rsid w:val="000E3B69"/>
    <w:rsid w:val="000E3E8D"/>
    <w:rsid w:val="000E43B5"/>
    <w:rsid w:val="000E4C4C"/>
    <w:rsid w:val="000E5652"/>
    <w:rsid w:val="000E5D04"/>
    <w:rsid w:val="000E6436"/>
    <w:rsid w:val="000E6A5C"/>
    <w:rsid w:val="000F04B2"/>
    <w:rsid w:val="000F1D14"/>
    <w:rsid w:val="000F25E6"/>
    <w:rsid w:val="000F46B6"/>
    <w:rsid w:val="000F48F9"/>
    <w:rsid w:val="000F4984"/>
    <w:rsid w:val="000F4AB1"/>
    <w:rsid w:val="000F4DB7"/>
    <w:rsid w:val="000F5086"/>
    <w:rsid w:val="000F65E6"/>
    <w:rsid w:val="001013BD"/>
    <w:rsid w:val="0010167A"/>
    <w:rsid w:val="00101A92"/>
    <w:rsid w:val="00101C75"/>
    <w:rsid w:val="00102085"/>
    <w:rsid w:val="00102239"/>
    <w:rsid w:val="0010289B"/>
    <w:rsid w:val="00102A11"/>
    <w:rsid w:val="00102BCB"/>
    <w:rsid w:val="00103910"/>
    <w:rsid w:val="001049B7"/>
    <w:rsid w:val="00104D1F"/>
    <w:rsid w:val="00105785"/>
    <w:rsid w:val="0010584E"/>
    <w:rsid w:val="001058CC"/>
    <w:rsid w:val="00105D3E"/>
    <w:rsid w:val="001060E8"/>
    <w:rsid w:val="00107654"/>
    <w:rsid w:val="00107A64"/>
    <w:rsid w:val="00110EB9"/>
    <w:rsid w:val="001118F8"/>
    <w:rsid w:val="00111E2A"/>
    <w:rsid w:val="00112563"/>
    <w:rsid w:val="001129AA"/>
    <w:rsid w:val="00112ECB"/>
    <w:rsid w:val="00113171"/>
    <w:rsid w:val="00113676"/>
    <w:rsid w:val="001137D7"/>
    <w:rsid w:val="00113A41"/>
    <w:rsid w:val="001146A1"/>
    <w:rsid w:val="00114715"/>
    <w:rsid w:val="001153FE"/>
    <w:rsid w:val="001154FC"/>
    <w:rsid w:val="001156DB"/>
    <w:rsid w:val="00115B33"/>
    <w:rsid w:val="001166FA"/>
    <w:rsid w:val="001167A2"/>
    <w:rsid w:val="00116B1E"/>
    <w:rsid w:val="00116F2D"/>
    <w:rsid w:val="001173DA"/>
    <w:rsid w:val="001177E9"/>
    <w:rsid w:val="001178D1"/>
    <w:rsid w:val="00117C6A"/>
    <w:rsid w:val="001204AA"/>
    <w:rsid w:val="00120CD5"/>
    <w:rsid w:val="00121389"/>
    <w:rsid w:val="001214C7"/>
    <w:rsid w:val="00121579"/>
    <w:rsid w:val="00121D35"/>
    <w:rsid w:val="0012225A"/>
    <w:rsid w:val="001222AB"/>
    <w:rsid w:val="001225AC"/>
    <w:rsid w:val="0012300A"/>
    <w:rsid w:val="001231F5"/>
    <w:rsid w:val="00123232"/>
    <w:rsid w:val="00123505"/>
    <w:rsid w:val="00123613"/>
    <w:rsid w:val="00123B20"/>
    <w:rsid w:val="00123B92"/>
    <w:rsid w:val="001242CD"/>
    <w:rsid w:val="00124A41"/>
    <w:rsid w:val="0012544F"/>
    <w:rsid w:val="0012696C"/>
    <w:rsid w:val="00126BB4"/>
    <w:rsid w:val="001273AA"/>
    <w:rsid w:val="00127614"/>
    <w:rsid w:val="00127C05"/>
    <w:rsid w:val="001303AA"/>
    <w:rsid w:val="00130D6D"/>
    <w:rsid w:val="00130E7D"/>
    <w:rsid w:val="0013130C"/>
    <w:rsid w:val="001329C1"/>
    <w:rsid w:val="00132C62"/>
    <w:rsid w:val="00133617"/>
    <w:rsid w:val="00133871"/>
    <w:rsid w:val="00133AEF"/>
    <w:rsid w:val="001342A1"/>
    <w:rsid w:val="00135553"/>
    <w:rsid w:val="001355C0"/>
    <w:rsid w:val="0013580F"/>
    <w:rsid w:val="001360DE"/>
    <w:rsid w:val="001362F1"/>
    <w:rsid w:val="00136D39"/>
    <w:rsid w:val="00136EEA"/>
    <w:rsid w:val="00137056"/>
    <w:rsid w:val="00140A1B"/>
    <w:rsid w:val="00140B73"/>
    <w:rsid w:val="00140ED8"/>
    <w:rsid w:val="001426A9"/>
    <w:rsid w:val="00142780"/>
    <w:rsid w:val="001431B6"/>
    <w:rsid w:val="00143F76"/>
    <w:rsid w:val="00144123"/>
    <w:rsid w:val="001441E1"/>
    <w:rsid w:val="0014472D"/>
    <w:rsid w:val="00144BA0"/>
    <w:rsid w:val="0014584B"/>
    <w:rsid w:val="00145B53"/>
    <w:rsid w:val="00145FC7"/>
    <w:rsid w:val="00146016"/>
    <w:rsid w:val="0014621D"/>
    <w:rsid w:val="00146ED2"/>
    <w:rsid w:val="001479A2"/>
    <w:rsid w:val="0015026A"/>
    <w:rsid w:val="001502E0"/>
    <w:rsid w:val="00150954"/>
    <w:rsid w:val="00150CCD"/>
    <w:rsid w:val="00151DEE"/>
    <w:rsid w:val="00152024"/>
    <w:rsid w:val="00152883"/>
    <w:rsid w:val="00154357"/>
    <w:rsid w:val="00154A2C"/>
    <w:rsid w:val="0015553B"/>
    <w:rsid w:val="00155AD0"/>
    <w:rsid w:val="00155B45"/>
    <w:rsid w:val="001564EB"/>
    <w:rsid w:val="0015680A"/>
    <w:rsid w:val="00156B1B"/>
    <w:rsid w:val="00156C06"/>
    <w:rsid w:val="00156F20"/>
    <w:rsid w:val="00157771"/>
    <w:rsid w:val="00157827"/>
    <w:rsid w:val="001604A9"/>
    <w:rsid w:val="00161743"/>
    <w:rsid w:val="00161B13"/>
    <w:rsid w:val="00162BEB"/>
    <w:rsid w:val="001632F6"/>
    <w:rsid w:val="001633E1"/>
    <w:rsid w:val="0016366D"/>
    <w:rsid w:val="001639AA"/>
    <w:rsid w:val="00163DE2"/>
    <w:rsid w:val="0016423A"/>
    <w:rsid w:val="00164A6A"/>
    <w:rsid w:val="00165564"/>
    <w:rsid w:val="0016581E"/>
    <w:rsid w:val="00166635"/>
    <w:rsid w:val="00166879"/>
    <w:rsid w:val="00166EA3"/>
    <w:rsid w:val="0016778C"/>
    <w:rsid w:val="0016794A"/>
    <w:rsid w:val="001679C5"/>
    <w:rsid w:val="001702EB"/>
    <w:rsid w:val="00170A6C"/>
    <w:rsid w:val="001714A7"/>
    <w:rsid w:val="00172DA1"/>
    <w:rsid w:val="001739FD"/>
    <w:rsid w:val="00173A44"/>
    <w:rsid w:val="00173B87"/>
    <w:rsid w:val="00173FEA"/>
    <w:rsid w:val="00174599"/>
    <w:rsid w:val="001753E9"/>
    <w:rsid w:val="00175B6F"/>
    <w:rsid w:val="00175C80"/>
    <w:rsid w:val="00176399"/>
    <w:rsid w:val="00176917"/>
    <w:rsid w:val="00176DF8"/>
    <w:rsid w:val="00180370"/>
    <w:rsid w:val="00180419"/>
    <w:rsid w:val="00180A48"/>
    <w:rsid w:val="00181876"/>
    <w:rsid w:val="001821D5"/>
    <w:rsid w:val="00182AE6"/>
    <w:rsid w:val="00182C40"/>
    <w:rsid w:val="00183656"/>
    <w:rsid w:val="0018450C"/>
    <w:rsid w:val="00184AC3"/>
    <w:rsid w:val="00184C2F"/>
    <w:rsid w:val="00184D69"/>
    <w:rsid w:val="00186096"/>
    <w:rsid w:val="00187586"/>
    <w:rsid w:val="001904AC"/>
    <w:rsid w:val="00191195"/>
    <w:rsid w:val="00191392"/>
    <w:rsid w:val="001914F9"/>
    <w:rsid w:val="00191628"/>
    <w:rsid w:val="00191DB1"/>
    <w:rsid w:val="00192414"/>
    <w:rsid w:val="00192ABE"/>
    <w:rsid w:val="0019409C"/>
    <w:rsid w:val="001941E0"/>
    <w:rsid w:val="001944E7"/>
    <w:rsid w:val="0019461A"/>
    <w:rsid w:val="00195425"/>
    <w:rsid w:val="00195781"/>
    <w:rsid w:val="00196718"/>
    <w:rsid w:val="0019679C"/>
    <w:rsid w:val="00196822"/>
    <w:rsid w:val="00197B21"/>
    <w:rsid w:val="00197DD9"/>
    <w:rsid w:val="001A0548"/>
    <w:rsid w:val="001A311C"/>
    <w:rsid w:val="001A35DC"/>
    <w:rsid w:val="001A3A51"/>
    <w:rsid w:val="001A3DD4"/>
    <w:rsid w:val="001A4A1F"/>
    <w:rsid w:val="001A5558"/>
    <w:rsid w:val="001A57F6"/>
    <w:rsid w:val="001A61E9"/>
    <w:rsid w:val="001A7014"/>
    <w:rsid w:val="001B0C3C"/>
    <w:rsid w:val="001B0CD1"/>
    <w:rsid w:val="001B1E86"/>
    <w:rsid w:val="001B26F3"/>
    <w:rsid w:val="001B3280"/>
    <w:rsid w:val="001B32FD"/>
    <w:rsid w:val="001B34C2"/>
    <w:rsid w:val="001B4907"/>
    <w:rsid w:val="001B4954"/>
    <w:rsid w:val="001B4C6E"/>
    <w:rsid w:val="001B51D3"/>
    <w:rsid w:val="001B5A46"/>
    <w:rsid w:val="001B5AE3"/>
    <w:rsid w:val="001B5C55"/>
    <w:rsid w:val="001B74DE"/>
    <w:rsid w:val="001B7F9E"/>
    <w:rsid w:val="001C067C"/>
    <w:rsid w:val="001C094D"/>
    <w:rsid w:val="001C09E5"/>
    <w:rsid w:val="001C1475"/>
    <w:rsid w:val="001C1904"/>
    <w:rsid w:val="001C1C8B"/>
    <w:rsid w:val="001C226E"/>
    <w:rsid w:val="001C33F8"/>
    <w:rsid w:val="001C4844"/>
    <w:rsid w:val="001C4C9C"/>
    <w:rsid w:val="001C4CBF"/>
    <w:rsid w:val="001C4D0C"/>
    <w:rsid w:val="001C5378"/>
    <w:rsid w:val="001C5DED"/>
    <w:rsid w:val="001C7776"/>
    <w:rsid w:val="001C7DE0"/>
    <w:rsid w:val="001D0051"/>
    <w:rsid w:val="001D02D9"/>
    <w:rsid w:val="001D0305"/>
    <w:rsid w:val="001D0D55"/>
    <w:rsid w:val="001D1230"/>
    <w:rsid w:val="001D2B85"/>
    <w:rsid w:val="001D41A1"/>
    <w:rsid w:val="001D42D4"/>
    <w:rsid w:val="001D444A"/>
    <w:rsid w:val="001D4494"/>
    <w:rsid w:val="001D5387"/>
    <w:rsid w:val="001D5EE9"/>
    <w:rsid w:val="001D60EC"/>
    <w:rsid w:val="001D6923"/>
    <w:rsid w:val="001D6F04"/>
    <w:rsid w:val="001E0231"/>
    <w:rsid w:val="001E02B1"/>
    <w:rsid w:val="001E0E27"/>
    <w:rsid w:val="001E0FFA"/>
    <w:rsid w:val="001E141E"/>
    <w:rsid w:val="001E1925"/>
    <w:rsid w:val="001E1B23"/>
    <w:rsid w:val="001E20A3"/>
    <w:rsid w:val="001E24B5"/>
    <w:rsid w:val="001E2791"/>
    <w:rsid w:val="001E2D18"/>
    <w:rsid w:val="001E30CF"/>
    <w:rsid w:val="001E3218"/>
    <w:rsid w:val="001E3D7F"/>
    <w:rsid w:val="001E5140"/>
    <w:rsid w:val="001E520A"/>
    <w:rsid w:val="001E5BF8"/>
    <w:rsid w:val="001E5CB4"/>
    <w:rsid w:val="001E5D39"/>
    <w:rsid w:val="001E6148"/>
    <w:rsid w:val="001E627F"/>
    <w:rsid w:val="001E6AAA"/>
    <w:rsid w:val="001E74EC"/>
    <w:rsid w:val="001F0CFB"/>
    <w:rsid w:val="001F0F85"/>
    <w:rsid w:val="001F11B5"/>
    <w:rsid w:val="001F13B7"/>
    <w:rsid w:val="001F1B14"/>
    <w:rsid w:val="001F30AA"/>
    <w:rsid w:val="001F3694"/>
    <w:rsid w:val="001F4D5C"/>
    <w:rsid w:val="001F5292"/>
    <w:rsid w:val="001F6FD0"/>
    <w:rsid w:val="001F79F9"/>
    <w:rsid w:val="001F7BDE"/>
    <w:rsid w:val="002000A0"/>
    <w:rsid w:val="00200BDB"/>
    <w:rsid w:val="00201573"/>
    <w:rsid w:val="002018BC"/>
    <w:rsid w:val="002020B4"/>
    <w:rsid w:val="00202542"/>
    <w:rsid w:val="0020457F"/>
    <w:rsid w:val="00204ED0"/>
    <w:rsid w:val="00205172"/>
    <w:rsid w:val="00205556"/>
    <w:rsid w:val="00205DB8"/>
    <w:rsid w:val="00205DE3"/>
    <w:rsid w:val="00206345"/>
    <w:rsid w:val="002064A0"/>
    <w:rsid w:val="0021013C"/>
    <w:rsid w:val="00210173"/>
    <w:rsid w:val="00210BBD"/>
    <w:rsid w:val="002118FB"/>
    <w:rsid w:val="002125FF"/>
    <w:rsid w:val="00212AE7"/>
    <w:rsid w:val="0021306F"/>
    <w:rsid w:val="00213210"/>
    <w:rsid w:val="00213286"/>
    <w:rsid w:val="00213EB0"/>
    <w:rsid w:val="00214039"/>
    <w:rsid w:val="00214943"/>
    <w:rsid w:val="0021531A"/>
    <w:rsid w:val="0021574A"/>
    <w:rsid w:val="002158F0"/>
    <w:rsid w:val="00216C25"/>
    <w:rsid w:val="00216FB9"/>
    <w:rsid w:val="0021732C"/>
    <w:rsid w:val="002178BD"/>
    <w:rsid w:val="00220129"/>
    <w:rsid w:val="0022022C"/>
    <w:rsid w:val="00220ED4"/>
    <w:rsid w:val="0022177C"/>
    <w:rsid w:val="002225B8"/>
    <w:rsid w:val="00222914"/>
    <w:rsid w:val="002246BF"/>
    <w:rsid w:val="00224C10"/>
    <w:rsid w:val="002253E4"/>
    <w:rsid w:val="002256C9"/>
    <w:rsid w:val="0022639F"/>
    <w:rsid w:val="00226807"/>
    <w:rsid w:val="00227329"/>
    <w:rsid w:val="00230DC6"/>
    <w:rsid w:val="00230E93"/>
    <w:rsid w:val="00231C3C"/>
    <w:rsid w:val="00231D38"/>
    <w:rsid w:val="00231DA8"/>
    <w:rsid w:val="00231DBF"/>
    <w:rsid w:val="00232A2B"/>
    <w:rsid w:val="00232F1C"/>
    <w:rsid w:val="002332A8"/>
    <w:rsid w:val="002356FF"/>
    <w:rsid w:val="0023659F"/>
    <w:rsid w:val="00236B86"/>
    <w:rsid w:val="00236E17"/>
    <w:rsid w:val="002373F2"/>
    <w:rsid w:val="002379E2"/>
    <w:rsid w:val="00237D93"/>
    <w:rsid w:val="00240EF4"/>
    <w:rsid w:val="00241880"/>
    <w:rsid w:val="00242AF6"/>
    <w:rsid w:val="00243A9A"/>
    <w:rsid w:val="00244479"/>
    <w:rsid w:val="00245442"/>
    <w:rsid w:val="00245D59"/>
    <w:rsid w:val="0024743F"/>
    <w:rsid w:val="00247C48"/>
    <w:rsid w:val="00247FD3"/>
    <w:rsid w:val="002506AB"/>
    <w:rsid w:val="0025085F"/>
    <w:rsid w:val="00250B51"/>
    <w:rsid w:val="00250BBC"/>
    <w:rsid w:val="00251155"/>
    <w:rsid w:val="00251889"/>
    <w:rsid w:val="00251A00"/>
    <w:rsid w:val="00251E7D"/>
    <w:rsid w:val="002522ED"/>
    <w:rsid w:val="00252B1B"/>
    <w:rsid w:val="002538D4"/>
    <w:rsid w:val="00253ADE"/>
    <w:rsid w:val="00253DB9"/>
    <w:rsid w:val="00254023"/>
    <w:rsid w:val="002545C7"/>
    <w:rsid w:val="002555D2"/>
    <w:rsid w:val="00255B05"/>
    <w:rsid w:val="002569FA"/>
    <w:rsid w:val="00257B7D"/>
    <w:rsid w:val="00257D16"/>
    <w:rsid w:val="002605C9"/>
    <w:rsid w:val="00261553"/>
    <w:rsid w:val="002620D9"/>
    <w:rsid w:val="0026214E"/>
    <w:rsid w:val="002631EA"/>
    <w:rsid w:val="00263574"/>
    <w:rsid w:val="00264030"/>
    <w:rsid w:val="00264918"/>
    <w:rsid w:val="00264F18"/>
    <w:rsid w:val="002655FF"/>
    <w:rsid w:val="00265D55"/>
    <w:rsid w:val="0026605F"/>
    <w:rsid w:val="0026608C"/>
    <w:rsid w:val="00266196"/>
    <w:rsid w:val="002669DD"/>
    <w:rsid w:val="00267263"/>
    <w:rsid w:val="002674DA"/>
    <w:rsid w:val="002674E7"/>
    <w:rsid w:val="0026752D"/>
    <w:rsid w:val="002715D3"/>
    <w:rsid w:val="00272083"/>
    <w:rsid w:val="0027290C"/>
    <w:rsid w:val="0027308D"/>
    <w:rsid w:val="0027343C"/>
    <w:rsid w:val="00273F8F"/>
    <w:rsid w:val="00274057"/>
    <w:rsid w:val="002740E9"/>
    <w:rsid w:val="00274266"/>
    <w:rsid w:val="0027523D"/>
    <w:rsid w:val="00275436"/>
    <w:rsid w:val="00275A3A"/>
    <w:rsid w:val="00275F2B"/>
    <w:rsid w:val="002770DF"/>
    <w:rsid w:val="0028020E"/>
    <w:rsid w:val="00280718"/>
    <w:rsid w:val="00280EFA"/>
    <w:rsid w:val="0028242D"/>
    <w:rsid w:val="0028313E"/>
    <w:rsid w:val="00283258"/>
    <w:rsid w:val="002833F1"/>
    <w:rsid w:val="00283537"/>
    <w:rsid w:val="00283C07"/>
    <w:rsid w:val="00284132"/>
    <w:rsid w:val="002849D0"/>
    <w:rsid w:val="0029048F"/>
    <w:rsid w:val="00290635"/>
    <w:rsid w:val="00291044"/>
    <w:rsid w:val="00291BEB"/>
    <w:rsid w:val="00292897"/>
    <w:rsid w:val="0029299D"/>
    <w:rsid w:val="00293D2D"/>
    <w:rsid w:val="00293E22"/>
    <w:rsid w:val="002943AC"/>
    <w:rsid w:val="00295700"/>
    <w:rsid w:val="00295B80"/>
    <w:rsid w:val="00295F8D"/>
    <w:rsid w:val="00296F1D"/>
    <w:rsid w:val="0029734D"/>
    <w:rsid w:val="0029753D"/>
    <w:rsid w:val="002976C5"/>
    <w:rsid w:val="002A07D4"/>
    <w:rsid w:val="002A0ABD"/>
    <w:rsid w:val="002A1709"/>
    <w:rsid w:val="002A1802"/>
    <w:rsid w:val="002A1A54"/>
    <w:rsid w:val="002A2AB0"/>
    <w:rsid w:val="002A3E38"/>
    <w:rsid w:val="002A40C9"/>
    <w:rsid w:val="002A45C0"/>
    <w:rsid w:val="002A4C35"/>
    <w:rsid w:val="002A5157"/>
    <w:rsid w:val="002A5AE9"/>
    <w:rsid w:val="002A5B62"/>
    <w:rsid w:val="002A5C32"/>
    <w:rsid w:val="002A5E21"/>
    <w:rsid w:val="002A5EFF"/>
    <w:rsid w:val="002A6954"/>
    <w:rsid w:val="002A732C"/>
    <w:rsid w:val="002A77EA"/>
    <w:rsid w:val="002A79E0"/>
    <w:rsid w:val="002A7F29"/>
    <w:rsid w:val="002B0260"/>
    <w:rsid w:val="002B1303"/>
    <w:rsid w:val="002B1A53"/>
    <w:rsid w:val="002B1AA2"/>
    <w:rsid w:val="002B1F12"/>
    <w:rsid w:val="002B2732"/>
    <w:rsid w:val="002B42C4"/>
    <w:rsid w:val="002B4702"/>
    <w:rsid w:val="002B4E97"/>
    <w:rsid w:val="002B573C"/>
    <w:rsid w:val="002B5839"/>
    <w:rsid w:val="002B6022"/>
    <w:rsid w:val="002B6C50"/>
    <w:rsid w:val="002C0298"/>
    <w:rsid w:val="002C02B6"/>
    <w:rsid w:val="002C12A8"/>
    <w:rsid w:val="002C1705"/>
    <w:rsid w:val="002C20FB"/>
    <w:rsid w:val="002C22CC"/>
    <w:rsid w:val="002C2E26"/>
    <w:rsid w:val="002C2F27"/>
    <w:rsid w:val="002C36F3"/>
    <w:rsid w:val="002C3701"/>
    <w:rsid w:val="002C391C"/>
    <w:rsid w:val="002C3F74"/>
    <w:rsid w:val="002C503F"/>
    <w:rsid w:val="002C50D7"/>
    <w:rsid w:val="002C5392"/>
    <w:rsid w:val="002C58A6"/>
    <w:rsid w:val="002C6160"/>
    <w:rsid w:val="002C6336"/>
    <w:rsid w:val="002C679F"/>
    <w:rsid w:val="002C6ADE"/>
    <w:rsid w:val="002C6E7D"/>
    <w:rsid w:val="002C7086"/>
    <w:rsid w:val="002C768B"/>
    <w:rsid w:val="002D0605"/>
    <w:rsid w:val="002D0E1B"/>
    <w:rsid w:val="002D1295"/>
    <w:rsid w:val="002D2ACC"/>
    <w:rsid w:val="002D2AD6"/>
    <w:rsid w:val="002D30B2"/>
    <w:rsid w:val="002D3157"/>
    <w:rsid w:val="002D3B6B"/>
    <w:rsid w:val="002D4807"/>
    <w:rsid w:val="002D5054"/>
    <w:rsid w:val="002D566B"/>
    <w:rsid w:val="002D56EB"/>
    <w:rsid w:val="002D7034"/>
    <w:rsid w:val="002D7AFE"/>
    <w:rsid w:val="002E00DD"/>
    <w:rsid w:val="002E0B87"/>
    <w:rsid w:val="002E2BF9"/>
    <w:rsid w:val="002E2ED7"/>
    <w:rsid w:val="002E2F8C"/>
    <w:rsid w:val="002E3934"/>
    <w:rsid w:val="002E3D5A"/>
    <w:rsid w:val="002E47D1"/>
    <w:rsid w:val="002E561D"/>
    <w:rsid w:val="002E7423"/>
    <w:rsid w:val="002F0975"/>
    <w:rsid w:val="002F0B3A"/>
    <w:rsid w:val="002F0D4E"/>
    <w:rsid w:val="002F21AE"/>
    <w:rsid w:val="002F24AE"/>
    <w:rsid w:val="002F2D1B"/>
    <w:rsid w:val="002F3076"/>
    <w:rsid w:val="002F3165"/>
    <w:rsid w:val="002F3C60"/>
    <w:rsid w:val="002F47A6"/>
    <w:rsid w:val="002F4C36"/>
    <w:rsid w:val="002F5834"/>
    <w:rsid w:val="002F5F70"/>
    <w:rsid w:val="002F64D4"/>
    <w:rsid w:val="002F72D7"/>
    <w:rsid w:val="00300EAB"/>
    <w:rsid w:val="00301165"/>
    <w:rsid w:val="00301348"/>
    <w:rsid w:val="00302027"/>
    <w:rsid w:val="0030211F"/>
    <w:rsid w:val="003027ED"/>
    <w:rsid w:val="00302A3B"/>
    <w:rsid w:val="00303295"/>
    <w:rsid w:val="003044C9"/>
    <w:rsid w:val="00304C9C"/>
    <w:rsid w:val="003052BE"/>
    <w:rsid w:val="00305AEB"/>
    <w:rsid w:val="00306598"/>
    <w:rsid w:val="0030749F"/>
    <w:rsid w:val="0030763B"/>
    <w:rsid w:val="0030792F"/>
    <w:rsid w:val="00307D4C"/>
    <w:rsid w:val="00307E6D"/>
    <w:rsid w:val="00310149"/>
    <w:rsid w:val="003108F2"/>
    <w:rsid w:val="0031113E"/>
    <w:rsid w:val="00311B7A"/>
    <w:rsid w:val="003120F7"/>
    <w:rsid w:val="00313636"/>
    <w:rsid w:val="003137F1"/>
    <w:rsid w:val="0031412C"/>
    <w:rsid w:val="00314596"/>
    <w:rsid w:val="003145CD"/>
    <w:rsid w:val="00314C19"/>
    <w:rsid w:val="00316A00"/>
    <w:rsid w:val="00316E60"/>
    <w:rsid w:val="003170A2"/>
    <w:rsid w:val="00317A32"/>
    <w:rsid w:val="00320714"/>
    <w:rsid w:val="003221C0"/>
    <w:rsid w:val="00322B09"/>
    <w:rsid w:val="003237D8"/>
    <w:rsid w:val="003240A5"/>
    <w:rsid w:val="00324323"/>
    <w:rsid w:val="0032470D"/>
    <w:rsid w:val="00324C81"/>
    <w:rsid w:val="003257D4"/>
    <w:rsid w:val="00326A99"/>
    <w:rsid w:val="0032744D"/>
    <w:rsid w:val="00327783"/>
    <w:rsid w:val="003277C2"/>
    <w:rsid w:val="00330055"/>
    <w:rsid w:val="00330A13"/>
    <w:rsid w:val="003311C3"/>
    <w:rsid w:val="00332925"/>
    <w:rsid w:val="00332D93"/>
    <w:rsid w:val="00333361"/>
    <w:rsid w:val="003334E9"/>
    <w:rsid w:val="00333A9D"/>
    <w:rsid w:val="00333FB3"/>
    <w:rsid w:val="00334D1E"/>
    <w:rsid w:val="00335FF6"/>
    <w:rsid w:val="003362F7"/>
    <w:rsid w:val="0033642D"/>
    <w:rsid w:val="00340157"/>
    <w:rsid w:val="00340242"/>
    <w:rsid w:val="003418F4"/>
    <w:rsid w:val="00342C59"/>
    <w:rsid w:val="00343F02"/>
    <w:rsid w:val="00343FF9"/>
    <w:rsid w:val="00345766"/>
    <w:rsid w:val="00345907"/>
    <w:rsid w:val="00345ACC"/>
    <w:rsid w:val="00346DC5"/>
    <w:rsid w:val="0034776E"/>
    <w:rsid w:val="00347B01"/>
    <w:rsid w:val="00347C07"/>
    <w:rsid w:val="00350A0C"/>
    <w:rsid w:val="00350A72"/>
    <w:rsid w:val="003511E3"/>
    <w:rsid w:val="00351742"/>
    <w:rsid w:val="00351E33"/>
    <w:rsid w:val="00351EAA"/>
    <w:rsid w:val="003526EB"/>
    <w:rsid w:val="003530FB"/>
    <w:rsid w:val="003534F1"/>
    <w:rsid w:val="0035464A"/>
    <w:rsid w:val="00354C3B"/>
    <w:rsid w:val="0035528A"/>
    <w:rsid w:val="00356235"/>
    <w:rsid w:val="00356F2A"/>
    <w:rsid w:val="00356F39"/>
    <w:rsid w:val="00357245"/>
    <w:rsid w:val="003577F3"/>
    <w:rsid w:val="00357B7D"/>
    <w:rsid w:val="00357C6E"/>
    <w:rsid w:val="003600FB"/>
    <w:rsid w:val="0036039A"/>
    <w:rsid w:val="00360BBC"/>
    <w:rsid w:val="00360F87"/>
    <w:rsid w:val="003617C7"/>
    <w:rsid w:val="00361EBD"/>
    <w:rsid w:val="003638C1"/>
    <w:rsid w:val="00364873"/>
    <w:rsid w:val="00364D0B"/>
    <w:rsid w:val="003658D9"/>
    <w:rsid w:val="00365A28"/>
    <w:rsid w:val="0036666A"/>
    <w:rsid w:val="003668E3"/>
    <w:rsid w:val="00367282"/>
    <w:rsid w:val="00367542"/>
    <w:rsid w:val="003677FC"/>
    <w:rsid w:val="003705E7"/>
    <w:rsid w:val="00370F1E"/>
    <w:rsid w:val="003728EA"/>
    <w:rsid w:val="00372ED0"/>
    <w:rsid w:val="00373355"/>
    <w:rsid w:val="003733AC"/>
    <w:rsid w:val="003737D4"/>
    <w:rsid w:val="00373EF8"/>
    <w:rsid w:val="00374259"/>
    <w:rsid w:val="00374D07"/>
    <w:rsid w:val="00375018"/>
    <w:rsid w:val="003750C8"/>
    <w:rsid w:val="003756DF"/>
    <w:rsid w:val="00375F68"/>
    <w:rsid w:val="00376B5B"/>
    <w:rsid w:val="00376BA5"/>
    <w:rsid w:val="0037737C"/>
    <w:rsid w:val="003777BD"/>
    <w:rsid w:val="00380252"/>
    <w:rsid w:val="0038053B"/>
    <w:rsid w:val="0038058F"/>
    <w:rsid w:val="0038187E"/>
    <w:rsid w:val="003823CE"/>
    <w:rsid w:val="00382A53"/>
    <w:rsid w:val="00383E92"/>
    <w:rsid w:val="00384603"/>
    <w:rsid w:val="0038470D"/>
    <w:rsid w:val="00385009"/>
    <w:rsid w:val="003853A4"/>
    <w:rsid w:val="003853DD"/>
    <w:rsid w:val="0038575A"/>
    <w:rsid w:val="00385949"/>
    <w:rsid w:val="00385E09"/>
    <w:rsid w:val="00386D61"/>
    <w:rsid w:val="00387186"/>
    <w:rsid w:val="0038752A"/>
    <w:rsid w:val="00390B16"/>
    <w:rsid w:val="003917DB"/>
    <w:rsid w:val="00391E0F"/>
    <w:rsid w:val="0039388E"/>
    <w:rsid w:val="003944A0"/>
    <w:rsid w:val="00394544"/>
    <w:rsid w:val="00394570"/>
    <w:rsid w:val="0039486A"/>
    <w:rsid w:val="003951D0"/>
    <w:rsid w:val="0039525E"/>
    <w:rsid w:val="00395FC6"/>
    <w:rsid w:val="003961DD"/>
    <w:rsid w:val="003963EC"/>
    <w:rsid w:val="00396ABE"/>
    <w:rsid w:val="00397897"/>
    <w:rsid w:val="003A0C68"/>
    <w:rsid w:val="003A0CA2"/>
    <w:rsid w:val="003A0D3B"/>
    <w:rsid w:val="003A0DA2"/>
    <w:rsid w:val="003A12E1"/>
    <w:rsid w:val="003A17AF"/>
    <w:rsid w:val="003A2047"/>
    <w:rsid w:val="003A2CAD"/>
    <w:rsid w:val="003A2F64"/>
    <w:rsid w:val="003A34FB"/>
    <w:rsid w:val="003A3845"/>
    <w:rsid w:val="003A3B69"/>
    <w:rsid w:val="003A3D9F"/>
    <w:rsid w:val="003A536A"/>
    <w:rsid w:val="003A5AEF"/>
    <w:rsid w:val="003A5C38"/>
    <w:rsid w:val="003A6BB6"/>
    <w:rsid w:val="003A7107"/>
    <w:rsid w:val="003A7617"/>
    <w:rsid w:val="003B0523"/>
    <w:rsid w:val="003B064C"/>
    <w:rsid w:val="003B16C2"/>
    <w:rsid w:val="003B18F8"/>
    <w:rsid w:val="003B21EB"/>
    <w:rsid w:val="003B24ED"/>
    <w:rsid w:val="003B2B55"/>
    <w:rsid w:val="003B2B6D"/>
    <w:rsid w:val="003B3057"/>
    <w:rsid w:val="003B4059"/>
    <w:rsid w:val="003B44D1"/>
    <w:rsid w:val="003B4B72"/>
    <w:rsid w:val="003B4BE6"/>
    <w:rsid w:val="003B4D38"/>
    <w:rsid w:val="003B6AFC"/>
    <w:rsid w:val="003B6C13"/>
    <w:rsid w:val="003B6FAB"/>
    <w:rsid w:val="003B7EC2"/>
    <w:rsid w:val="003C04C3"/>
    <w:rsid w:val="003C0591"/>
    <w:rsid w:val="003C095A"/>
    <w:rsid w:val="003C26B1"/>
    <w:rsid w:val="003C33B8"/>
    <w:rsid w:val="003C3CFD"/>
    <w:rsid w:val="003C3E38"/>
    <w:rsid w:val="003C42E5"/>
    <w:rsid w:val="003C478B"/>
    <w:rsid w:val="003C48D1"/>
    <w:rsid w:val="003C68A0"/>
    <w:rsid w:val="003C6BA4"/>
    <w:rsid w:val="003C6DC0"/>
    <w:rsid w:val="003C6EB0"/>
    <w:rsid w:val="003C781B"/>
    <w:rsid w:val="003C7B42"/>
    <w:rsid w:val="003C7C47"/>
    <w:rsid w:val="003D0753"/>
    <w:rsid w:val="003D084F"/>
    <w:rsid w:val="003D1668"/>
    <w:rsid w:val="003D1B4C"/>
    <w:rsid w:val="003D27B4"/>
    <w:rsid w:val="003D2F3F"/>
    <w:rsid w:val="003D3339"/>
    <w:rsid w:val="003D341A"/>
    <w:rsid w:val="003D3723"/>
    <w:rsid w:val="003D3B0E"/>
    <w:rsid w:val="003D3E6E"/>
    <w:rsid w:val="003D4297"/>
    <w:rsid w:val="003D56E9"/>
    <w:rsid w:val="003D60E3"/>
    <w:rsid w:val="003D64FE"/>
    <w:rsid w:val="003D685C"/>
    <w:rsid w:val="003D6AD6"/>
    <w:rsid w:val="003D749A"/>
    <w:rsid w:val="003D770F"/>
    <w:rsid w:val="003D7D1D"/>
    <w:rsid w:val="003E025D"/>
    <w:rsid w:val="003E06D1"/>
    <w:rsid w:val="003E0DAB"/>
    <w:rsid w:val="003E1CE9"/>
    <w:rsid w:val="003E1E72"/>
    <w:rsid w:val="003E2033"/>
    <w:rsid w:val="003E2085"/>
    <w:rsid w:val="003E301E"/>
    <w:rsid w:val="003E3319"/>
    <w:rsid w:val="003E382E"/>
    <w:rsid w:val="003E3B8C"/>
    <w:rsid w:val="003E59BB"/>
    <w:rsid w:val="003E5D86"/>
    <w:rsid w:val="003E6285"/>
    <w:rsid w:val="003E6A93"/>
    <w:rsid w:val="003E6C05"/>
    <w:rsid w:val="003E72F6"/>
    <w:rsid w:val="003E7E36"/>
    <w:rsid w:val="003F0CBC"/>
    <w:rsid w:val="003F17A0"/>
    <w:rsid w:val="003F2DFE"/>
    <w:rsid w:val="003F2E09"/>
    <w:rsid w:val="003F4313"/>
    <w:rsid w:val="003F460E"/>
    <w:rsid w:val="003F5687"/>
    <w:rsid w:val="003F64CD"/>
    <w:rsid w:val="003F6CEC"/>
    <w:rsid w:val="003F73F8"/>
    <w:rsid w:val="00400041"/>
    <w:rsid w:val="00400192"/>
    <w:rsid w:val="0040050C"/>
    <w:rsid w:val="00400A71"/>
    <w:rsid w:val="004011A9"/>
    <w:rsid w:val="0040184C"/>
    <w:rsid w:val="00401B6C"/>
    <w:rsid w:val="0040227B"/>
    <w:rsid w:val="0040389A"/>
    <w:rsid w:val="00403AF5"/>
    <w:rsid w:val="00404799"/>
    <w:rsid w:val="00404924"/>
    <w:rsid w:val="0040546E"/>
    <w:rsid w:val="0040578B"/>
    <w:rsid w:val="00405DDD"/>
    <w:rsid w:val="00406240"/>
    <w:rsid w:val="004063D5"/>
    <w:rsid w:val="004063FA"/>
    <w:rsid w:val="0040684E"/>
    <w:rsid w:val="0040720C"/>
    <w:rsid w:val="00407285"/>
    <w:rsid w:val="00407F7D"/>
    <w:rsid w:val="0041072B"/>
    <w:rsid w:val="00410CDA"/>
    <w:rsid w:val="004117AF"/>
    <w:rsid w:val="00411FD5"/>
    <w:rsid w:val="004120E5"/>
    <w:rsid w:val="00412189"/>
    <w:rsid w:val="0041444B"/>
    <w:rsid w:val="00414494"/>
    <w:rsid w:val="00414A9F"/>
    <w:rsid w:val="00414B2E"/>
    <w:rsid w:val="00416559"/>
    <w:rsid w:val="0041779C"/>
    <w:rsid w:val="00420444"/>
    <w:rsid w:val="004206BC"/>
    <w:rsid w:val="00420B33"/>
    <w:rsid w:val="00420E61"/>
    <w:rsid w:val="00421A15"/>
    <w:rsid w:val="00421B4E"/>
    <w:rsid w:val="004225A3"/>
    <w:rsid w:val="00422923"/>
    <w:rsid w:val="00422E7D"/>
    <w:rsid w:val="00423B3E"/>
    <w:rsid w:val="004247BE"/>
    <w:rsid w:val="004256C8"/>
    <w:rsid w:val="00426320"/>
    <w:rsid w:val="004263DC"/>
    <w:rsid w:val="0042677D"/>
    <w:rsid w:val="00427DC9"/>
    <w:rsid w:val="00430471"/>
    <w:rsid w:val="004307E3"/>
    <w:rsid w:val="00430E0D"/>
    <w:rsid w:val="004311DD"/>
    <w:rsid w:val="0043128C"/>
    <w:rsid w:val="00431A48"/>
    <w:rsid w:val="004323F3"/>
    <w:rsid w:val="004328C6"/>
    <w:rsid w:val="00432E61"/>
    <w:rsid w:val="0043340D"/>
    <w:rsid w:val="0043359A"/>
    <w:rsid w:val="00433D14"/>
    <w:rsid w:val="00433DD0"/>
    <w:rsid w:val="004349FE"/>
    <w:rsid w:val="00434AF5"/>
    <w:rsid w:val="0043555F"/>
    <w:rsid w:val="004355CF"/>
    <w:rsid w:val="004361CD"/>
    <w:rsid w:val="00436AC4"/>
    <w:rsid w:val="00436C9B"/>
    <w:rsid w:val="00437C99"/>
    <w:rsid w:val="004404BA"/>
    <w:rsid w:val="00440DF6"/>
    <w:rsid w:val="0044179E"/>
    <w:rsid w:val="00443414"/>
    <w:rsid w:val="00443B0E"/>
    <w:rsid w:val="00444587"/>
    <w:rsid w:val="004445FD"/>
    <w:rsid w:val="00444705"/>
    <w:rsid w:val="00445034"/>
    <w:rsid w:val="0044552D"/>
    <w:rsid w:val="00446A15"/>
    <w:rsid w:val="00446D8D"/>
    <w:rsid w:val="0045019B"/>
    <w:rsid w:val="00450438"/>
    <w:rsid w:val="00450B2C"/>
    <w:rsid w:val="00450DAB"/>
    <w:rsid w:val="00450DF4"/>
    <w:rsid w:val="00450EE8"/>
    <w:rsid w:val="00451BF5"/>
    <w:rsid w:val="004520AF"/>
    <w:rsid w:val="00453197"/>
    <w:rsid w:val="00453F75"/>
    <w:rsid w:val="00454991"/>
    <w:rsid w:val="0045546A"/>
    <w:rsid w:val="00455B00"/>
    <w:rsid w:val="0045649C"/>
    <w:rsid w:val="00456C7D"/>
    <w:rsid w:val="00457CF1"/>
    <w:rsid w:val="00460160"/>
    <w:rsid w:val="00460306"/>
    <w:rsid w:val="00460693"/>
    <w:rsid w:val="0046198D"/>
    <w:rsid w:val="00462DEC"/>
    <w:rsid w:val="004635D4"/>
    <w:rsid w:val="00464904"/>
    <w:rsid w:val="004669A1"/>
    <w:rsid w:val="00466BDD"/>
    <w:rsid w:val="00467D4D"/>
    <w:rsid w:val="004701DC"/>
    <w:rsid w:val="00470988"/>
    <w:rsid w:val="00471120"/>
    <w:rsid w:val="0047150C"/>
    <w:rsid w:val="00471A90"/>
    <w:rsid w:val="004726BF"/>
    <w:rsid w:val="00472F64"/>
    <w:rsid w:val="004732F8"/>
    <w:rsid w:val="00473689"/>
    <w:rsid w:val="004743B9"/>
    <w:rsid w:val="004749C0"/>
    <w:rsid w:val="0047507B"/>
    <w:rsid w:val="00475D0F"/>
    <w:rsid w:val="0047619C"/>
    <w:rsid w:val="004763C2"/>
    <w:rsid w:val="00476EDD"/>
    <w:rsid w:val="00477370"/>
    <w:rsid w:val="00480766"/>
    <w:rsid w:val="00481941"/>
    <w:rsid w:val="0048228F"/>
    <w:rsid w:val="00483697"/>
    <w:rsid w:val="004846A4"/>
    <w:rsid w:val="00484E9D"/>
    <w:rsid w:val="00485DDC"/>
    <w:rsid w:val="004862E5"/>
    <w:rsid w:val="00486317"/>
    <w:rsid w:val="004869F2"/>
    <w:rsid w:val="00486B76"/>
    <w:rsid w:val="004875F5"/>
    <w:rsid w:val="00490995"/>
    <w:rsid w:val="00490B0C"/>
    <w:rsid w:val="00491011"/>
    <w:rsid w:val="0049154F"/>
    <w:rsid w:val="00492DE3"/>
    <w:rsid w:val="00492EBA"/>
    <w:rsid w:val="004934F5"/>
    <w:rsid w:val="00493835"/>
    <w:rsid w:val="00493C59"/>
    <w:rsid w:val="00493EC2"/>
    <w:rsid w:val="00495898"/>
    <w:rsid w:val="00495978"/>
    <w:rsid w:val="00497395"/>
    <w:rsid w:val="0049748F"/>
    <w:rsid w:val="004975AE"/>
    <w:rsid w:val="004A0529"/>
    <w:rsid w:val="004A0770"/>
    <w:rsid w:val="004A10EC"/>
    <w:rsid w:val="004A3244"/>
    <w:rsid w:val="004A394C"/>
    <w:rsid w:val="004A73E3"/>
    <w:rsid w:val="004A7F80"/>
    <w:rsid w:val="004B16D7"/>
    <w:rsid w:val="004B1FE6"/>
    <w:rsid w:val="004B2206"/>
    <w:rsid w:val="004B2D17"/>
    <w:rsid w:val="004B2D9F"/>
    <w:rsid w:val="004B4A8B"/>
    <w:rsid w:val="004B4D96"/>
    <w:rsid w:val="004B4E96"/>
    <w:rsid w:val="004B5274"/>
    <w:rsid w:val="004B5769"/>
    <w:rsid w:val="004B5955"/>
    <w:rsid w:val="004B5DAD"/>
    <w:rsid w:val="004B6345"/>
    <w:rsid w:val="004B678C"/>
    <w:rsid w:val="004B76D8"/>
    <w:rsid w:val="004C03F9"/>
    <w:rsid w:val="004C181A"/>
    <w:rsid w:val="004C193F"/>
    <w:rsid w:val="004C1F5A"/>
    <w:rsid w:val="004C2045"/>
    <w:rsid w:val="004C3CBE"/>
    <w:rsid w:val="004C4111"/>
    <w:rsid w:val="004C4CB0"/>
    <w:rsid w:val="004C6328"/>
    <w:rsid w:val="004C6930"/>
    <w:rsid w:val="004C6C06"/>
    <w:rsid w:val="004C6E75"/>
    <w:rsid w:val="004C7EC0"/>
    <w:rsid w:val="004C7F46"/>
    <w:rsid w:val="004D0090"/>
    <w:rsid w:val="004D0926"/>
    <w:rsid w:val="004D0A44"/>
    <w:rsid w:val="004D0FFF"/>
    <w:rsid w:val="004D1C28"/>
    <w:rsid w:val="004D26E4"/>
    <w:rsid w:val="004D2DA2"/>
    <w:rsid w:val="004D3003"/>
    <w:rsid w:val="004D3AE5"/>
    <w:rsid w:val="004D3E64"/>
    <w:rsid w:val="004D41F1"/>
    <w:rsid w:val="004D460C"/>
    <w:rsid w:val="004D4751"/>
    <w:rsid w:val="004D4B19"/>
    <w:rsid w:val="004D575D"/>
    <w:rsid w:val="004D5DCC"/>
    <w:rsid w:val="004D600E"/>
    <w:rsid w:val="004D65BA"/>
    <w:rsid w:val="004D6E8C"/>
    <w:rsid w:val="004D792F"/>
    <w:rsid w:val="004D7E9C"/>
    <w:rsid w:val="004E0409"/>
    <w:rsid w:val="004E1454"/>
    <w:rsid w:val="004E14B6"/>
    <w:rsid w:val="004E1F1E"/>
    <w:rsid w:val="004E3343"/>
    <w:rsid w:val="004E3896"/>
    <w:rsid w:val="004E3A6D"/>
    <w:rsid w:val="004E4BBE"/>
    <w:rsid w:val="004E5990"/>
    <w:rsid w:val="004E631E"/>
    <w:rsid w:val="004E6947"/>
    <w:rsid w:val="004E6AE7"/>
    <w:rsid w:val="004E71E3"/>
    <w:rsid w:val="004E7438"/>
    <w:rsid w:val="004E7568"/>
    <w:rsid w:val="004E7C02"/>
    <w:rsid w:val="004F0D8D"/>
    <w:rsid w:val="004F1636"/>
    <w:rsid w:val="004F1860"/>
    <w:rsid w:val="004F1BC5"/>
    <w:rsid w:val="004F22CE"/>
    <w:rsid w:val="004F2485"/>
    <w:rsid w:val="004F2564"/>
    <w:rsid w:val="004F2C66"/>
    <w:rsid w:val="004F2F3F"/>
    <w:rsid w:val="004F3544"/>
    <w:rsid w:val="004F3849"/>
    <w:rsid w:val="004F38A1"/>
    <w:rsid w:val="004F422A"/>
    <w:rsid w:val="004F4628"/>
    <w:rsid w:val="004F681C"/>
    <w:rsid w:val="00500119"/>
    <w:rsid w:val="00500825"/>
    <w:rsid w:val="00501B73"/>
    <w:rsid w:val="00501C92"/>
    <w:rsid w:val="005021DF"/>
    <w:rsid w:val="00502B83"/>
    <w:rsid w:val="00503064"/>
    <w:rsid w:val="00503508"/>
    <w:rsid w:val="005039D9"/>
    <w:rsid w:val="00503E88"/>
    <w:rsid w:val="00504401"/>
    <w:rsid w:val="00504DA7"/>
    <w:rsid w:val="0050564E"/>
    <w:rsid w:val="00505D4E"/>
    <w:rsid w:val="00505F11"/>
    <w:rsid w:val="00506B53"/>
    <w:rsid w:val="005070B2"/>
    <w:rsid w:val="00507517"/>
    <w:rsid w:val="00511380"/>
    <w:rsid w:val="00511531"/>
    <w:rsid w:val="00511A93"/>
    <w:rsid w:val="00512B28"/>
    <w:rsid w:val="0051359B"/>
    <w:rsid w:val="005143D9"/>
    <w:rsid w:val="00515628"/>
    <w:rsid w:val="005158D3"/>
    <w:rsid w:val="00515CD7"/>
    <w:rsid w:val="00516501"/>
    <w:rsid w:val="005169E3"/>
    <w:rsid w:val="00516BB0"/>
    <w:rsid w:val="00517420"/>
    <w:rsid w:val="0051787E"/>
    <w:rsid w:val="00520F5D"/>
    <w:rsid w:val="0052182B"/>
    <w:rsid w:val="005232D6"/>
    <w:rsid w:val="00523418"/>
    <w:rsid w:val="00523F21"/>
    <w:rsid w:val="005241DB"/>
    <w:rsid w:val="00524626"/>
    <w:rsid w:val="0052468C"/>
    <w:rsid w:val="00524A5D"/>
    <w:rsid w:val="005258C8"/>
    <w:rsid w:val="00526D21"/>
    <w:rsid w:val="00527194"/>
    <w:rsid w:val="00527F79"/>
    <w:rsid w:val="00530096"/>
    <w:rsid w:val="0053015B"/>
    <w:rsid w:val="00530884"/>
    <w:rsid w:val="0053126E"/>
    <w:rsid w:val="005318F9"/>
    <w:rsid w:val="00532BCB"/>
    <w:rsid w:val="00533099"/>
    <w:rsid w:val="005335C1"/>
    <w:rsid w:val="005335FC"/>
    <w:rsid w:val="00533E28"/>
    <w:rsid w:val="005346A1"/>
    <w:rsid w:val="0053597B"/>
    <w:rsid w:val="00536C9F"/>
    <w:rsid w:val="00536F9A"/>
    <w:rsid w:val="005402F8"/>
    <w:rsid w:val="00540390"/>
    <w:rsid w:val="0054094C"/>
    <w:rsid w:val="00540C17"/>
    <w:rsid w:val="00540FD6"/>
    <w:rsid w:val="00541081"/>
    <w:rsid w:val="0054131B"/>
    <w:rsid w:val="005414DA"/>
    <w:rsid w:val="0054155D"/>
    <w:rsid w:val="0054179D"/>
    <w:rsid w:val="00541CD0"/>
    <w:rsid w:val="005421E2"/>
    <w:rsid w:val="00542276"/>
    <w:rsid w:val="00542539"/>
    <w:rsid w:val="00543524"/>
    <w:rsid w:val="005435D6"/>
    <w:rsid w:val="00543713"/>
    <w:rsid w:val="00544B0C"/>
    <w:rsid w:val="00544B85"/>
    <w:rsid w:val="00544DB4"/>
    <w:rsid w:val="00544E54"/>
    <w:rsid w:val="0054665A"/>
    <w:rsid w:val="00546675"/>
    <w:rsid w:val="005466B9"/>
    <w:rsid w:val="00546D36"/>
    <w:rsid w:val="00547C63"/>
    <w:rsid w:val="00547D95"/>
    <w:rsid w:val="00550794"/>
    <w:rsid w:val="00551065"/>
    <w:rsid w:val="00551C07"/>
    <w:rsid w:val="00552DDD"/>
    <w:rsid w:val="00553478"/>
    <w:rsid w:val="00553BC0"/>
    <w:rsid w:val="00553F08"/>
    <w:rsid w:val="00554E04"/>
    <w:rsid w:val="00555174"/>
    <w:rsid w:val="00555A90"/>
    <w:rsid w:val="00555F09"/>
    <w:rsid w:val="005564B7"/>
    <w:rsid w:val="00556552"/>
    <w:rsid w:val="005568B8"/>
    <w:rsid w:val="00556D6F"/>
    <w:rsid w:val="00556F2F"/>
    <w:rsid w:val="00557A0A"/>
    <w:rsid w:val="00557B05"/>
    <w:rsid w:val="0056090D"/>
    <w:rsid w:val="00560BF2"/>
    <w:rsid w:val="00560E01"/>
    <w:rsid w:val="005611A3"/>
    <w:rsid w:val="00561295"/>
    <w:rsid w:val="005623B3"/>
    <w:rsid w:val="0056394A"/>
    <w:rsid w:val="005644F8"/>
    <w:rsid w:val="00564C53"/>
    <w:rsid w:val="005653ED"/>
    <w:rsid w:val="005659AE"/>
    <w:rsid w:val="00566751"/>
    <w:rsid w:val="00566A23"/>
    <w:rsid w:val="00566B04"/>
    <w:rsid w:val="005671F1"/>
    <w:rsid w:val="005676B8"/>
    <w:rsid w:val="005676DB"/>
    <w:rsid w:val="00567773"/>
    <w:rsid w:val="00567872"/>
    <w:rsid w:val="00570312"/>
    <w:rsid w:val="00570AF9"/>
    <w:rsid w:val="00570C83"/>
    <w:rsid w:val="00570F85"/>
    <w:rsid w:val="005710D9"/>
    <w:rsid w:val="00572393"/>
    <w:rsid w:val="005724C2"/>
    <w:rsid w:val="0057271F"/>
    <w:rsid w:val="00572C47"/>
    <w:rsid w:val="00572E80"/>
    <w:rsid w:val="00573788"/>
    <w:rsid w:val="00573961"/>
    <w:rsid w:val="005743D5"/>
    <w:rsid w:val="0057579F"/>
    <w:rsid w:val="00576480"/>
    <w:rsid w:val="005768E6"/>
    <w:rsid w:val="0057719E"/>
    <w:rsid w:val="0057778F"/>
    <w:rsid w:val="00577A4D"/>
    <w:rsid w:val="0058011A"/>
    <w:rsid w:val="005807EF"/>
    <w:rsid w:val="0058086F"/>
    <w:rsid w:val="0058126F"/>
    <w:rsid w:val="00581594"/>
    <w:rsid w:val="0058296B"/>
    <w:rsid w:val="00582B68"/>
    <w:rsid w:val="00583236"/>
    <w:rsid w:val="005844FB"/>
    <w:rsid w:val="0058491A"/>
    <w:rsid w:val="00584A6A"/>
    <w:rsid w:val="00584DE5"/>
    <w:rsid w:val="00584E65"/>
    <w:rsid w:val="00586782"/>
    <w:rsid w:val="00586E45"/>
    <w:rsid w:val="005874A6"/>
    <w:rsid w:val="005876C0"/>
    <w:rsid w:val="00590B28"/>
    <w:rsid w:val="00590F1B"/>
    <w:rsid w:val="005910D6"/>
    <w:rsid w:val="00591A77"/>
    <w:rsid w:val="00591D09"/>
    <w:rsid w:val="005921D6"/>
    <w:rsid w:val="005923FE"/>
    <w:rsid w:val="00592805"/>
    <w:rsid w:val="00592F6D"/>
    <w:rsid w:val="005933C3"/>
    <w:rsid w:val="0059360A"/>
    <w:rsid w:val="00593689"/>
    <w:rsid w:val="00593F8A"/>
    <w:rsid w:val="00593FB9"/>
    <w:rsid w:val="00594699"/>
    <w:rsid w:val="00594BBC"/>
    <w:rsid w:val="005968B0"/>
    <w:rsid w:val="005A2648"/>
    <w:rsid w:val="005A2CC9"/>
    <w:rsid w:val="005A2E47"/>
    <w:rsid w:val="005A3A43"/>
    <w:rsid w:val="005A4E49"/>
    <w:rsid w:val="005A51DA"/>
    <w:rsid w:val="005A5261"/>
    <w:rsid w:val="005A55A1"/>
    <w:rsid w:val="005A5F49"/>
    <w:rsid w:val="005A677F"/>
    <w:rsid w:val="005A6ED5"/>
    <w:rsid w:val="005A72D2"/>
    <w:rsid w:val="005B0773"/>
    <w:rsid w:val="005B0D89"/>
    <w:rsid w:val="005B0EA1"/>
    <w:rsid w:val="005B1C1D"/>
    <w:rsid w:val="005B23B1"/>
    <w:rsid w:val="005B29D5"/>
    <w:rsid w:val="005B35CD"/>
    <w:rsid w:val="005B3F37"/>
    <w:rsid w:val="005B4F88"/>
    <w:rsid w:val="005B5238"/>
    <w:rsid w:val="005B64CC"/>
    <w:rsid w:val="005B6E65"/>
    <w:rsid w:val="005B7628"/>
    <w:rsid w:val="005C173A"/>
    <w:rsid w:val="005C22BB"/>
    <w:rsid w:val="005C2A95"/>
    <w:rsid w:val="005C355D"/>
    <w:rsid w:val="005C506D"/>
    <w:rsid w:val="005C541E"/>
    <w:rsid w:val="005C57B5"/>
    <w:rsid w:val="005C5E36"/>
    <w:rsid w:val="005C6254"/>
    <w:rsid w:val="005C670E"/>
    <w:rsid w:val="005C6731"/>
    <w:rsid w:val="005C6F10"/>
    <w:rsid w:val="005C7717"/>
    <w:rsid w:val="005C77EB"/>
    <w:rsid w:val="005D00D8"/>
    <w:rsid w:val="005D0278"/>
    <w:rsid w:val="005D05A7"/>
    <w:rsid w:val="005D0890"/>
    <w:rsid w:val="005D0AA0"/>
    <w:rsid w:val="005D0FCB"/>
    <w:rsid w:val="005D1730"/>
    <w:rsid w:val="005D1D1D"/>
    <w:rsid w:val="005D2A03"/>
    <w:rsid w:val="005D3354"/>
    <w:rsid w:val="005D44CF"/>
    <w:rsid w:val="005D4824"/>
    <w:rsid w:val="005D49B4"/>
    <w:rsid w:val="005D4A86"/>
    <w:rsid w:val="005D4ECA"/>
    <w:rsid w:val="005D4F21"/>
    <w:rsid w:val="005D4F58"/>
    <w:rsid w:val="005D54F9"/>
    <w:rsid w:val="005D6325"/>
    <w:rsid w:val="005D68B5"/>
    <w:rsid w:val="005D68C2"/>
    <w:rsid w:val="005D7030"/>
    <w:rsid w:val="005D7454"/>
    <w:rsid w:val="005D7533"/>
    <w:rsid w:val="005D788F"/>
    <w:rsid w:val="005E0DF9"/>
    <w:rsid w:val="005E1090"/>
    <w:rsid w:val="005E1520"/>
    <w:rsid w:val="005E19DB"/>
    <w:rsid w:val="005E2320"/>
    <w:rsid w:val="005E23FC"/>
    <w:rsid w:val="005E2BDD"/>
    <w:rsid w:val="005E3D76"/>
    <w:rsid w:val="005E3FC4"/>
    <w:rsid w:val="005E48F4"/>
    <w:rsid w:val="005E49F8"/>
    <w:rsid w:val="005E52E9"/>
    <w:rsid w:val="005E5776"/>
    <w:rsid w:val="005E6717"/>
    <w:rsid w:val="005E6CDD"/>
    <w:rsid w:val="005E782D"/>
    <w:rsid w:val="005E7A49"/>
    <w:rsid w:val="005F0E2A"/>
    <w:rsid w:val="005F20EE"/>
    <w:rsid w:val="005F2320"/>
    <w:rsid w:val="005F2438"/>
    <w:rsid w:val="005F274D"/>
    <w:rsid w:val="005F2759"/>
    <w:rsid w:val="005F2EA5"/>
    <w:rsid w:val="005F2FDC"/>
    <w:rsid w:val="005F382B"/>
    <w:rsid w:val="005F3BD8"/>
    <w:rsid w:val="005F42AC"/>
    <w:rsid w:val="005F44A9"/>
    <w:rsid w:val="005F4807"/>
    <w:rsid w:val="005F4892"/>
    <w:rsid w:val="005F4B50"/>
    <w:rsid w:val="005F524B"/>
    <w:rsid w:val="005F570F"/>
    <w:rsid w:val="005F57FF"/>
    <w:rsid w:val="005F5D0B"/>
    <w:rsid w:val="005F6228"/>
    <w:rsid w:val="005F790A"/>
    <w:rsid w:val="005F7CF5"/>
    <w:rsid w:val="0060054D"/>
    <w:rsid w:val="00600700"/>
    <w:rsid w:val="00600770"/>
    <w:rsid w:val="00601089"/>
    <w:rsid w:val="006011E1"/>
    <w:rsid w:val="006014B9"/>
    <w:rsid w:val="00601662"/>
    <w:rsid w:val="00601B41"/>
    <w:rsid w:val="00601D47"/>
    <w:rsid w:val="00601F01"/>
    <w:rsid w:val="0060234A"/>
    <w:rsid w:val="00602B10"/>
    <w:rsid w:val="00603FF0"/>
    <w:rsid w:val="00604431"/>
    <w:rsid w:val="0060491D"/>
    <w:rsid w:val="00604B55"/>
    <w:rsid w:val="00604F09"/>
    <w:rsid w:val="00605806"/>
    <w:rsid w:val="00606216"/>
    <w:rsid w:val="00606667"/>
    <w:rsid w:val="00606D3F"/>
    <w:rsid w:val="00606F17"/>
    <w:rsid w:val="006072AF"/>
    <w:rsid w:val="006078F7"/>
    <w:rsid w:val="006079B9"/>
    <w:rsid w:val="00607B35"/>
    <w:rsid w:val="00610369"/>
    <w:rsid w:val="006104D8"/>
    <w:rsid w:val="0061103A"/>
    <w:rsid w:val="0061107B"/>
    <w:rsid w:val="006113DC"/>
    <w:rsid w:val="0061197B"/>
    <w:rsid w:val="00611A3F"/>
    <w:rsid w:val="00611A97"/>
    <w:rsid w:val="006126E0"/>
    <w:rsid w:val="00612B09"/>
    <w:rsid w:val="006130D8"/>
    <w:rsid w:val="0061509C"/>
    <w:rsid w:val="00615242"/>
    <w:rsid w:val="006162D0"/>
    <w:rsid w:val="006168A9"/>
    <w:rsid w:val="00616EFA"/>
    <w:rsid w:val="006177AC"/>
    <w:rsid w:val="006178A6"/>
    <w:rsid w:val="00617B18"/>
    <w:rsid w:val="006213B8"/>
    <w:rsid w:val="00621B5F"/>
    <w:rsid w:val="00621F57"/>
    <w:rsid w:val="00622391"/>
    <w:rsid w:val="00622C36"/>
    <w:rsid w:val="00623BA1"/>
    <w:rsid w:val="00623C55"/>
    <w:rsid w:val="00623E4A"/>
    <w:rsid w:val="0062434D"/>
    <w:rsid w:val="006250F2"/>
    <w:rsid w:val="00625778"/>
    <w:rsid w:val="006261A5"/>
    <w:rsid w:val="0062654D"/>
    <w:rsid w:val="00626F62"/>
    <w:rsid w:val="00626FB4"/>
    <w:rsid w:val="006275B6"/>
    <w:rsid w:val="00627C7A"/>
    <w:rsid w:val="006305F5"/>
    <w:rsid w:val="006307EA"/>
    <w:rsid w:val="0063096C"/>
    <w:rsid w:val="00630A0E"/>
    <w:rsid w:val="00631FF0"/>
    <w:rsid w:val="006323DC"/>
    <w:rsid w:val="00632418"/>
    <w:rsid w:val="00632F61"/>
    <w:rsid w:val="00633AC8"/>
    <w:rsid w:val="00635F62"/>
    <w:rsid w:val="00636287"/>
    <w:rsid w:val="0063635D"/>
    <w:rsid w:val="00640634"/>
    <w:rsid w:val="00641391"/>
    <w:rsid w:val="006418A6"/>
    <w:rsid w:val="006418E3"/>
    <w:rsid w:val="00641A4E"/>
    <w:rsid w:val="00641CDC"/>
    <w:rsid w:val="00642289"/>
    <w:rsid w:val="006426C5"/>
    <w:rsid w:val="00642F83"/>
    <w:rsid w:val="00643243"/>
    <w:rsid w:val="00643395"/>
    <w:rsid w:val="00643494"/>
    <w:rsid w:val="00643967"/>
    <w:rsid w:val="00645942"/>
    <w:rsid w:val="006461A8"/>
    <w:rsid w:val="0064756D"/>
    <w:rsid w:val="00647A82"/>
    <w:rsid w:val="00650848"/>
    <w:rsid w:val="00651868"/>
    <w:rsid w:val="00651EDE"/>
    <w:rsid w:val="00652D63"/>
    <w:rsid w:val="00652EAE"/>
    <w:rsid w:val="006535D1"/>
    <w:rsid w:val="00653A26"/>
    <w:rsid w:val="00654955"/>
    <w:rsid w:val="006560D9"/>
    <w:rsid w:val="0065669E"/>
    <w:rsid w:val="00656980"/>
    <w:rsid w:val="00656D47"/>
    <w:rsid w:val="006572CA"/>
    <w:rsid w:val="0065738C"/>
    <w:rsid w:val="00657E71"/>
    <w:rsid w:val="00660E3D"/>
    <w:rsid w:val="00661352"/>
    <w:rsid w:val="00661DC1"/>
    <w:rsid w:val="00662FF0"/>
    <w:rsid w:val="00663758"/>
    <w:rsid w:val="006637B4"/>
    <w:rsid w:val="00663CB9"/>
    <w:rsid w:val="00665B23"/>
    <w:rsid w:val="00666217"/>
    <w:rsid w:val="00670684"/>
    <w:rsid w:val="00670B07"/>
    <w:rsid w:val="0067137A"/>
    <w:rsid w:val="00671745"/>
    <w:rsid w:val="0067207D"/>
    <w:rsid w:val="00673879"/>
    <w:rsid w:val="00673E70"/>
    <w:rsid w:val="006740F7"/>
    <w:rsid w:val="006743BB"/>
    <w:rsid w:val="006749DE"/>
    <w:rsid w:val="0067539F"/>
    <w:rsid w:val="006754D0"/>
    <w:rsid w:val="00675630"/>
    <w:rsid w:val="006756D7"/>
    <w:rsid w:val="00675B9E"/>
    <w:rsid w:val="00676399"/>
    <w:rsid w:val="00676452"/>
    <w:rsid w:val="0067694B"/>
    <w:rsid w:val="00676BE1"/>
    <w:rsid w:val="006776BE"/>
    <w:rsid w:val="00677757"/>
    <w:rsid w:val="00677F10"/>
    <w:rsid w:val="00680124"/>
    <w:rsid w:val="00680AD6"/>
    <w:rsid w:val="006812C1"/>
    <w:rsid w:val="00682621"/>
    <w:rsid w:val="00682A56"/>
    <w:rsid w:val="006837A6"/>
    <w:rsid w:val="00684026"/>
    <w:rsid w:val="006844FB"/>
    <w:rsid w:val="00686DE6"/>
    <w:rsid w:val="006872F2"/>
    <w:rsid w:val="0068747E"/>
    <w:rsid w:val="00687702"/>
    <w:rsid w:val="00687C35"/>
    <w:rsid w:val="00687F8A"/>
    <w:rsid w:val="0069121B"/>
    <w:rsid w:val="00691526"/>
    <w:rsid w:val="00692346"/>
    <w:rsid w:val="00693B47"/>
    <w:rsid w:val="00694772"/>
    <w:rsid w:val="00695068"/>
    <w:rsid w:val="006955CB"/>
    <w:rsid w:val="0069609C"/>
    <w:rsid w:val="0069779A"/>
    <w:rsid w:val="00697A3A"/>
    <w:rsid w:val="006A0141"/>
    <w:rsid w:val="006A1436"/>
    <w:rsid w:val="006A1446"/>
    <w:rsid w:val="006A2347"/>
    <w:rsid w:val="006A2669"/>
    <w:rsid w:val="006A3944"/>
    <w:rsid w:val="006A3A3B"/>
    <w:rsid w:val="006A3B24"/>
    <w:rsid w:val="006A49A9"/>
    <w:rsid w:val="006A4B66"/>
    <w:rsid w:val="006A525F"/>
    <w:rsid w:val="006A7302"/>
    <w:rsid w:val="006A74DE"/>
    <w:rsid w:val="006A78FD"/>
    <w:rsid w:val="006A7A28"/>
    <w:rsid w:val="006B072C"/>
    <w:rsid w:val="006B131F"/>
    <w:rsid w:val="006B1404"/>
    <w:rsid w:val="006B1905"/>
    <w:rsid w:val="006B3BB1"/>
    <w:rsid w:val="006B4088"/>
    <w:rsid w:val="006B409B"/>
    <w:rsid w:val="006B4307"/>
    <w:rsid w:val="006B65A0"/>
    <w:rsid w:val="006B683B"/>
    <w:rsid w:val="006B69C0"/>
    <w:rsid w:val="006B6CBF"/>
    <w:rsid w:val="006B7463"/>
    <w:rsid w:val="006B7FC1"/>
    <w:rsid w:val="006C0732"/>
    <w:rsid w:val="006C0A53"/>
    <w:rsid w:val="006C0EEE"/>
    <w:rsid w:val="006C171E"/>
    <w:rsid w:val="006C1B70"/>
    <w:rsid w:val="006C1B9D"/>
    <w:rsid w:val="006C1DFB"/>
    <w:rsid w:val="006C4030"/>
    <w:rsid w:val="006C406B"/>
    <w:rsid w:val="006C430E"/>
    <w:rsid w:val="006C4BDB"/>
    <w:rsid w:val="006C6F7C"/>
    <w:rsid w:val="006D0208"/>
    <w:rsid w:val="006D0D7A"/>
    <w:rsid w:val="006D1E34"/>
    <w:rsid w:val="006D3260"/>
    <w:rsid w:val="006D3882"/>
    <w:rsid w:val="006D47F4"/>
    <w:rsid w:val="006D61E7"/>
    <w:rsid w:val="006D642A"/>
    <w:rsid w:val="006D6A45"/>
    <w:rsid w:val="006D72A7"/>
    <w:rsid w:val="006E0D58"/>
    <w:rsid w:val="006E0E87"/>
    <w:rsid w:val="006E10DA"/>
    <w:rsid w:val="006E1F96"/>
    <w:rsid w:val="006E2473"/>
    <w:rsid w:val="006E24F6"/>
    <w:rsid w:val="006E2527"/>
    <w:rsid w:val="006E2629"/>
    <w:rsid w:val="006E29C5"/>
    <w:rsid w:val="006E3FE9"/>
    <w:rsid w:val="006E4B40"/>
    <w:rsid w:val="006E4CBD"/>
    <w:rsid w:val="006E545F"/>
    <w:rsid w:val="006E6274"/>
    <w:rsid w:val="006E63B8"/>
    <w:rsid w:val="006E6641"/>
    <w:rsid w:val="006E69B8"/>
    <w:rsid w:val="006E703C"/>
    <w:rsid w:val="006F01D5"/>
    <w:rsid w:val="006F149D"/>
    <w:rsid w:val="006F1C8C"/>
    <w:rsid w:val="006F1D11"/>
    <w:rsid w:val="006F1E87"/>
    <w:rsid w:val="006F23F9"/>
    <w:rsid w:val="006F295E"/>
    <w:rsid w:val="006F3DD6"/>
    <w:rsid w:val="006F436B"/>
    <w:rsid w:val="006F4B0D"/>
    <w:rsid w:val="006F52F8"/>
    <w:rsid w:val="006F5A96"/>
    <w:rsid w:val="006F68F9"/>
    <w:rsid w:val="006F6CA9"/>
    <w:rsid w:val="006F716B"/>
    <w:rsid w:val="006F723A"/>
    <w:rsid w:val="006F73D9"/>
    <w:rsid w:val="006F7537"/>
    <w:rsid w:val="006F76AD"/>
    <w:rsid w:val="007004CA"/>
    <w:rsid w:val="00700876"/>
    <w:rsid w:val="007014E5"/>
    <w:rsid w:val="00701DAE"/>
    <w:rsid w:val="00701E08"/>
    <w:rsid w:val="007027E4"/>
    <w:rsid w:val="00702B6E"/>
    <w:rsid w:val="00702C34"/>
    <w:rsid w:val="00702D96"/>
    <w:rsid w:val="007037AD"/>
    <w:rsid w:val="007044B8"/>
    <w:rsid w:val="00704C8F"/>
    <w:rsid w:val="00704D41"/>
    <w:rsid w:val="00704EEA"/>
    <w:rsid w:val="00705023"/>
    <w:rsid w:val="00705484"/>
    <w:rsid w:val="00705AD4"/>
    <w:rsid w:val="0070633A"/>
    <w:rsid w:val="00707824"/>
    <w:rsid w:val="007078EC"/>
    <w:rsid w:val="00707953"/>
    <w:rsid w:val="0071008A"/>
    <w:rsid w:val="00710F98"/>
    <w:rsid w:val="007115F9"/>
    <w:rsid w:val="0071180A"/>
    <w:rsid w:val="00712288"/>
    <w:rsid w:val="00712D26"/>
    <w:rsid w:val="00712DDD"/>
    <w:rsid w:val="00714A5B"/>
    <w:rsid w:val="0071537D"/>
    <w:rsid w:val="007156FD"/>
    <w:rsid w:val="00715D95"/>
    <w:rsid w:val="0071742A"/>
    <w:rsid w:val="007201FE"/>
    <w:rsid w:val="00721041"/>
    <w:rsid w:val="00721265"/>
    <w:rsid w:val="007227F7"/>
    <w:rsid w:val="00723F1E"/>
    <w:rsid w:val="00724812"/>
    <w:rsid w:val="00725642"/>
    <w:rsid w:val="0072589D"/>
    <w:rsid w:val="00725ACC"/>
    <w:rsid w:val="00725B0A"/>
    <w:rsid w:val="00725CDC"/>
    <w:rsid w:val="00725D7E"/>
    <w:rsid w:val="00726674"/>
    <w:rsid w:val="00726AB8"/>
    <w:rsid w:val="007272ED"/>
    <w:rsid w:val="007310C6"/>
    <w:rsid w:val="007311EA"/>
    <w:rsid w:val="007320C5"/>
    <w:rsid w:val="00732DDE"/>
    <w:rsid w:val="00734A89"/>
    <w:rsid w:val="007354C6"/>
    <w:rsid w:val="00735D3B"/>
    <w:rsid w:val="007362F7"/>
    <w:rsid w:val="00736E1E"/>
    <w:rsid w:val="0073716C"/>
    <w:rsid w:val="007408BF"/>
    <w:rsid w:val="00740BC6"/>
    <w:rsid w:val="00740C96"/>
    <w:rsid w:val="00740EC6"/>
    <w:rsid w:val="007410E4"/>
    <w:rsid w:val="0074115D"/>
    <w:rsid w:val="007417C1"/>
    <w:rsid w:val="0074186A"/>
    <w:rsid w:val="007426D5"/>
    <w:rsid w:val="00743707"/>
    <w:rsid w:val="00744040"/>
    <w:rsid w:val="0074428E"/>
    <w:rsid w:val="0074430C"/>
    <w:rsid w:val="007443DC"/>
    <w:rsid w:val="00744550"/>
    <w:rsid w:val="007446BA"/>
    <w:rsid w:val="00744743"/>
    <w:rsid w:val="00745B3B"/>
    <w:rsid w:val="00745B3E"/>
    <w:rsid w:val="00745CBD"/>
    <w:rsid w:val="00745E5F"/>
    <w:rsid w:val="007469B7"/>
    <w:rsid w:val="00746F3C"/>
    <w:rsid w:val="00747478"/>
    <w:rsid w:val="00747633"/>
    <w:rsid w:val="00747C48"/>
    <w:rsid w:val="00750A37"/>
    <w:rsid w:val="007513BE"/>
    <w:rsid w:val="0075147B"/>
    <w:rsid w:val="007529B6"/>
    <w:rsid w:val="00753129"/>
    <w:rsid w:val="0075340E"/>
    <w:rsid w:val="00753470"/>
    <w:rsid w:val="00753B13"/>
    <w:rsid w:val="00753E96"/>
    <w:rsid w:val="00754B3F"/>
    <w:rsid w:val="00754F5D"/>
    <w:rsid w:val="00755393"/>
    <w:rsid w:val="007553E5"/>
    <w:rsid w:val="00755998"/>
    <w:rsid w:val="0075600E"/>
    <w:rsid w:val="0075682C"/>
    <w:rsid w:val="00757224"/>
    <w:rsid w:val="00757239"/>
    <w:rsid w:val="00757BC2"/>
    <w:rsid w:val="0076117A"/>
    <w:rsid w:val="007618FA"/>
    <w:rsid w:val="00762CED"/>
    <w:rsid w:val="00762FEF"/>
    <w:rsid w:val="0076351D"/>
    <w:rsid w:val="00763631"/>
    <w:rsid w:val="00763971"/>
    <w:rsid w:val="0076398F"/>
    <w:rsid w:val="00763D8A"/>
    <w:rsid w:val="00766262"/>
    <w:rsid w:val="00766EA4"/>
    <w:rsid w:val="00770E5A"/>
    <w:rsid w:val="00772296"/>
    <w:rsid w:val="00772414"/>
    <w:rsid w:val="00772801"/>
    <w:rsid w:val="00773D1D"/>
    <w:rsid w:val="00774259"/>
    <w:rsid w:val="00774461"/>
    <w:rsid w:val="00774D6A"/>
    <w:rsid w:val="00777252"/>
    <w:rsid w:val="007772A7"/>
    <w:rsid w:val="007778A2"/>
    <w:rsid w:val="00781D21"/>
    <w:rsid w:val="0078226F"/>
    <w:rsid w:val="00782281"/>
    <w:rsid w:val="00782415"/>
    <w:rsid w:val="00782517"/>
    <w:rsid w:val="00782791"/>
    <w:rsid w:val="007838CD"/>
    <w:rsid w:val="007842B4"/>
    <w:rsid w:val="0078434B"/>
    <w:rsid w:val="0078469E"/>
    <w:rsid w:val="00784DEF"/>
    <w:rsid w:val="00785D34"/>
    <w:rsid w:val="00785E19"/>
    <w:rsid w:val="00786C26"/>
    <w:rsid w:val="00786ED8"/>
    <w:rsid w:val="007873CB"/>
    <w:rsid w:val="00787CB2"/>
    <w:rsid w:val="007900C7"/>
    <w:rsid w:val="007901BE"/>
    <w:rsid w:val="007905A3"/>
    <w:rsid w:val="00791385"/>
    <w:rsid w:val="00791CAC"/>
    <w:rsid w:val="00792711"/>
    <w:rsid w:val="00792F3B"/>
    <w:rsid w:val="00793FEC"/>
    <w:rsid w:val="00794331"/>
    <w:rsid w:val="0079464A"/>
    <w:rsid w:val="007949F9"/>
    <w:rsid w:val="00794AF5"/>
    <w:rsid w:val="00794CAB"/>
    <w:rsid w:val="00794FBE"/>
    <w:rsid w:val="00795123"/>
    <w:rsid w:val="00795447"/>
    <w:rsid w:val="0079544A"/>
    <w:rsid w:val="007954A1"/>
    <w:rsid w:val="0079584C"/>
    <w:rsid w:val="00795B3E"/>
    <w:rsid w:val="00796D31"/>
    <w:rsid w:val="00796D94"/>
    <w:rsid w:val="00796E4D"/>
    <w:rsid w:val="00797684"/>
    <w:rsid w:val="007A06EC"/>
    <w:rsid w:val="007A0A89"/>
    <w:rsid w:val="007A0B5C"/>
    <w:rsid w:val="007A0D0B"/>
    <w:rsid w:val="007A0F73"/>
    <w:rsid w:val="007A18CE"/>
    <w:rsid w:val="007A1F01"/>
    <w:rsid w:val="007A217A"/>
    <w:rsid w:val="007A2230"/>
    <w:rsid w:val="007A223D"/>
    <w:rsid w:val="007A2615"/>
    <w:rsid w:val="007A2E29"/>
    <w:rsid w:val="007A2E3E"/>
    <w:rsid w:val="007A3BCB"/>
    <w:rsid w:val="007A4233"/>
    <w:rsid w:val="007A4560"/>
    <w:rsid w:val="007A4860"/>
    <w:rsid w:val="007A486C"/>
    <w:rsid w:val="007A4C73"/>
    <w:rsid w:val="007A59CC"/>
    <w:rsid w:val="007A6F7D"/>
    <w:rsid w:val="007A7C47"/>
    <w:rsid w:val="007B0B9F"/>
    <w:rsid w:val="007B1186"/>
    <w:rsid w:val="007B1E99"/>
    <w:rsid w:val="007B21AA"/>
    <w:rsid w:val="007B298A"/>
    <w:rsid w:val="007B2D81"/>
    <w:rsid w:val="007B3189"/>
    <w:rsid w:val="007B357C"/>
    <w:rsid w:val="007B3A7C"/>
    <w:rsid w:val="007B3A89"/>
    <w:rsid w:val="007B4A98"/>
    <w:rsid w:val="007B56BD"/>
    <w:rsid w:val="007B5AA9"/>
    <w:rsid w:val="007B5C65"/>
    <w:rsid w:val="007B630E"/>
    <w:rsid w:val="007B67F8"/>
    <w:rsid w:val="007B6F43"/>
    <w:rsid w:val="007B7409"/>
    <w:rsid w:val="007B751E"/>
    <w:rsid w:val="007B7D2C"/>
    <w:rsid w:val="007B7DE1"/>
    <w:rsid w:val="007C0141"/>
    <w:rsid w:val="007C0A0E"/>
    <w:rsid w:val="007C0CFC"/>
    <w:rsid w:val="007C0DA8"/>
    <w:rsid w:val="007C0EEE"/>
    <w:rsid w:val="007C1404"/>
    <w:rsid w:val="007C15C6"/>
    <w:rsid w:val="007C21BC"/>
    <w:rsid w:val="007C24E9"/>
    <w:rsid w:val="007C2620"/>
    <w:rsid w:val="007C2931"/>
    <w:rsid w:val="007C2F4C"/>
    <w:rsid w:val="007C30EA"/>
    <w:rsid w:val="007C460C"/>
    <w:rsid w:val="007C5C7F"/>
    <w:rsid w:val="007C6970"/>
    <w:rsid w:val="007C6A0C"/>
    <w:rsid w:val="007C745D"/>
    <w:rsid w:val="007C7537"/>
    <w:rsid w:val="007C7B90"/>
    <w:rsid w:val="007D0343"/>
    <w:rsid w:val="007D0EA4"/>
    <w:rsid w:val="007D0ED4"/>
    <w:rsid w:val="007D12EB"/>
    <w:rsid w:val="007D145A"/>
    <w:rsid w:val="007D1C99"/>
    <w:rsid w:val="007D23E8"/>
    <w:rsid w:val="007D2711"/>
    <w:rsid w:val="007D2F15"/>
    <w:rsid w:val="007D33E0"/>
    <w:rsid w:val="007D3650"/>
    <w:rsid w:val="007D4559"/>
    <w:rsid w:val="007D46DC"/>
    <w:rsid w:val="007D4C09"/>
    <w:rsid w:val="007D4F8B"/>
    <w:rsid w:val="007D572F"/>
    <w:rsid w:val="007D573D"/>
    <w:rsid w:val="007E00BE"/>
    <w:rsid w:val="007E019E"/>
    <w:rsid w:val="007E0BE5"/>
    <w:rsid w:val="007E0E4F"/>
    <w:rsid w:val="007E2CD2"/>
    <w:rsid w:val="007E2D0F"/>
    <w:rsid w:val="007E3560"/>
    <w:rsid w:val="007E3B9D"/>
    <w:rsid w:val="007E3BED"/>
    <w:rsid w:val="007E4A46"/>
    <w:rsid w:val="007E4A76"/>
    <w:rsid w:val="007E55E8"/>
    <w:rsid w:val="007E5AC6"/>
    <w:rsid w:val="007E5F6A"/>
    <w:rsid w:val="007E6564"/>
    <w:rsid w:val="007E7573"/>
    <w:rsid w:val="007E7757"/>
    <w:rsid w:val="007F0073"/>
    <w:rsid w:val="007F0E2F"/>
    <w:rsid w:val="007F136A"/>
    <w:rsid w:val="007F1615"/>
    <w:rsid w:val="007F2675"/>
    <w:rsid w:val="007F296F"/>
    <w:rsid w:val="007F2AD1"/>
    <w:rsid w:val="007F3340"/>
    <w:rsid w:val="007F3378"/>
    <w:rsid w:val="007F45CC"/>
    <w:rsid w:val="007F5232"/>
    <w:rsid w:val="007F56CF"/>
    <w:rsid w:val="007F5A17"/>
    <w:rsid w:val="007F5CF1"/>
    <w:rsid w:val="007F639F"/>
    <w:rsid w:val="007F7AFC"/>
    <w:rsid w:val="007F7D92"/>
    <w:rsid w:val="00800AD1"/>
    <w:rsid w:val="00800D9C"/>
    <w:rsid w:val="00801567"/>
    <w:rsid w:val="008036FB"/>
    <w:rsid w:val="00803F2F"/>
    <w:rsid w:val="0080532F"/>
    <w:rsid w:val="008058A6"/>
    <w:rsid w:val="008069C5"/>
    <w:rsid w:val="00806A81"/>
    <w:rsid w:val="00806FBF"/>
    <w:rsid w:val="00807EF0"/>
    <w:rsid w:val="00811D6D"/>
    <w:rsid w:val="008124CD"/>
    <w:rsid w:val="00813028"/>
    <w:rsid w:val="008130B3"/>
    <w:rsid w:val="00814377"/>
    <w:rsid w:val="008147FA"/>
    <w:rsid w:val="00815A55"/>
    <w:rsid w:val="00816038"/>
    <w:rsid w:val="00816850"/>
    <w:rsid w:val="00816E5F"/>
    <w:rsid w:val="0081752A"/>
    <w:rsid w:val="008177CD"/>
    <w:rsid w:val="00817F3D"/>
    <w:rsid w:val="00820BEE"/>
    <w:rsid w:val="00820D0A"/>
    <w:rsid w:val="008211BD"/>
    <w:rsid w:val="00821B91"/>
    <w:rsid w:val="00822EC1"/>
    <w:rsid w:val="008230BD"/>
    <w:rsid w:val="0082315E"/>
    <w:rsid w:val="0082341B"/>
    <w:rsid w:val="00823627"/>
    <w:rsid w:val="00823828"/>
    <w:rsid w:val="00823C5D"/>
    <w:rsid w:val="00823F21"/>
    <w:rsid w:val="00824321"/>
    <w:rsid w:val="008244E7"/>
    <w:rsid w:val="00824CDE"/>
    <w:rsid w:val="00825298"/>
    <w:rsid w:val="00825664"/>
    <w:rsid w:val="00825C90"/>
    <w:rsid w:val="008260B4"/>
    <w:rsid w:val="00826DFB"/>
    <w:rsid w:val="008272F7"/>
    <w:rsid w:val="00827B9E"/>
    <w:rsid w:val="0083136F"/>
    <w:rsid w:val="00831837"/>
    <w:rsid w:val="008323A7"/>
    <w:rsid w:val="00832999"/>
    <w:rsid w:val="00832A56"/>
    <w:rsid w:val="00832FDD"/>
    <w:rsid w:val="00833AAF"/>
    <w:rsid w:val="00834538"/>
    <w:rsid w:val="00834DE7"/>
    <w:rsid w:val="008364CF"/>
    <w:rsid w:val="00836956"/>
    <w:rsid w:val="0083722C"/>
    <w:rsid w:val="00840B00"/>
    <w:rsid w:val="00840D59"/>
    <w:rsid w:val="008410B1"/>
    <w:rsid w:val="0084111F"/>
    <w:rsid w:val="0084199F"/>
    <w:rsid w:val="00841AB7"/>
    <w:rsid w:val="008424C6"/>
    <w:rsid w:val="00842C67"/>
    <w:rsid w:val="0084329C"/>
    <w:rsid w:val="008433E9"/>
    <w:rsid w:val="0084345B"/>
    <w:rsid w:val="00843489"/>
    <w:rsid w:val="008434CE"/>
    <w:rsid w:val="0084367A"/>
    <w:rsid w:val="00843E79"/>
    <w:rsid w:val="0084439E"/>
    <w:rsid w:val="008448F6"/>
    <w:rsid w:val="00845C2F"/>
    <w:rsid w:val="00845FCC"/>
    <w:rsid w:val="008461C6"/>
    <w:rsid w:val="008463B0"/>
    <w:rsid w:val="008469FA"/>
    <w:rsid w:val="00846A79"/>
    <w:rsid w:val="00846FB1"/>
    <w:rsid w:val="00847162"/>
    <w:rsid w:val="008479B0"/>
    <w:rsid w:val="00847AB9"/>
    <w:rsid w:val="00850C71"/>
    <w:rsid w:val="00850F9F"/>
    <w:rsid w:val="0085159F"/>
    <w:rsid w:val="0085236B"/>
    <w:rsid w:val="008527E9"/>
    <w:rsid w:val="00852F9F"/>
    <w:rsid w:val="0085377E"/>
    <w:rsid w:val="008538E6"/>
    <w:rsid w:val="00855336"/>
    <w:rsid w:val="00855A38"/>
    <w:rsid w:val="00855C9C"/>
    <w:rsid w:val="00855DF4"/>
    <w:rsid w:val="00856F95"/>
    <w:rsid w:val="008578CE"/>
    <w:rsid w:val="00857A16"/>
    <w:rsid w:val="00860391"/>
    <w:rsid w:val="00860ADA"/>
    <w:rsid w:val="00861C3A"/>
    <w:rsid w:val="008621C8"/>
    <w:rsid w:val="0086282E"/>
    <w:rsid w:val="00863369"/>
    <w:rsid w:val="008639C0"/>
    <w:rsid w:val="00863A39"/>
    <w:rsid w:val="008641CF"/>
    <w:rsid w:val="008643B6"/>
    <w:rsid w:val="008645D2"/>
    <w:rsid w:val="00864625"/>
    <w:rsid w:val="008646D6"/>
    <w:rsid w:val="00865FD8"/>
    <w:rsid w:val="00866AE4"/>
    <w:rsid w:val="008670AE"/>
    <w:rsid w:val="00867246"/>
    <w:rsid w:val="00867831"/>
    <w:rsid w:val="00870B3B"/>
    <w:rsid w:val="00870C6F"/>
    <w:rsid w:val="00870DE4"/>
    <w:rsid w:val="00870E75"/>
    <w:rsid w:val="00870FAD"/>
    <w:rsid w:val="0087259B"/>
    <w:rsid w:val="00872828"/>
    <w:rsid w:val="008731FF"/>
    <w:rsid w:val="00873828"/>
    <w:rsid w:val="008739F7"/>
    <w:rsid w:val="0087464C"/>
    <w:rsid w:val="008750C6"/>
    <w:rsid w:val="00875699"/>
    <w:rsid w:val="00875A7F"/>
    <w:rsid w:val="00876AF4"/>
    <w:rsid w:val="00877577"/>
    <w:rsid w:val="008778C3"/>
    <w:rsid w:val="0088043B"/>
    <w:rsid w:val="0088127C"/>
    <w:rsid w:val="00881385"/>
    <w:rsid w:val="00881C81"/>
    <w:rsid w:val="00881EA4"/>
    <w:rsid w:val="0088210A"/>
    <w:rsid w:val="00882CFF"/>
    <w:rsid w:val="00882E5A"/>
    <w:rsid w:val="008830B8"/>
    <w:rsid w:val="008830D9"/>
    <w:rsid w:val="008839B0"/>
    <w:rsid w:val="00884D92"/>
    <w:rsid w:val="00884EF9"/>
    <w:rsid w:val="008852A6"/>
    <w:rsid w:val="00886523"/>
    <w:rsid w:val="00886B2B"/>
    <w:rsid w:val="00887336"/>
    <w:rsid w:val="00887916"/>
    <w:rsid w:val="00890316"/>
    <w:rsid w:val="00890C4B"/>
    <w:rsid w:val="008917C6"/>
    <w:rsid w:val="008919D5"/>
    <w:rsid w:val="00891ABC"/>
    <w:rsid w:val="008920B7"/>
    <w:rsid w:val="00892762"/>
    <w:rsid w:val="008936AD"/>
    <w:rsid w:val="00893F9F"/>
    <w:rsid w:val="008967E8"/>
    <w:rsid w:val="00896EB0"/>
    <w:rsid w:val="0089764E"/>
    <w:rsid w:val="00897753"/>
    <w:rsid w:val="00897E17"/>
    <w:rsid w:val="008A0C96"/>
    <w:rsid w:val="008A10A6"/>
    <w:rsid w:val="008A1CB8"/>
    <w:rsid w:val="008A21C9"/>
    <w:rsid w:val="008A3B9E"/>
    <w:rsid w:val="008A3EC5"/>
    <w:rsid w:val="008A626E"/>
    <w:rsid w:val="008A643B"/>
    <w:rsid w:val="008A7269"/>
    <w:rsid w:val="008A7730"/>
    <w:rsid w:val="008A7FA5"/>
    <w:rsid w:val="008B0BD3"/>
    <w:rsid w:val="008B0CB2"/>
    <w:rsid w:val="008B2AC1"/>
    <w:rsid w:val="008B2E7C"/>
    <w:rsid w:val="008B3F7E"/>
    <w:rsid w:val="008B44A4"/>
    <w:rsid w:val="008B46DC"/>
    <w:rsid w:val="008B46F2"/>
    <w:rsid w:val="008B4964"/>
    <w:rsid w:val="008B4EEE"/>
    <w:rsid w:val="008B5669"/>
    <w:rsid w:val="008B571F"/>
    <w:rsid w:val="008B5A6F"/>
    <w:rsid w:val="008B5E21"/>
    <w:rsid w:val="008B65C3"/>
    <w:rsid w:val="008B65EF"/>
    <w:rsid w:val="008B6B6D"/>
    <w:rsid w:val="008B771A"/>
    <w:rsid w:val="008B774E"/>
    <w:rsid w:val="008B7905"/>
    <w:rsid w:val="008B790A"/>
    <w:rsid w:val="008C0007"/>
    <w:rsid w:val="008C0073"/>
    <w:rsid w:val="008C0815"/>
    <w:rsid w:val="008C1395"/>
    <w:rsid w:val="008C1A02"/>
    <w:rsid w:val="008C20E5"/>
    <w:rsid w:val="008C2735"/>
    <w:rsid w:val="008C3666"/>
    <w:rsid w:val="008C6D2A"/>
    <w:rsid w:val="008C78C8"/>
    <w:rsid w:val="008C7B95"/>
    <w:rsid w:val="008C7C8E"/>
    <w:rsid w:val="008C7E89"/>
    <w:rsid w:val="008C7F5E"/>
    <w:rsid w:val="008D051B"/>
    <w:rsid w:val="008D06A6"/>
    <w:rsid w:val="008D096C"/>
    <w:rsid w:val="008D167C"/>
    <w:rsid w:val="008D21A3"/>
    <w:rsid w:val="008D351B"/>
    <w:rsid w:val="008D39C1"/>
    <w:rsid w:val="008D4334"/>
    <w:rsid w:val="008D4AEB"/>
    <w:rsid w:val="008D4E67"/>
    <w:rsid w:val="008D4EB6"/>
    <w:rsid w:val="008D54FF"/>
    <w:rsid w:val="008D561E"/>
    <w:rsid w:val="008D5CBF"/>
    <w:rsid w:val="008D6473"/>
    <w:rsid w:val="008D66BC"/>
    <w:rsid w:val="008D6A6E"/>
    <w:rsid w:val="008D70B0"/>
    <w:rsid w:val="008D728A"/>
    <w:rsid w:val="008E0348"/>
    <w:rsid w:val="008E037C"/>
    <w:rsid w:val="008E08F6"/>
    <w:rsid w:val="008E1381"/>
    <w:rsid w:val="008E17CB"/>
    <w:rsid w:val="008E1AA4"/>
    <w:rsid w:val="008E24F3"/>
    <w:rsid w:val="008E298A"/>
    <w:rsid w:val="008E35B7"/>
    <w:rsid w:val="008E4419"/>
    <w:rsid w:val="008E45DE"/>
    <w:rsid w:val="008E4847"/>
    <w:rsid w:val="008E4CE2"/>
    <w:rsid w:val="008E511D"/>
    <w:rsid w:val="008E5B48"/>
    <w:rsid w:val="008E5DAB"/>
    <w:rsid w:val="008E5E8B"/>
    <w:rsid w:val="008E622D"/>
    <w:rsid w:val="008E648D"/>
    <w:rsid w:val="008E6519"/>
    <w:rsid w:val="008E6AC4"/>
    <w:rsid w:val="008E7776"/>
    <w:rsid w:val="008F0EF0"/>
    <w:rsid w:val="008F11B1"/>
    <w:rsid w:val="008F1922"/>
    <w:rsid w:val="008F1D56"/>
    <w:rsid w:val="008F2A2F"/>
    <w:rsid w:val="008F2D11"/>
    <w:rsid w:val="008F2FF6"/>
    <w:rsid w:val="008F3391"/>
    <w:rsid w:val="008F3F60"/>
    <w:rsid w:val="008F459E"/>
    <w:rsid w:val="008F45A1"/>
    <w:rsid w:val="008F473B"/>
    <w:rsid w:val="008F47A6"/>
    <w:rsid w:val="008F4FD3"/>
    <w:rsid w:val="008F50E6"/>
    <w:rsid w:val="008F58E7"/>
    <w:rsid w:val="008F7282"/>
    <w:rsid w:val="008F75C3"/>
    <w:rsid w:val="00900742"/>
    <w:rsid w:val="00900FBE"/>
    <w:rsid w:val="00902163"/>
    <w:rsid w:val="00902894"/>
    <w:rsid w:val="00902B23"/>
    <w:rsid w:val="009036C6"/>
    <w:rsid w:val="00903922"/>
    <w:rsid w:val="00904105"/>
    <w:rsid w:val="009049B3"/>
    <w:rsid w:val="0090522D"/>
    <w:rsid w:val="009057AD"/>
    <w:rsid w:val="00906C1C"/>
    <w:rsid w:val="009079ED"/>
    <w:rsid w:val="00910B87"/>
    <w:rsid w:val="0091131D"/>
    <w:rsid w:val="00911A56"/>
    <w:rsid w:val="009122C7"/>
    <w:rsid w:val="0091251A"/>
    <w:rsid w:val="00912AB9"/>
    <w:rsid w:val="00913419"/>
    <w:rsid w:val="00914342"/>
    <w:rsid w:val="009143DF"/>
    <w:rsid w:val="00914E13"/>
    <w:rsid w:val="0091561B"/>
    <w:rsid w:val="009159B7"/>
    <w:rsid w:val="00916ACA"/>
    <w:rsid w:val="00916F2D"/>
    <w:rsid w:val="00917FDB"/>
    <w:rsid w:val="00920CEE"/>
    <w:rsid w:val="00921ABC"/>
    <w:rsid w:val="00921C48"/>
    <w:rsid w:val="009221B9"/>
    <w:rsid w:val="00922324"/>
    <w:rsid w:val="00923297"/>
    <w:rsid w:val="009239D0"/>
    <w:rsid w:val="00924618"/>
    <w:rsid w:val="009254C9"/>
    <w:rsid w:val="00925BFD"/>
    <w:rsid w:val="00926608"/>
    <w:rsid w:val="00926FD8"/>
    <w:rsid w:val="00927130"/>
    <w:rsid w:val="00927BCF"/>
    <w:rsid w:val="00927D00"/>
    <w:rsid w:val="00927D0E"/>
    <w:rsid w:val="00930138"/>
    <w:rsid w:val="00930447"/>
    <w:rsid w:val="00930C70"/>
    <w:rsid w:val="009312B9"/>
    <w:rsid w:val="009313EC"/>
    <w:rsid w:val="00931470"/>
    <w:rsid w:val="009322AC"/>
    <w:rsid w:val="0093246C"/>
    <w:rsid w:val="00932497"/>
    <w:rsid w:val="0093252C"/>
    <w:rsid w:val="009337EE"/>
    <w:rsid w:val="00933BBC"/>
    <w:rsid w:val="00934118"/>
    <w:rsid w:val="00934237"/>
    <w:rsid w:val="00934338"/>
    <w:rsid w:val="00934454"/>
    <w:rsid w:val="00934552"/>
    <w:rsid w:val="009357F5"/>
    <w:rsid w:val="00936AB7"/>
    <w:rsid w:val="00936CC8"/>
    <w:rsid w:val="0093705B"/>
    <w:rsid w:val="009379A8"/>
    <w:rsid w:val="00940271"/>
    <w:rsid w:val="00940D70"/>
    <w:rsid w:val="009422FF"/>
    <w:rsid w:val="0094469F"/>
    <w:rsid w:val="00944A62"/>
    <w:rsid w:val="00945F6D"/>
    <w:rsid w:val="00946189"/>
    <w:rsid w:val="00946412"/>
    <w:rsid w:val="0094674E"/>
    <w:rsid w:val="00946B8C"/>
    <w:rsid w:val="00946D3F"/>
    <w:rsid w:val="00947F7D"/>
    <w:rsid w:val="00950EEA"/>
    <w:rsid w:val="00951170"/>
    <w:rsid w:val="0095125A"/>
    <w:rsid w:val="00951296"/>
    <w:rsid w:val="00951895"/>
    <w:rsid w:val="00952143"/>
    <w:rsid w:val="0095262E"/>
    <w:rsid w:val="0095279E"/>
    <w:rsid w:val="009528BD"/>
    <w:rsid w:val="0095290A"/>
    <w:rsid w:val="00952B64"/>
    <w:rsid w:val="00952FCC"/>
    <w:rsid w:val="009545E2"/>
    <w:rsid w:val="00954617"/>
    <w:rsid w:val="00954AAC"/>
    <w:rsid w:val="00954E42"/>
    <w:rsid w:val="009562D3"/>
    <w:rsid w:val="00956392"/>
    <w:rsid w:val="00956763"/>
    <w:rsid w:val="00960C63"/>
    <w:rsid w:val="00960D51"/>
    <w:rsid w:val="0096196A"/>
    <w:rsid w:val="00962062"/>
    <w:rsid w:val="00962609"/>
    <w:rsid w:val="0096281C"/>
    <w:rsid w:val="0096282F"/>
    <w:rsid w:val="009629C0"/>
    <w:rsid w:val="00963A3E"/>
    <w:rsid w:val="0096405E"/>
    <w:rsid w:val="009651C0"/>
    <w:rsid w:val="009652A5"/>
    <w:rsid w:val="00965BEF"/>
    <w:rsid w:val="00965ED5"/>
    <w:rsid w:val="00965EE0"/>
    <w:rsid w:val="009665EE"/>
    <w:rsid w:val="009666FD"/>
    <w:rsid w:val="0096750D"/>
    <w:rsid w:val="0096776F"/>
    <w:rsid w:val="00970083"/>
    <w:rsid w:val="00970A83"/>
    <w:rsid w:val="009710B8"/>
    <w:rsid w:val="009711F9"/>
    <w:rsid w:val="0097160A"/>
    <w:rsid w:val="0097171A"/>
    <w:rsid w:val="00971BB0"/>
    <w:rsid w:val="00972090"/>
    <w:rsid w:val="00973287"/>
    <w:rsid w:val="00973C85"/>
    <w:rsid w:val="00973D40"/>
    <w:rsid w:val="00974006"/>
    <w:rsid w:val="0097444C"/>
    <w:rsid w:val="00974BB2"/>
    <w:rsid w:val="00974EB8"/>
    <w:rsid w:val="009753D8"/>
    <w:rsid w:val="00975A5F"/>
    <w:rsid w:val="00975BF7"/>
    <w:rsid w:val="00975C8B"/>
    <w:rsid w:val="00975E7C"/>
    <w:rsid w:val="00975E93"/>
    <w:rsid w:val="00975FCA"/>
    <w:rsid w:val="00975FD4"/>
    <w:rsid w:val="00976228"/>
    <w:rsid w:val="00976261"/>
    <w:rsid w:val="0097755B"/>
    <w:rsid w:val="00977C49"/>
    <w:rsid w:val="00980F97"/>
    <w:rsid w:val="00981928"/>
    <w:rsid w:val="009825EC"/>
    <w:rsid w:val="009832E2"/>
    <w:rsid w:val="00983E0D"/>
    <w:rsid w:val="00984730"/>
    <w:rsid w:val="00984832"/>
    <w:rsid w:val="00985115"/>
    <w:rsid w:val="0098576C"/>
    <w:rsid w:val="00985821"/>
    <w:rsid w:val="00985AB1"/>
    <w:rsid w:val="00985D7C"/>
    <w:rsid w:val="009864FA"/>
    <w:rsid w:val="009865C1"/>
    <w:rsid w:val="00986C49"/>
    <w:rsid w:val="00987B8F"/>
    <w:rsid w:val="009909BB"/>
    <w:rsid w:val="009919AD"/>
    <w:rsid w:val="00991BAF"/>
    <w:rsid w:val="009922A3"/>
    <w:rsid w:val="00992E30"/>
    <w:rsid w:val="0099304E"/>
    <w:rsid w:val="0099319A"/>
    <w:rsid w:val="00993AD6"/>
    <w:rsid w:val="0099437C"/>
    <w:rsid w:val="00994737"/>
    <w:rsid w:val="00994E42"/>
    <w:rsid w:val="00995ECA"/>
    <w:rsid w:val="009962FF"/>
    <w:rsid w:val="00997346"/>
    <w:rsid w:val="00997AB8"/>
    <w:rsid w:val="009A05EF"/>
    <w:rsid w:val="009A0791"/>
    <w:rsid w:val="009A08E0"/>
    <w:rsid w:val="009A0AE3"/>
    <w:rsid w:val="009A0E8E"/>
    <w:rsid w:val="009A1356"/>
    <w:rsid w:val="009A1482"/>
    <w:rsid w:val="009A15C9"/>
    <w:rsid w:val="009A17DC"/>
    <w:rsid w:val="009A218E"/>
    <w:rsid w:val="009A25B9"/>
    <w:rsid w:val="009A2CC5"/>
    <w:rsid w:val="009A2F36"/>
    <w:rsid w:val="009A330E"/>
    <w:rsid w:val="009A336B"/>
    <w:rsid w:val="009A3BD3"/>
    <w:rsid w:val="009A3D33"/>
    <w:rsid w:val="009A4116"/>
    <w:rsid w:val="009A421C"/>
    <w:rsid w:val="009A4556"/>
    <w:rsid w:val="009A5F7F"/>
    <w:rsid w:val="009A6063"/>
    <w:rsid w:val="009A7185"/>
    <w:rsid w:val="009A7D22"/>
    <w:rsid w:val="009B1A84"/>
    <w:rsid w:val="009B26AB"/>
    <w:rsid w:val="009B3D9D"/>
    <w:rsid w:val="009B45C7"/>
    <w:rsid w:val="009B46D2"/>
    <w:rsid w:val="009B4F72"/>
    <w:rsid w:val="009B5E24"/>
    <w:rsid w:val="009B621B"/>
    <w:rsid w:val="009B680A"/>
    <w:rsid w:val="009B6DB9"/>
    <w:rsid w:val="009C0369"/>
    <w:rsid w:val="009C0C78"/>
    <w:rsid w:val="009C0EF4"/>
    <w:rsid w:val="009C1528"/>
    <w:rsid w:val="009C202A"/>
    <w:rsid w:val="009C262F"/>
    <w:rsid w:val="009C2701"/>
    <w:rsid w:val="009C294C"/>
    <w:rsid w:val="009C2D86"/>
    <w:rsid w:val="009C3391"/>
    <w:rsid w:val="009C3D9E"/>
    <w:rsid w:val="009C3E88"/>
    <w:rsid w:val="009C3F0F"/>
    <w:rsid w:val="009C4914"/>
    <w:rsid w:val="009C4C3C"/>
    <w:rsid w:val="009C4DFA"/>
    <w:rsid w:val="009C4E1A"/>
    <w:rsid w:val="009C4F3A"/>
    <w:rsid w:val="009C554B"/>
    <w:rsid w:val="009C57ED"/>
    <w:rsid w:val="009C5865"/>
    <w:rsid w:val="009C598B"/>
    <w:rsid w:val="009C5AA3"/>
    <w:rsid w:val="009C6022"/>
    <w:rsid w:val="009C623F"/>
    <w:rsid w:val="009C62A5"/>
    <w:rsid w:val="009C62D7"/>
    <w:rsid w:val="009C675D"/>
    <w:rsid w:val="009C705B"/>
    <w:rsid w:val="009D0431"/>
    <w:rsid w:val="009D08F9"/>
    <w:rsid w:val="009D09C7"/>
    <w:rsid w:val="009D0BAE"/>
    <w:rsid w:val="009D2311"/>
    <w:rsid w:val="009D23E1"/>
    <w:rsid w:val="009D2AD6"/>
    <w:rsid w:val="009D2C68"/>
    <w:rsid w:val="009D37BD"/>
    <w:rsid w:val="009D38D7"/>
    <w:rsid w:val="009D39D5"/>
    <w:rsid w:val="009D3E27"/>
    <w:rsid w:val="009D4963"/>
    <w:rsid w:val="009D52E5"/>
    <w:rsid w:val="009D690E"/>
    <w:rsid w:val="009D744A"/>
    <w:rsid w:val="009E117B"/>
    <w:rsid w:val="009E1525"/>
    <w:rsid w:val="009E164A"/>
    <w:rsid w:val="009E2810"/>
    <w:rsid w:val="009E32D1"/>
    <w:rsid w:val="009E421C"/>
    <w:rsid w:val="009E47FE"/>
    <w:rsid w:val="009E484B"/>
    <w:rsid w:val="009E4B8E"/>
    <w:rsid w:val="009E4BD1"/>
    <w:rsid w:val="009E4F1C"/>
    <w:rsid w:val="009E52EF"/>
    <w:rsid w:val="009E531E"/>
    <w:rsid w:val="009E54AC"/>
    <w:rsid w:val="009E5565"/>
    <w:rsid w:val="009E55A3"/>
    <w:rsid w:val="009E60FE"/>
    <w:rsid w:val="009E6A59"/>
    <w:rsid w:val="009E6CC6"/>
    <w:rsid w:val="009E7289"/>
    <w:rsid w:val="009F0296"/>
    <w:rsid w:val="009F0E18"/>
    <w:rsid w:val="009F21DF"/>
    <w:rsid w:val="009F2236"/>
    <w:rsid w:val="009F274D"/>
    <w:rsid w:val="009F532B"/>
    <w:rsid w:val="009F66ED"/>
    <w:rsid w:val="009F6821"/>
    <w:rsid w:val="009F6948"/>
    <w:rsid w:val="009F6D65"/>
    <w:rsid w:val="009F6E69"/>
    <w:rsid w:val="009F744A"/>
    <w:rsid w:val="009F749E"/>
    <w:rsid w:val="00A011CE"/>
    <w:rsid w:val="00A014D8"/>
    <w:rsid w:val="00A02475"/>
    <w:rsid w:val="00A02692"/>
    <w:rsid w:val="00A0273E"/>
    <w:rsid w:val="00A02918"/>
    <w:rsid w:val="00A03412"/>
    <w:rsid w:val="00A03CAB"/>
    <w:rsid w:val="00A04514"/>
    <w:rsid w:val="00A05058"/>
    <w:rsid w:val="00A06008"/>
    <w:rsid w:val="00A06210"/>
    <w:rsid w:val="00A070F3"/>
    <w:rsid w:val="00A0725F"/>
    <w:rsid w:val="00A074D3"/>
    <w:rsid w:val="00A07BCE"/>
    <w:rsid w:val="00A105FB"/>
    <w:rsid w:val="00A11E5E"/>
    <w:rsid w:val="00A11EB3"/>
    <w:rsid w:val="00A12076"/>
    <w:rsid w:val="00A1233D"/>
    <w:rsid w:val="00A1261A"/>
    <w:rsid w:val="00A13067"/>
    <w:rsid w:val="00A13C85"/>
    <w:rsid w:val="00A13FB3"/>
    <w:rsid w:val="00A142E0"/>
    <w:rsid w:val="00A146C7"/>
    <w:rsid w:val="00A14AE8"/>
    <w:rsid w:val="00A14FC7"/>
    <w:rsid w:val="00A15338"/>
    <w:rsid w:val="00A16C83"/>
    <w:rsid w:val="00A16DDB"/>
    <w:rsid w:val="00A1754D"/>
    <w:rsid w:val="00A17BBB"/>
    <w:rsid w:val="00A17F90"/>
    <w:rsid w:val="00A221FE"/>
    <w:rsid w:val="00A22EFC"/>
    <w:rsid w:val="00A22F59"/>
    <w:rsid w:val="00A23778"/>
    <w:rsid w:val="00A239CC"/>
    <w:rsid w:val="00A23FF6"/>
    <w:rsid w:val="00A24239"/>
    <w:rsid w:val="00A2463F"/>
    <w:rsid w:val="00A24D2F"/>
    <w:rsid w:val="00A24EBB"/>
    <w:rsid w:val="00A256FA"/>
    <w:rsid w:val="00A2600A"/>
    <w:rsid w:val="00A26069"/>
    <w:rsid w:val="00A264C5"/>
    <w:rsid w:val="00A2654E"/>
    <w:rsid w:val="00A2690B"/>
    <w:rsid w:val="00A27279"/>
    <w:rsid w:val="00A27654"/>
    <w:rsid w:val="00A276D6"/>
    <w:rsid w:val="00A27811"/>
    <w:rsid w:val="00A308E7"/>
    <w:rsid w:val="00A30F18"/>
    <w:rsid w:val="00A327D8"/>
    <w:rsid w:val="00A32A59"/>
    <w:rsid w:val="00A32A64"/>
    <w:rsid w:val="00A32AC5"/>
    <w:rsid w:val="00A33157"/>
    <w:rsid w:val="00A333D8"/>
    <w:rsid w:val="00A33513"/>
    <w:rsid w:val="00A33564"/>
    <w:rsid w:val="00A336BD"/>
    <w:rsid w:val="00A33AFA"/>
    <w:rsid w:val="00A3415B"/>
    <w:rsid w:val="00A344C4"/>
    <w:rsid w:val="00A349A2"/>
    <w:rsid w:val="00A35220"/>
    <w:rsid w:val="00A354E4"/>
    <w:rsid w:val="00A358FC"/>
    <w:rsid w:val="00A35B4A"/>
    <w:rsid w:val="00A35F67"/>
    <w:rsid w:val="00A36F7C"/>
    <w:rsid w:val="00A3701A"/>
    <w:rsid w:val="00A37728"/>
    <w:rsid w:val="00A37E19"/>
    <w:rsid w:val="00A37F5E"/>
    <w:rsid w:val="00A401B3"/>
    <w:rsid w:val="00A40422"/>
    <w:rsid w:val="00A4087D"/>
    <w:rsid w:val="00A41AD0"/>
    <w:rsid w:val="00A42135"/>
    <w:rsid w:val="00A4241C"/>
    <w:rsid w:val="00A42E14"/>
    <w:rsid w:val="00A43106"/>
    <w:rsid w:val="00A43768"/>
    <w:rsid w:val="00A43E1C"/>
    <w:rsid w:val="00A44044"/>
    <w:rsid w:val="00A45E13"/>
    <w:rsid w:val="00A47611"/>
    <w:rsid w:val="00A4796C"/>
    <w:rsid w:val="00A479B3"/>
    <w:rsid w:val="00A5000E"/>
    <w:rsid w:val="00A50EFE"/>
    <w:rsid w:val="00A5163D"/>
    <w:rsid w:val="00A5253B"/>
    <w:rsid w:val="00A528F3"/>
    <w:rsid w:val="00A52E0C"/>
    <w:rsid w:val="00A53496"/>
    <w:rsid w:val="00A53ACF"/>
    <w:rsid w:val="00A541AE"/>
    <w:rsid w:val="00A5430B"/>
    <w:rsid w:val="00A54A16"/>
    <w:rsid w:val="00A55793"/>
    <w:rsid w:val="00A564C1"/>
    <w:rsid w:val="00A56879"/>
    <w:rsid w:val="00A5690C"/>
    <w:rsid w:val="00A56F1C"/>
    <w:rsid w:val="00A5714D"/>
    <w:rsid w:val="00A57FD6"/>
    <w:rsid w:val="00A63387"/>
    <w:rsid w:val="00A6408C"/>
    <w:rsid w:val="00A64416"/>
    <w:rsid w:val="00A64775"/>
    <w:rsid w:val="00A64809"/>
    <w:rsid w:val="00A649EF"/>
    <w:rsid w:val="00A64E85"/>
    <w:rsid w:val="00A654F9"/>
    <w:rsid w:val="00A6588E"/>
    <w:rsid w:val="00A66C16"/>
    <w:rsid w:val="00A671C2"/>
    <w:rsid w:val="00A70999"/>
    <w:rsid w:val="00A71055"/>
    <w:rsid w:val="00A71317"/>
    <w:rsid w:val="00A71564"/>
    <w:rsid w:val="00A71749"/>
    <w:rsid w:val="00A72492"/>
    <w:rsid w:val="00A72AE6"/>
    <w:rsid w:val="00A72BE5"/>
    <w:rsid w:val="00A72F26"/>
    <w:rsid w:val="00A73107"/>
    <w:rsid w:val="00A731CE"/>
    <w:rsid w:val="00A73385"/>
    <w:rsid w:val="00A73400"/>
    <w:rsid w:val="00A73470"/>
    <w:rsid w:val="00A736D2"/>
    <w:rsid w:val="00A742BE"/>
    <w:rsid w:val="00A74485"/>
    <w:rsid w:val="00A756E4"/>
    <w:rsid w:val="00A758CE"/>
    <w:rsid w:val="00A76492"/>
    <w:rsid w:val="00A76F08"/>
    <w:rsid w:val="00A77549"/>
    <w:rsid w:val="00A8152A"/>
    <w:rsid w:val="00A8449C"/>
    <w:rsid w:val="00A849F4"/>
    <w:rsid w:val="00A84E31"/>
    <w:rsid w:val="00A854AA"/>
    <w:rsid w:val="00A85833"/>
    <w:rsid w:val="00A85BEF"/>
    <w:rsid w:val="00A86430"/>
    <w:rsid w:val="00A90451"/>
    <w:rsid w:val="00A9104E"/>
    <w:rsid w:val="00A910CE"/>
    <w:rsid w:val="00A91B33"/>
    <w:rsid w:val="00A927D5"/>
    <w:rsid w:val="00A92910"/>
    <w:rsid w:val="00A935CE"/>
    <w:rsid w:val="00A94636"/>
    <w:rsid w:val="00A95DCF"/>
    <w:rsid w:val="00A96077"/>
    <w:rsid w:val="00A9608F"/>
    <w:rsid w:val="00A9670B"/>
    <w:rsid w:val="00A96F33"/>
    <w:rsid w:val="00AA0361"/>
    <w:rsid w:val="00AA08B0"/>
    <w:rsid w:val="00AA0C55"/>
    <w:rsid w:val="00AA1CD2"/>
    <w:rsid w:val="00AA3C82"/>
    <w:rsid w:val="00AA4479"/>
    <w:rsid w:val="00AA5060"/>
    <w:rsid w:val="00AA518E"/>
    <w:rsid w:val="00AA51D2"/>
    <w:rsid w:val="00AA5731"/>
    <w:rsid w:val="00AA5D86"/>
    <w:rsid w:val="00AA6406"/>
    <w:rsid w:val="00AA6996"/>
    <w:rsid w:val="00AA75F4"/>
    <w:rsid w:val="00AA78E2"/>
    <w:rsid w:val="00AB01BF"/>
    <w:rsid w:val="00AB0660"/>
    <w:rsid w:val="00AB10D3"/>
    <w:rsid w:val="00AB1526"/>
    <w:rsid w:val="00AB221B"/>
    <w:rsid w:val="00AB2BCC"/>
    <w:rsid w:val="00AB3F11"/>
    <w:rsid w:val="00AB45ED"/>
    <w:rsid w:val="00AB5AA2"/>
    <w:rsid w:val="00AB6270"/>
    <w:rsid w:val="00AB6F91"/>
    <w:rsid w:val="00AB7324"/>
    <w:rsid w:val="00AB7ABB"/>
    <w:rsid w:val="00AC0243"/>
    <w:rsid w:val="00AC0F46"/>
    <w:rsid w:val="00AC1118"/>
    <w:rsid w:val="00AC11E4"/>
    <w:rsid w:val="00AC15AD"/>
    <w:rsid w:val="00AC16B4"/>
    <w:rsid w:val="00AC2B2B"/>
    <w:rsid w:val="00AC3677"/>
    <w:rsid w:val="00AC36D6"/>
    <w:rsid w:val="00AC46F5"/>
    <w:rsid w:val="00AC58B4"/>
    <w:rsid w:val="00AC5A79"/>
    <w:rsid w:val="00AC5C34"/>
    <w:rsid w:val="00AC61EB"/>
    <w:rsid w:val="00AC6711"/>
    <w:rsid w:val="00AC6CDA"/>
    <w:rsid w:val="00AC6D88"/>
    <w:rsid w:val="00AC7368"/>
    <w:rsid w:val="00AC751B"/>
    <w:rsid w:val="00AC7525"/>
    <w:rsid w:val="00AC7B36"/>
    <w:rsid w:val="00AD12CC"/>
    <w:rsid w:val="00AD16BE"/>
    <w:rsid w:val="00AD1A52"/>
    <w:rsid w:val="00AD1C6E"/>
    <w:rsid w:val="00AD1CDB"/>
    <w:rsid w:val="00AD209C"/>
    <w:rsid w:val="00AD29D2"/>
    <w:rsid w:val="00AD329B"/>
    <w:rsid w:val="00AD5967"/>
    <w:rsid w:val="00AD5BA3"/>
    <w:rsid w:val="00AD5D0A"/>
    <w:rsid w:val="00AD5EEA"/>
    <w:rsid w:val="00AD6584"/>
    <w:rsid w:val="00AD6C21"/>
    <w:rsid w:val="00AD7403"/>
    <w:rsid w:val="00AE0330"/>
    <w:rsid w:val="00AE2D51"/>
    <w:rsid w:val="00AE2DD9"/>
    <w:rsid w:val="00AE3038"/>
    <w:rsid w:val="00AE339B"/>
    <w:rsid w:val="00AE35C3"/>
    <w:rsid w:val="00AE5302"/>
    <w:rsid w:val="00AE63BA"/>
    <w:rsid w:val="00AE63CB"/>
    <w:rsid w:val="00AE6E9E"/>
    <w:rsid w:val="00AE71B9"/>
    <w:rsid w:val="00AF07D2"/>
    <w:rsid w:val="00AF09D3"/>
    <w:rsid w:val="00AF0B74"/>
    <w:rsid w:val="00AF0DD5"/>
    <w:rsid w:val="00AF169D"/>
    <w:rsid w:val="00AF1B5B"/>
    <w:rsid w:val="00AF2CC4"/>
    <w:rsid w:val="00AF2DAC"/>
    <w:rsid w:val="00AF3140"/>
    <w:rsid w:val="00AF381E"/>
    <w:rsid w:val="00AF3A9C"/>
    <w:rsid w:val="00AF3CD3"/>
    <w:rsid w:val="00AF3D4E"/>
    <w:rsid w:val="00AF5FFF"/>
    <w:rsid w:val="00AF613E"/>
    <w:rsid w:val="00AF69F0"/>
    <w:rsid w:val="00AF7B4C"/>
    <w:rsid w:val="00B00D7E"/>
    <w:rsid w:val="00B01006"/>
    <w:rsid w:val="00B0228B"/>
    <w:rsid w:val="00B024E4"/>
    <w:rsid w:val="00B025FC"/>
    <w:rsid w:val="00B02A5D"/>
    <w:rsid w:val="00B03818"/>
    <w:rsid w:val="00B03BEA"/>
    <w:rsid w:val="00B04A74"/>
    <w:rsid w:val="00B05577"/>
    <w:rsid w:val="00B05C8D"/>
    <w:rsid w:val="00B06EDB"/>
    <w:rsid w:val="00B0702F"/>
    <w:rsid w:val="00B07A4D"/>
    <w:rsid w:val="00B07BA6"/>
    <w:rsid w:val="00B07CAE"/>
    <w:rsid w:val="00B10DE2"/>
    <w:rsid w:val="00B1100B"/>
    <w:rsid w:val="00B127BA"/>
    <w:rsid w:val="00B130C0"/>
    <w:rsid w:val="00B13177"/>
    <w:rsid w:val="00B133C2"/>
    <w:rsid w:val="00B13D27"/>
    <w:rsid w:val="00B14407"/>
    <w:rsid w:val="00B1619A"/>
    <w:rsid w:val="00B16DF1"/>
    <w:rsid w:val="00B200A7"/>
    <w:rsid w:val="00B20799"/>
    <w:rsid w:val="00B2130C"/>
    <w:rsid w:val="00B22EA7"/>
    <w:rsid w:val="00B23068"/>
    <w:rsid w:val="00B2321B"/>
    <w:rsid w:val="00B23554"/>
    <w:rsid w:val="00B2392E"/>
    <w:rsid w:val="00B248C5"/>
    <w:rsid w:val="00B25842"/>
    <w:rsid w:val="00B259AA"/>
    <w:rsid w:val="00B26E78"/>
    <w:rsid w:val="00B270D1"/>
    <w:rsid w:val="00B27280"/>
    <w:rsid w:val="00B27A61"/>
    <w:rsid w:val="00B302A8"/>
    <w:rsid w:val="00B302FF"/>
    <w:rsid w:val="00B30BE8"/>
    <w:rsid w:val="00B3171C"/>
    <w:rsid w:val="00B3208C"/>
    <w:rsid w:val="00B32F59"/>
    <w:rsid w:val="00B33700"/>
    <w:rsid w:val="00B34FC3"/>
    <w:rsid w:val="00B353FF"/>
    <w:rsid w:val="00B3582C"/>
    <w:rsid w:val="00B3620A"/>
    <w:rsid w:val="00B36511"/>
    <w:rsid w:val="00B36745"/>
    <w:rsid w:val="00B36A6F"/>
    <w:rsid w:val="00B37994"/>
    <w:rsid w:val="00B40B6E"/>
    <w:rsid w:val="00B40E63"/>
    <w:rsid w:val="00B410AA"/>
    <w:rsid w:val="00B41DF2"/>
    <w:rsid w:val="00B42669"/>
    <w:rsid w:val="00B426ED"/>
    <w:rsid w:val="00B42C1F"/>
    <w:rsid w:val="00B43351"/>
    <w:rsid w:val="00B444AD"/>
    <w:rsid w:val="00B447D7"/>
    <w:rsid w:val="00B44F20"/>
    <w:rsid w:val="00B45DB2"/>
    <w:rsid w:val="00B45E91"/>
    <w:rsid w:val="00B46759"/>
    <w:rsid w:val="00B469FA"/>
    <w:rsid w:val="00B47AC8"/>
    <w:rsid w:val="00B47AC9"/>
    <w:rsid w:val="00B5050D"/>
    <w:rsid w:val="00B5084E"/>
    <w:rsid w:val="00B51663"/>
    <w:rsid w:val="00B51B6D"/>
    <w:rsid w:val="00B523EE"/>
    <w:rsid w:val="00B52B4A"/>
    <w:rsid w:val="00B53369"/>
    <w:rsid w:val="00B53586"/>
    <w:rsid w:val="00B535DF"/>
    <w:rsid w:val="00B542A9"/>
    <w:rsid w:val="00B54A6F"/>
    <w:rsid w:val="00B55078"/>
    <w:rsid w:val="00B55215"/>
    <w:rsid w:val="00B5527C"/>
    <w:rsid w:val="00B55466"/>
    <w:rsid w:val="00B556B1"/>
    <w:rsid w:val="00B55B67"/>
    <w:rsid w:val="00B5760C"/>
    <w:rsid w:val="00B60419"/>
    <w:rsid w:val="00B6063C"/>
    <w:rsid w:val="00B60644"/>
    <w:rsid w:val="00B606E2"/>
    <w:rsid w:val="00B60922"/>
    <w:rsid w:val="00B6178B"/>
    <w:rsid w:val="00B61B23"/>
    <w:rsid w:val="00B61CFB"/>
    <w:rsid w:val="00B6260E"/>
    <w:rsid w:val="00B62A26"/>
    <w:rsid w:val="00B632A5"/>
    <w:rsid w:val="00B63BB2"/>
    <w:rsid w:val="00B649DC"/>
    <w:rsid w:val="00B654E1"/>
    <w:rsid w:val="00B66976"/>
    <w:rsid w:val="00B7042A"/>
    <w:rsid w:val="00B71187"/>
    <w:rsid w:val="00B71BF2"/>
    <w:rsid w:val="00B71DCC"/>
    <w:rsid w:val="00B72360"/>
    <w:rsid w:val="00B7292B"/>
    <w:rsid w:val="00B72E86"/>
    <w:rsid w:val="00B73163"/>
    <w:rsid w:val="00B7352E"/>
    <w:rsid w:val="00B74BBE"/>
    <w:rsid w:val="00B74F0C"/>
    <w:rsid w:val="00B75A54"/>
    <w:rsid w:val="00B75D4C"/>
    <w:rsid w:val="00B76104"/>
    <w:rsid w:val="00B76261"/>
    <w:rsid w:val="00B76AF6"/>
    <w:rsid w:val="00B7715C"/>
    <w:rsid w:val="00B779BB"/>
    <w:rsid w:val="00B77E64"/>
    <w:rsid w:val="00B77FD3"/>
    <w:rsid w:val="00B807A3"/>
    <w:rsid w:val="00B81417"/>
    <w:rsid w:val="00B81629"/>
    <w:rsid w:val="00B81CBB"/>
    <w:rsid w:val="00B822A3"/>
    <w:rsid w:val="00B828D2"/>
    <w:rsid w:val="00B82F23"/>
    <w:rsid w:val="00B83131"/>
    <w:rsid w:val="00B837BE"/>
    <w:rsid w:val="00B839ED"/>
    <w:rsid w:val="00B83A3D"/>
    <w:rsid w:val="00B866B0"/>
    <w:rsid w:val="00B86E6E"/>
    <w:rsid w:val="00B8706C"/>
    <w:rsid w:val="00B8741F"/>
    <w:rsid w:val="00B91733"/>
    <w:rsid w:val="00B921C1"/>
    <w:rsid w:val="00B9255A"/>
    <w:rsid w:val="00B927C1"/>
    <w:rsid w:val="00B92833"/>
    <w:rsid w:val="00B92D09"/>
    <w:rsid w:val="00B9334B"/>
    <w:rsid w:val="00B93B14"/>
    <w:rsid w:val="00B94084"/>
    <w:rsid w:val="00B94118"/>
    <w:rsid w:val="00B95B76"/>
    <w:rsid w:val="00B9673A"/>
    <w:rsid w:val="00B96788"/>
    <w:rsid w:val="00B968EB"/>
    <w:rsid w:val="00B96E1D"/>
    <w:rsid w:val="00B97005"/>
    <w:rsid w:val="00B9702F"/>
    <w:rsid w:val="00B972ED"/>
    <w:rsid w:val="00B97F7F"/>
    <w:rsid w:val="00BA0077"/>
    <w:rsid w:val="00BA02EF"/>
    <w:rsid w:val="00BA0A4D"/>
    <w:rsid w:val="00BA39DB"/>
    <w:rsid w:val="00BA3A1B"/>
    <w:rsid w:val="00BA4410"/>
    <w:rsid w:val="00BA4F5E"/>
    <w:rsid w:val="00BA5061"/>
    <w:rsid w:val="00BA51F5"/>
    <w:rsid w:val="00BA57C5"/>
    <w:rsid w:val="00BA6510"/>
    <w:rsid w:val="00BA6B8C"/>
    <w:rsid w:val="00BA7031"/>
    <w:rsid w:val="00BB03A7"/>
    <w:rsid w:val="00BB05C9"/>
    <w:rsid w:val="00BB079E"/>
    <w:rsid w:val="00BB0CBD"/>
    <w:rsid w:val="00BB0CC1"/>
    <w:rsid w:val="00BB1357"/>
    <w:rsid w:val="00BB21F9"/>
    <w:rsid w:val="00BB271E"/>
    <w:rsid w:val="00BB4559"/>
    <w:rsid w:val="00BB4E2C"/>
    <w:rsid w:val="00BB5155"/>
    <w:rsid w:val="00BB571B"/>
    <w:rsid w:val="00BB6537"/>
    <w:rsid w:val="00BB761F"/>
    <w:rsid w:val="00BB7690"/>
    <w:rsid w:val="00BB76BD"/>
    <w:rsid w:val="00BC04B4"/>
    <w:rsid w:val="00BC133D"/>
    <w:rsid w:val="00BC1ABC"/>
    <w:rsid w:val="00BC1F4A"/>
    <w:rsid w:val="00BC24EC"/>
    <w:rsid w:val="00BC2CAA"/>
    <w:rsid w:val="00BC38C4"/>
    <w:rsid w:val="00BC39CA"/>
    <w:rsid w:val="00BC4285"/>
    <w:rsid w:val="00BC4CDE"/>
    <w:rsid w:val="00BC4D25"/>
    <w:rsid w:val="00BC5C4A"/>
    <w:rsid w:val="00BC6862"/>
    <w:rsid w:val="00BC783C"/>
    <w:rsid w:val="00BC7D25"/>
    <w:rsid w:val="00BD0641"/>
    <w:rsid w:val="00BD08EE"/>
    <w:rsid w:val="00BD2964"/>
    <w:rsid w:val="00BD2A49"/>
    <w:rsid w:val="00BD37FA"/>
    <w:rsid w:val="00BD3A42"/>
    <w:rsid w:val="00BD3AD6"/>
    <w:rsid w:val="00BD4B9C"/>
    <w:rsid w:val="00BD5C83"/>
    <w:rsid w:val="00BD5FB0"/>
    <w:rsid w:val="00BD637D"/>
    <w:rsid w:val="00BD642B"/>
    <w:rsid w:val="00BE0165"/>
    <w:rsid w:val="00BE0423"/>
    <w:rsid w:val="00BE07BA"/>
    <w:rsid w:val="00BE1404"/>
    <w:rsid w:val="00BE1C7D"/>
    <w:rsid w:val="00BE20CE"/>
    <w:rsid w:val="00BE2226"/>
    <w:rsid w:val="00BE2BF1"/>
    <w:rsid w:val="00BE2C40"/>
    <w:rsid w:val="00BE2FAE"/>
    <w:rsid w:val="00BE3EC4"/>
    <w:rsid w:val="00BE3F5D"/>
    <w:rsid w:val="00BE4C84"/>
    <w:rsid w:val="00BE4DED"/>
    <w:rsid w:val="00BE5051"/>
    <w:rsid w:val="00BE50EC"/>
    <w:rsid w:val="00BE50F3"/>
    <w:rsid w:val="00BE51D9"/>
    <w:rsid w:val="00BE58DE"/>
    <w:rsid w:val="00BE5D6C"/>
    <w:rsid w:val="00BE6AC4"/>
    <w:rsid w:val="00BE6D4A"/>
    <w:rsid w:val="00BE6FEB"/>
    <w:rsid w:val="00BE75D1"/>
    <w:rsid w:val="00BE7F18"/>
    <w:rsid w:val="00BF015A"/>
    <w:rsid w:val="00BF05A5"/>
    <w:rsid w:val="00BF0F02"/>
    <w:rsid w:val="00BF20A5"/>
    <w:rsid w:val="00BF23E0"/>
    <w:rsid w:val="00BF2673"/>
    <w:rsid w:val="00BF30B6"/>
    <w:rsid w:val="00BF44B4"/>
    <w:rsid w:val="00BF4747"/>
    <w:rsid w:val="00BF5924"/>
    <w:rsid w:val="00BF5D0B"/>
    <w:rsid w:val="00BF623D"/>
    <w:rsid w:val="00BF62D4"/>
    <w:rsid w:val="00BF677D"/>
    <w:rsid w:val="00BF6B87"/>
    <w:rsid w:val="00C00841"/>
    <w:rsid w:val="00C00DCC"/>
    <w:rsid w:val="00C0139E"/>
    <w:rsid w:val="00C019A4"/>
    <w:rsid w:val="00C02FAD"/>
    <w:rsid w:val="00C0309A"/>
    <w:rsid w:val="00C030C0"/>
    <w:rsid w:val="00C030C3"/>
    <w:rsid w:val="00C03B62"/>
    <w:rsid w:val="00C04118"/>
    <w:rsid w:val="00C04379"/>
    <w:rsid w:val="00C0492C"/>
    <w:rsid w:val="00C04C77"/>
    <w:rsid w:val="00C0538E"/>
    <w:rsid w:val="00C0660B"/>
    <w:rsid w:val="00C06CD2"/>
    <w:rsid w:val="00C06F3F"/>
    <w:rsid w:val="00C10842"/>
    <w:rsid w:val="00C1102B"/>
    <w:rsid w:val="00C11D7A"/>
    <w:rsid w:val="00C120A2"/>
    <w:rsid w:val="00C123B8"/>
    <w:rsid w:val="00C12507"/>
    <w:rsid w:val="00C12B7D"/>
    <w:rsid w:val="00C12FC5"/>
    <w:rsid w:val="00C13A02"/>
    <w:rsid w:val="00C140A1"/>
    <w:rsid w:val="00C14709"/>
    <w:rsid w:val="00C14D91"/>
    <w:rsid w:val="00C156F9"/>
    <w:rsid w:val="00C1572F"/>
    <w:rsid w:val="00C16B46"/>
    <w:rsid w:val="00C16F95"/>
    <w:rsid w:val="00C179A5"/>
    <w:rsid w:val="00C17AC7"/>
    <w:rsid w:val="00C201E6"/>
    <w:rsid w:val="00C21C43"/>
    <w:rsid w:val="00C22094"/>
    <w:rsid w:val="00C223F4"/>
    <w:rsid w:val="00C22CE0"/>
    <w:rsid w:val="00C22DA5"/>
    <w:rsid w:val="00C23487"/>
    <w:rsid w:val="00C23689"/>
    <w:rsid w:val="00C23FDC"/>
    <w:rsid w:val="00C2412F"/>
    <w:rsid w:val="00C24E87"/>
    <w:rsid w:val="00C2543F"/>
    <w:rsid w:val="00C25CB2"/>
    <w:rsid w:val="00C25DC0"/>
    <w:rsid w:val="00C26673"/>
    <w:rsid w:val="00C26F37"/>
    <w:rsid w:val="00C27100"/>
    <w:rsid w:val="00C272F4"/>
    <w:rsid w:val="00C273E5"/>
    <w:rsid w:val="00C30A89"/>
    <w:rsid w:val="00C3149B"/>
    <w:rsid w:val="00C31625"/>
    <w:rsid w:val="00C3195D"/>
    <w:rsid w:val="00C31F45"/>
    <w:rsid w:val="00C33B7F"/>
    <w:rsid w:val="00C33CEE"/>
    <w:rsid w:val="00C33EC4"/>
    <w:rsid w:val="00C346BA"/>
    <w:rsid w:val="00C3490B"/>
    <w:rsid w:val="00C3539A"/>
    <w:rsid w:val="00C35F98"/>
    <w:rsid w:val="00C3634C"/>
    <w:rsid w:val="00C3684F"/>
    <w:rsid w:val="00C369FB"/>
    <w:rsid w:val="00C400D5"/>
    <w:rsid w:val="00C4140C"/>
    <w:rsid w:val="00C41EF6"/>
    <w:rsid w:val="00C42999"/>
    <w:rsid w:val="00C42B47"/>
    <w:rsid w:val="00C43103"/>
    <w:rsid w:val="00C43317"/>
    <w:rsid w:val="00C433C2"/>
    <w:rsid w:val="00C436A2"/>
    <w:rsid w:val="00C4466C"/>
    <w:rsid w:val="00C44DAA"/>
    <w:rsid w:val="00C46068"/>
    <w:rsid w:val="00C46FA7"/>
    <w:rsid w:val="00C47FCA"/>
    <w:rsid w:val="00C51047"/>
    <w:rsid w:val="00C516CF"/>
    <w:rsid w:val="00C51BE4"/>
    <w:rsid w:val="00C52653"/>
    <w:rsid w:val="00C530BA"/>
    <w:rsid w:val="00C530D0"/>
    <w:rsid w:val="00C53323"/>
    <w:rsid w:val="00C53A7C"/>
    <w:rsid w:val="00C53C19"/>
    <w:rsid w:val="00C53FE4"/>
    <w:rsid w:val="00C556BE"/>
    <w:rsid w:val="00C55A13"/>
    <w:rsid w:val="00C55BF3"/>
    <w:rsid w:val="00C55DE8"/>
    <w:rsid w:val="00C56038"/>
    <w:rsid w:val="00C5677E"/>
    <w:rsid w:val="00C57C23"/>
    <w:rsid w:val="00C60A99"/>
    <w:rsid w:val="00C623C6"/>
    <w:rsid w:val="00C62567"/>
    <w:rsid w:val="00C6336C"/>
    <w:rsid w:val="00C63943"/>
    <w:rsid w:val="00C63992"/>
    <w:rsid w:val="00C63E92"/>
    <w:rsid w:val="00C64123"/>
    <w:rsid w:val="00C64441"/>
    <w:rsid w:val="00C6452A"/>
    <w:rsid w:val="00C64974"/>
    <w:rsid w:val="00C65B35"/>
    <w:rsid w:val="00C66AD9"/>
    <w:rsid w:val="00C66DFA"/>
    <w:rsid w:val="00C6753C"/>
    <w:rsid w:val="00C705C0"/>
    <w:rsid w:val="00C70AAC"/>
    <w:rsid w:val="00C70B34"/>
    <w:rsid w:val="00C72A57"/>
    <w:rsid w:val="00C72CC3"/>
    <w:rsid w:val="00C750B1"/>
    <w:rsid w:val="00C75797"/>
    <w:rsid w:val="00C768C3"/>
    <w:rsid w:val="00C76F32"/>
    <w:rsid w:val="00C76F65"/>
    <w:rsid w:val="00C772BF"/>
    <w:rsid w:val="00C777CE"/>
    <w:rsid w:val="00C77AE3"/>
    <w:rsid w:val="00C8071C"/>
    <w:rsid w:val="00C80F68"/>
    <w:rsid w:val="00C810F5"/>
    <w:rsid w:val="00C81600"/>
    <w:rsid w:val="00C81B04"/>
    <w:rsid w:val="00C82480"/>
    <w:rsid w:val="00C8271A"/>
    <w:rsid w:val="00C83207"/>
    <w:rsid w:val="00C83A9E"/>
    <w:rsid w:val="00C83BCF"/>
    <w:rsid w:val="00C84318"/>
    <w:rsid w:val="00C8651D"/>
    <w:rsid w:val="00C87FFA"/>
    <w:rsid w:val="00C913C1"/>
    <w:rsid w:val="00C91A04"/>
    <w:rsid w:val="00C9202F"/>
    <w:rsid w:val="00C922B1"/>
    <w:rsid w:val="00C93FFC"/>
    <w:rsid w:val="00C947DD"/>
    <w:rsid w:val="00C959F6"/>
    <w:rsid w:val="00C96175"/>
    <w:rsid w:val="00C961B5"/>
    <w:rsid w:val="00C966E3"/>
    <w:rsid w:val="00C969DF"/>
    <w:rsid w:val="00C972EB"/>
    <w:rsid w:val="00C975E6"/>
    <w:rsid w:val="00C97C34"/>
    <w:rsid w:val="00CA0177"/>
    <w:rsid w:val="00CA0826"/>
    <w:rsid w:val="00CA110B"/>
    <w:rsid w:val="00CA1807"/>
    <w:rsid w:val="00CA1A45"/>
    <w:rsid w:val="00CA1E43"/>
    <w:rsid w:val="00CA25B8"/>
    <w:rsid w:val="00CA2CF5"/>
    <w:rsid w:val="00CA3F0B"/>
    <w:rsid w:val="00CA43F0"/>
    <w:rsid w:val="00CA4402"/>
    <w:rsid w:val="00CA492F"/>
    <w:rsid w:val="00CA52F6"/>
    <w:rsid w:val="00CA5841"/>
    <w:rsid w:val="00CA594B"/>
    <w:rsid w:val="00CA61F3"/>
    <w:rsid w:val="00CA621E"/>
    <w:rsid w:val="00CA6C38"/>
    <w:rsid w:val="00CA72E0"/>
    <w:rsid w:val="00CA72FE"/>
    <w:rsid w:val="00CA7657"/>
    <w:rsid w:val="00CB0273"/>
    <w:rsid w:val="00CB0C9A"/>
    <w:rsid w:val="00CB1437"/>
    <w:rsid w:val="00CB1EF8"/>
    <w:rsid w:val="00CB2C03"/>
    <w:rsid w:val="00CB3330"/>
    <w:rsid w:val="00CB341B"/>
    <w:rsid w:val="00CB36E7"/>
    <w:rsid w:val="00CB47F3"/>
    <w:rsid w:val="00CB494A"/>
    <w:rsid w:val="00CB4C5D"/>
    <w:rsid w:val="00CB500D"/>
    <w:rsid w:val="00CB5BFB"/>
    <w:rsid w:val="00CB676C"/>
    <w:rsid w:val="00CB7E6F"/>
    <w:rsid w:val="00CC08CA"/>
    <w:rsid w:val="00CC0936"/>
    <w:rsid w:val="00CC0B9A"/>
    <w:rsid w:val="00CC1317"/>
    <w:rsid w:val="00CC1EA8"/>
    <w:rsid w:val="00CC36A8"/>
    <w:rsid w:val="00CC3F8B"/>
    <w:rsid w:val="00CC400C"/>
    <w:rsid w:val="00CC48D2"/>
    <w:rsid w:val="00CC4FC3"/>
    <w:rsid w:val="00CC6BCE"/>
    <w:rsid w:val="00CC71ED"/>
    <w:rsid w:val="00CC7325"/>
    <w:rsid w:val="00CC774F"/>
    <w:rsid w:val="00CD0278"/>
    <w:rsid w:val="00CD0862"/>
    <w:rsid w:val="00CD132D"/>
    <w:rsid w:val="00CD15D8"/>
    <w:rsid w:val="00CD1818"/>
    <w:rsid w:val="00CD25DF"/>
    <w:rsid w:val="00CD2707"/>
    <w:rsid w:val="00CD3049"/>
    <w:rsid w:val="00CD332B"/>
    <w:rsid w:val="00CD3E48"/>
    <w:rsid w:val="00CD3FD9"/>
    <w:rsid w:val="00CD4113"/>
    <w:rsid w:val="00CD427A"/>
    <w:rsid w:val="00CD4905"/>
    <w:rsid w:val="00CD491B"/>
    <w:rsid w:val="00CD4A43"/>
    <w:rsid w:val="00CD4A78"/>
    <w:rsid w:val="00CD4EC9"/>
    <w:rsid w:val="00CD57FE"/>
    <w:rsid w:val="00CD5AA6"/>
    <w:rsid w:val="00CD5D06"/>
    <w:rsid w:val="00CD7065"/>
    <w:rsid w:val="00CE0049"/>
    <w:rsid w:val="00CE04F6"/>
    <w:rsid w:val="00CE0ABB"/>
    <w:rsid w:val="00CE18F2"/>
    <w:rsid w:val="00CE1DF9"/>
    <w:rsid w:val="00CE1F98"/>
    <w:rsid w:val="00CE2528"/>
    <w:rsid w:val="00CE270E"/>
    <w:rsid w:val="00CE2FA5"/>
    <w:rsid w:val="00CE374C"/>
    <w:rsid w:val="00CE3B49"/>
    <w:rsid w:val="00CE516A"/>
    <w:rsid w:val="00CE5264"/>
    <w:rsid w:val="00CE5C95"/>
    <w:rsid w:val="00CE6022"/>
    <w:rsid w:val="00CE6030"/>
    <w:rsid w:val="00CE7386"/>
    <w:rsid w:val="00CE7E80"/>
    <w:rsid w:val="00CF112D"/>
    <w:rsid w:val="00CF1A66"/>
    <w:rsid w:val="00CF2051"/>
    <w:rsid w:val="00CF281B"/>
    <w:rsid w:val="00CF314A"/>
    <w:rsid w:val="00CF3D1A"/>
    <w:rsid w:val="00CF3D29"/>
    <w:rsid w:val="00CF4024"/>
    <w:rsid w:val="00CF4C9F"/>
    <w:rsid w:val="00CF512B"/>
    <w:rsid w:val="00CF53B9"/>
    <w:rsid w:val="00CF564C"/>
    <w:rsid w:val="00CF5B85"/>
    <w:rsid w:val="00CF5EBB"/>
    <w:rsid w:val="00CF63B7"/>
    <w:rsid w:val="00CF6727"/>
    <w:rsid w:val="00CF6E32"/>
    <w:rsid w:val="00CF72C5"/>
    <w:rsid w:val="00CF74E6"/>
    <w:rsid w:val="00CF7A09"/>
    <w:rsid w:val="00CF7B4B"/>
    <w:rsid w:val="00D01C5F"/>
    <w:rsid w:val="00D01CF0"/>
    <w:rsid w:val="00D01E04"/>
    <w:rsid w:val="00D0207D"/>
    <w:rsid w:val="00D022D9"/>
    <w:rsid w:val="00D023CE"/>
    <w:rsid w:val="00D02D1B"/>
    <w:rsid w:val="00D02E08"/>
    <w:rsid w:val="00D02E2F"/>
    <w:rsid w:val="00D036CE"/>
    <w:rsid w:val="00D03EB2"/>
    <w:rsid w:val="00D044C7"/>
    <w:rsid w:val="00D046A9"/>
    <w:rsid w:val="00D0486C"/>
    <w:rsid w:val="00D04EC3"/>
    <w:rsid w:val="00D05A81"/>
    <w:rsid w:val="00D06A02"/>
    <w:rsid w:val="00D07D5C"/>
    <w:rsid w:val="00D07E17"/>
    <w:rsid w:val="00D1065F"/>
    <w:rsid w:val="00D10CCD"/>
    <w:rsid w:val="00D1164E"/>
    <w:rsid w:val="00D1204B"/>
    <w:rsid w:val="00D126D3"/>
    <w:rsid w:val="00D12FC6"/>
    <w:rsid w:val="00D131BA"/>
    <w:rsid w:val="00D1343D"/>
    <w:rsid w:val="00D14152"/>
    <w:rsid w:val="00D1499A"/>
    <w:rsid w:val="00D15265"/>
    <w:rsid w:val="00D15775"/>
    <w:rsid w:val="00D15ABC"/>
    <w:rsid w:val="00D173D6"/>
    <w:rsid w:val="00D17520"/>
    <w:rsid w:val="00D17FDF"/>
    <w:rsid w:val="00D202B6"/>
    <w:rsid w:val="00D220D2"/>
    <w:rsid w:val="00D22122"/>
    <w:rsid w:val="00D222F1"/>
    <w:rsid w:val="00D22327"/>
    <w:rsid w:val="00D22FBC"/>
    <w:rsid w:val="00D23921"/>
    <w:rsid w:val="00D24248"/>
    <w:rsid w:val="00D24CBE"/>
    <w:rsid w:val="00D25148"/>
    <w:rsid w:val="00D2587D"/>
    <w:rsid w:val="00D261A7"/>
    <w:rsid w:val="00D26A96"/>
    <w:rsid w:val="00D27453"/>
    <w:rsid w:val="00D2790A"/>
    <w:rsid w:val="00D27F82"/>
    <w:rsid w:val="00D309BA"/>
    <w:rsid w:val="00D30E01"/>
    <w:rsid w:val="00D31CA1"/>
    <w:rsid w:val="00D323E3"/>
    <w:rsid w:val="00D33A8E"/>
    <w:rsid w:val="00D3444E"/>
    <w:rsid w:val="00D34A8E"/>
    <w:rsid w:val="00D35EBE"/>
    <w:rsid w:val="00D361CF"/>
    <w:rsid w:val="00D36726"/>
    <w:rsid w:val="00D36AAC"/>
    <w:rsid w:val="00D3725D"/>
    <w:rsid w:val="00D372AC"/>
    <w:rsid w:val="00D372EF"/>
    <w:rsid w:val="00D37E78"/>
    <w:rsid w:val="00D40338"/>
    <w:rsid w:val="00D4051E"/>
    <w:rsid w:val="00D42146"/>
    <w:rsid w:val="00D422CA"/>
    <w:rsid w:val="00D42F48"/>
    <w:rsid w:val="00D4340B"/>
    <w:rsid w:val="00D44E7E"/>
    <w:rsid w:val="00D45BD7"/>
    <w:rsid w:val="00D45C81"/>
    <w:rsid w:val="00D460D6"/>
    <w:rsid w:val="00D46B2E"/>
    <w:rsid w:val="00D46BFB"/>
    <w:rsid w:val="00D47216"/>
    <w:rsid w:val="00D477A4"/>
    <w:rsid w:val="00D47A51"/>
    <w:rsid w:val="00D47F26"/>
    <w:rsid w:val="00D50956"/>
    <w:rsid w:val="00D50ED9"/>
    <w:rsid w:val="00D5107B"/>
    <w:rsid w:val="00D51327"/>
    <w:rsid w:val="00D5172B"/>
    <w:rsid w:val="00D52892"/>
    <w:rsid w:val="00D5293A"/>
    <w:rsid w:val="00D52D20"/>
    <w:rsid w:val="00D52D90"/>
    <w:rsid w:val="00D52ECF"/>
    <w:rsid w:val="00D52F4D"/>
    <w:rsid w:val="00D52FBD"/>
    <w:rsid w:val="00D533F1"/>
    <w:rsid w:val="00D53A9A"/>
    <w:rsid w:val="00D54130"/>
    <w:rsid w:val="00D543D2"/>
    <w:rsid w:val="00D5470C"/>
    <w:rsid w:val="00D54924"/>
    <w:rsid w:val="00D54DFF"/>
    <w:rsid w:val="00D54F1D"/>
    <w:rsid w:val="00D55A19"/>
    <w:rsid w:val="00D55BBA"/>
    <w:rsid w:val="00D57964"/>
    <w:rsid w:val="00D60009"/>
    <w:rsid w:val="00D608ED"/>
    <w:rsid w:val="00D6103C"/>
    <w:rsid w:val="00D6140B"/>
    <w:rsid w:val="00D61974"/>
    <w:rsid w:val="00D62CCA"/>
    <w:rsid w:val="00D62F45"/>
    <w:rsid w:val="00D63A3B"/>
    <w:rsid w:val="00D64265"/>
    <w:rsid w:val="00D64436"/>
    <w:rsid w:val="00D64835"/>
    <w:rsid w:val="00D64FF5"/>
    <w:rsid w:val="00D65D87"/>
    <w:rsid w:val="00D670A9"/>
    <w:rsid w:val="00D67405"/>
    <w:rsid w:val="00D67739"/>
    <w:rsid w:val="00D70530"/>
    <w:rsid w:val="00D70594"/>
    <w:rsid w:val="00D710E0"/>
    <w:rsid w:val="00D71156"/>
    <w:rsid w:val="00D716CE"/>
    <w:rsid w:val="00D71F3F"/>
    <w:rsid w:val="00D71F80"/>
    <w:rsid w:val="00D7210D"/>
    <w:rsid w:val="00D7260A"/>
    <w:rsid w:val="00D727F2"/>
    <w:rsid w:val="00D728A2"/>
    <w:rsid w:val="00D74302"/>
    <w:rsid w:val="00D74558"/>
    <w:rsid w:val="00D74873"/>
    <w:rsid w:val="00D74885"/>
    <w:rsid w:val="00D760B7"/>
    <w:rsid w:val="00D763AA"/>
    <w:rsid w:val="00D76765"/>
    <w:rsid w:val="00D77107"/>
    <w:rsid w:val="00D77385"/>
    <w:rsid w:val="00D77F8D"/>
    <w:rsid w:val="00D80455"/>
    <w:rsid w:val="00D80B31"/>
    <w:rsid w:val="00D81064"/>
    <w:rsid w:val="00D824D4"/>
    <w:rsid w:val="00D8264F"/>
    <w:rsid w:val="00D838AF"/>
    <w:rsid w:val="00D83E0D"/>
    <w:rsid w:val="00D841B0"/>
    <w:rsid w:val="00D84E58"/>
    <w:rsid w:val="00D858BE"/>
    <w:rsid w:val="00D8596B"/>
    <w:rsid w:val="00D859A5"/>
    <w:rsid w:val="00D85D0E"/>
    <w:rsid w:val="00D86B4B"/>
    <w:rsid w:val="00D87133"/>
    <w:rsid w:val="00D878B7"/>
    <w:rsid w:val="00D90141"/>
    <w:rsid w:val="00D90451"/>
    <w:rsid w:val="00D90D1D"/>
    <w:rsid w:val="00D91083"/>
    <w:rsid w:val="00D91680"/>
    <w:rsid w:val="00D91965"/>
    <w:rsid w:val="00D9266E"/>
    <w:rsid w:val="00D929AC"/>
    <w:rsid w:val="00D93C61"/>
    <w:rsid w:val="00D93DC1"/>
    <w:rsid w:val="00D94D47"/>
    <w:rsid w:val="00D958BF"/>
    <w:rsid w:val="00D95E07"/>
    <w:rsid w:val="00D96100"/>
    <w:rsid w:val="00D96DBA"/>
    <w:rsid w:val="00D97AB4"/>
    <w:rsid w:val="00DA0A5B"/>
    <w:rsid w:val="00DA2099"/>
    <w:rsid w:val="00DA24A1"/>
    <w:rsid w:val="00DA3BB4"/>
    <w:rsid w:val="00DA43A8"/>
    <w:rsid w:val="00DA4483"/>
    <w:rsid w:val="00DA49F4"/>
    <w:rsid w:val="00DA4CC2"/>
    <w:rsid w:val="00DA5B40"/>
    <w:rsid w:val="00DA62D3"/>
    <w:rsid w:val="00DA7550"/>
    <w:rsid w:val="00DA75C2"/>
    <w:rsid w:val="00DB0465"/>
    <w:rsid w:val="00DB0B4D"/>
    <w:rsid w:val="00DB0E3E"/>
    <w:rsid w:val="00DB1149"/>
    <w:rsid w:val="00DB187A"/>
    <w:rsid w:val="00DB18C1"/>
    <w:rsid w:val="00DB1D50"/>
    <w:rsid w:val="00DB2A2C"/>
    <w:rsid w:val="00DB32F1"/>
    <w:rsid w:val="00DB3DCB"/>
    <w:rsid w:val="00DB446A"/>
    <w:rsid w:val="00DB6502"/>
    <w:rsid w:val="00DB67C1"/>
    <w:rsid w:val="00DC023A"/>
    <w:rsid w:val="00DC102F"/>
    <w:rsid w:val="00DC150E"/>
    <w:rsid w:val="00DC16BB"/>
    <w:rsid w:val="00DC171E"/>
    <w:rsid w:val="00DC2802"/>
    <w:rsid w:val="00DC2BCD"/>
    <w:rsid w:val="00DC2DD9"/>
    <w:rsid w:val="00DC3860"/>
    <w:rsid w:val="00DC3E26"/>
    <w:rsid w:val="00DC3FC6"/>
    <w:rsid w:val="00DC4156"/>
    <w:rsid w:val="00DC4D98"/>
    <w:rsid w:val="00DC4F80"/>
    <w:rsid w:val="00DC64E3"/>
    <w:rsid w:val="00DC6A6A"/>
    <w:rsid w:val="00DC7225"/>
    <w:rsid w:val="00DD0725"/>
    <w:rsid w:val="00DD07E1"/>
    <w:rsid w:val="00DD0FAB"/>
    <w:rsid w:val="00DD146A"/>
    <w:rsid w:val="00DD1536"/>
    <w:rsid w:val="00DD1D12"/>
    <w:rsid w:val="00DD2B9B"/>
    <w:rsid w:val="00DD3666"/>
    <w:rsid w:val="00DD3BB1"/>
    <w:rsid w:val="00DD4014"/>
    <w:rsid w:val="00DD417F"/>
    <w:rsid w:val="00DD4A50"/>
    <w:rsid w:val="00DD5704"/>
    <w:rsid w:val="00DD5B53"/>
    <w:rsid w:val="00DD718B"/>
    <w:rsid w:val="00DE0959"/>
    <w:rsid w:val="00DE09DC"/>
    <w:rsid w:val="00DE0A84"/>
    <w:rsid w:val="00DE0D38"/>
    <w:rsid w:val="00DE0F72"/>
    <w:rsid w:val="00DE2E06"/>
    <w:rsid w:val="00DE2FAE"/>
    <w:rsid w:val="00DE3270"/>
    <w:rsid w:val="00DE5006"/>
    <w:rsid w:val="00DE6005"/>
    <w:rsid w:val="00DE7183"/>
    <w:rsid w:val="00DE7A5D"/>
    <w:rsid w:val="00DE7C22"/>
    <w:rsid w:val="00DF0653"/>
    <w:rsid w:val="00DF0ED6"/>
    <w:rsid w:val="00DF1D67"/>
    <w:rsid w:val="00DF2AE6"/>
    <w:rsid w:val="00DF3121"/>
    <w:rsid w:val="00DF3953"/>
    <w:rsid w:val="00DF4E99"/>
    <w:rsid w:val="00DF5C53"/>
    <w:rsid w:val="00DF6253"/>
    <w:rsid w:val="00DF692A"/>
    <w:rsid w:val="00DF788F"/>
    <w:rsid w:val="00DF79E9"/>
    <w:rsid w:val="00E0138C"/>
    <w:rsid w:val="00E01D1C"/>
    <w:rsid w:val="00E02673"/>
    <w:rsid w:val="00E027BD"/>
    <w:rsid w:val="00E02DA1"/>
    <w:rsid w:val="00E04162"/>
    <w:rsid w:val="00E04946"/>
    <w:rsid w:val="00E05A72"/>
    <w:rsid w:val="00E05B09"/>
    <w:rsid w:val="00E063FC"/>
    <w:rsid w:val="00E06A5F"/>
    <w:rsid w:val="00E06C43"/>
    <w:rsid w:val="00E10BAA"/>
    <w:rsid w:val="00E10BCD"/>
    <w:rsid w:val="00E10F2C"/>
    <w:rsid w:val="00E1162F"/>
    <w:rsid w:val="00E1178A"/>
    <w:rsid w:val="00E12A2A"/>
    <w:rsid w:val="00E134EA"/>
    <w:rsid w:val="00E138BB"/>
    <w:rsid w:val="00E13AC4"/>
    <w:rsid w:val="00E13D6F"/>
    <w:rsid w:val="00E140BE"/>
    <w:rsid w:val="00E151FF"/>
    <w:rsid w:val="00E15232"/>
    <w:rsid w:val="00E15326"/>
    <w:rsid w:val="00E15C55"/>
    <w:rsid w:val="00E15E23"/>
    <w:rsid w:val="00E160A1"/>
    <w:rsid w:val="00E16148"/>
    <w:rsid w:val="00E1675B"/>
    <w:rsid w:val="00E17611"/>
    <w:rsid w:val="00E209FB"/>
    <w:rsid w:val="00E213E9"/>
    <w:rsid w:val="00E21C0B"/>
    <w:rsid w:val="00E21E6F"/>
    <w:rsid w:val="00E223FA"/>
    <w:rsid w:val="00E234F9"/>
    <w:rsid w:val="00E23710"/>
    <w:rsid w:val="00E2388F"/>
    <w:rsid w:val="00E2398D"/>
    <w:rsid w:val="00E23A6E"/>
    <w:rsid w:val="00E23C19"/>
    <w:rsid w:val="00E23C6E"/>
    <w:rsid w:val="00E23CFB"/>
    <w:rsid w:val="00E23DB2"/>
    <w:rsid w:val="00E242DB"/>
    <w:rsid w:val="00E24395"/>
    <w:rsid w:val="00E247E8"/>
    <w:rsid w:val="00E24B33"/>
    <w:rsid w:val="00E24B4A"/>
    <w:rsid w:val="00E252B0"/>
    <w:rsid w:val="00E263DE"/>
    <w:rsid w:val="00E2656C"/>
    <w:rsid w:val="00E26DC8"/>
    <w:rsid w:val="00E2763B"/>
    <w:rsid w:val="00E301A2"/>
    <w:rsid w:val="00E30210"/>
    <w:rsid w:val="00E30312"/>
    <w:rsid w:val="00E308B3"/>
    <w:rsid w:val="00E30B18"/>
    <w:rsid w:val="00E30CE7"/>
    <w:rsid w:val="00E311D9"/>
    <w:rsid w:val="00E3146D"/>
    <w:rsid w:val="00E31594"/>
    <w:rsid w:val="00E31840"/>
    <w:rsid w:val="00E31894"/>
    <w:rsid w:val="00E323A3"/>
    <w:rsid w:val="00E3290E"/>
    <w:rsid w:val="00E333C8"/>
    <w:rsid w:val="00E33DBA"/>
    <w:rsid w:val="00E34B19"/>
    <w:rsid w:val="00E34F1B"/>
    <w:rsid w:val="00E3530B"/>
    <w:rsid w:val="00E35512"/>
    <w:rsid w:val="00E3583C"/>
    <w:rsid w:val="00E36DD0"/>
    <w:rsid w:val="00E372BC"/>
    <w:rsid w:val="00E37612"/>
    <w:rsid w:val="00E3761C"/>
    <w:rsid w:val="00E37BB0"/>
    <w:rsid w:val="00E40241"/>
    <w:rsid w:val="00E40943"/>
    <w:rsid w:val="00E40CF8"/>
    <w:rsid w:val="00E41B26"/>
    <w:rsid w:val="00E41CB7"/>
    <w:rsid w:val="00E4232A"/>
    <w:rsid w:val="00E42532"/>
    <w:rsid w:val="00E4292F"/>
    <w:rsid w:val="00E42E0D"/>
    <w:rsid w:val="00E43037"/>
    <w:rsid w:val="00E433AB"/>
    <w:rsid w:val="00E43886"/>
    <w:rsid w:val="00E43B98"/>
    <w:rsid w:val="00E43FB4"/>
    <w:rsid w:val="00E441C9"/>
    <w:rsid w:val="00E44D63"/>
    <w:rsid w:val="00E44DD8"/>
    <w:rsid w:val="00E450D5"/>
    <w:rsid w:val="00E46716"/>
    <w:rsid w:val="00E4699F"/>
    <w:rsid w:val="00E46A27"/>
    <w:rsid w:val="00E47223"/>
    <w:rsid w:val="00E4735D"/>
    <w:rsid w:val="00E47926"/>
    <w:rsid w:val="00E47E65"/>
    <w:rsid w:val="00E47F67"/>
    <w:rsid w:val="00E50C43"/>
    <w:rsid w:val="00E517AD"/>
    <w:rsid w:val="00E53858"/>
    <w:rsid w:val="00E53940"/>
    <w:rsid w:val="00E53FC7"/>
    <w:rsid w:val="00E548AD"/>
    <w:rsid w:val="00E54A0B"/>
    <w:rsid w:val="00E555C5"/>
    <w:rsid w:val="00E55A9A"/>
    <w:rsid w:val="00E57369"/>
    <w:rsid w:val="00E60429"/>
    <w:rsid w:val="00E60D11"/>
    <w:rsid w:val="00E6208A"/>
    <w:rsid w:val="00E62201"/>
    <w:rsid w:val="00E624D0"/>
    <w:rsid w:val="00E625ED"/>
    <w:rsid w:val="00E62883"/>
    <w:rsid w:val="00E62CBF"/>
    <w:rsid w:val="00E62E8A"/>
    <w:rsid w:val="00E630F7"/>
    <w:rsid w:val="00E6405F"/>
    <w:rsid w:val="00E6488B"/>
    <w:rsid w:val="00E64BB5"/>
    <w:rsid w:val="00E652A6"/>
    <w:rsid w:val="00E657FD"/>
    <w:rsid w:val="00E6589E"/>
    <w:rsid w:val="00E6675E"/>
    <w:rsid w:val="00E668A0"/>
    <w:rsid w:val="00E66A55"/>
    <w:rsid w:val="00E66F37"/>
    <w:rsid w:val="00E66FF2"/>
    <w:rsid w:val="00E67498"/>
    <w:rsid w:val="00E67B08"/>
    <w:rsid w:val="00E67F16"/>
    <w:rsid w:val="00E7000E"/>
    <w:rsid w:val="00E70C48"/>
    <w:rsid w:val="00E71338"/>
    <w:rsid w:val="00E714A1"/>
    <w:rsid w:val="00E71BFA"/>
    <w:rsid w:val="00E71C8A"/>
    <w:rsid w:val="00E728F3"/>
    <w:rsid w:val="00E73AAD"/>
    <w:rsid w:val="00E73B7E"/>
    <w:rsid w:val="00E74A94"/>
    <w:rsid w:val="00E75051"/>
    <w:rsid w:val="00E7550E"/>
    <w:rsid w:val="00E75EAC"/>
    <w:rsid w:val="00E76063"/>
    <w:rsid w:val="00E770C7"/>
    <w:rsid w:val="00E774F2"/>
    <w:rsid w:val="00E8024A"/>
    <w:rsid w:val="00E811B3"/>
    <w:rsid w:val="00E81E46"/>
    <w:rsid w:val="00E8212B"/>
    <w:rsid w:val="00E83015"/>
    <w:rsid w:val="00E83D6A"/>
    <w:rsid w:val="00E84434"/>
    <w:rsid w:val="00E85931"/>
    <w:rsid w:val="00E8630C"/>
    <w:rsid w:val="00E86A21"/>
    <w:rsid w:val="00E878C3"/>
    <w:rsid w:val="00E91876"/>
    <w:rsid w:val="00E936E3"/>
    <w:rsid w:val="00E937BB"/>
    <w:rsid w:val="00E938FC"/>
    <w:rsid w:val="00E947EF"/>
    <w:rsid w:val="00E94DCF"/>
    <w:rsid w:val="00E94E8F"/>
    <w:rsid w:val="00E94F04"/>
    <w:rsid w:val="00E951C1"/>
    <w:rsid w:val="00E9530D"/>
    <w:rsid w:val="00E97B27"/>
    <w:rsid w:val="00EA0C34"/>
    <w:rsid w:val="00EA18FE"/>
    <w:rsid w:val="00EA1E8F"/>
    <w:rsid w:val="00EA23B6"/>
    <w:rsid w:val="00EA24ED"/>
    <w:rsid w:val="00EA2837"/>
    <w:rsid w:val="00EA2B14"/>
    <w:rsid w:val="00EA39C8"/>
    <w:rsid w:val="00EA39F2"/>
    <w:rsid w:val="00EA3D53"/>
    <w:rsid w:val="00EA3E2E"/>
    <w:rsid w:val="00EA405F"/>
    <w:rsid w:val="00EA486F"/>
    <w:rsid w:val="00EA4B6E"/>
    <w:rsid w:val="00EA5214"/>
    <w:rsid w:val="00EA583A"/>
    <w:rsid w:val="00EA5B76"/>
    <w:rsid w:val="00EA7934"/>
    <w:rsid w:val="00EA7A81"/>
    <w:rsid w:val="00EB0109"/>
    <w:rsid w:val="00EB0432"/>
    <w:rsid w:val="00EB04E6"/>
    <w:rsid w:val="00EB06C0"/>
    <w:rsid w:val="00EB0AAB"/>
    <w:rsid w:val="00EB0BB9"/>
    <w:rsid w:val="00EB1DC6"/>
    <w:rsid w:val="00EB34C7"/>
    <w:rsid w:val="00EB3878"/>
    <w:rsid w:val="00EB3C26"/>
    <w:rsid w:val="00EB3D29"/>
    <w:rsid w:val="00EB4664"/>
    <w:rsid w:val="00EB47E5"/>
    <w:rsid w:val="00EB497F"/>
    <w:rsid w:val="00EB547B"/>
    <w:rsid w:val="00EB5F64"/>
    <w:rsid w:val="00EB64DB"/>
    <w:rsid w:val="00EC0E7C"/>
    <w:rsid w:val="00EC172F"/>
    <w:rsid w:val="00EC1988"/>
    <w:rsid w:val="00EC2A1F"/>
    <w:rsid w:val="00EC33A9"/>
    <w:rsid w:val="00EC3A63"/>
    <w:rsid w:val="00EC49D2"/>
    <w:rsid w:val="00EC5EA5"/>
    <w:rsid w:val="00EC649C"/>
    <w:rsid w:val="00EC762B"/>
    <w:rsid w:val="00EC7A1F"/>
    <w:rsid w:val="00ED0540"/>
    <w:rsid w:val="00ED081D"/>
    <w:rsid w:val="00ED0CCA"/>
    <w:rsid w:val="00ED13E4"/>
    <w:rsid w:val="00ED164F"/>
    <w:rsid w:val="00ED28CC"/>
    <w:rsid w:val="00ED3166"/>
    <w:rsid w:val="00ED3DF0"/>
    <w:rsid w:val="00ED412C"/>
    <w:rsid w:val="00ED45C9"/>
    <w:rsid w:val="00ED5967"/>
    <w:rsid w:val="00ED6659"/>
    <w:rsid w:val="00ED7418"/>
    <w:rsid w:val="00ED77E2"/>
    <w:rsid w:val="00ED7E0D"/>
    <w:rsid w:val="00EE07EA"/>
    <w:rsid w:val="00EE08D8"/>
    <w:rsid w:val="00EE2DBE"/>
    <w:rsid w:val="00EE2E53"/>
    <w:rsid w:val="00EE2E68"/>
    <w:rsid w:val="00EE2FD0"/>
    <w:rsid w:val="00EE378F"/>
    <w:rsid w:val="00EE42BB"/>
    <w:rsid w:val="00EE4F42"/>
    <w:rsid w:val="00EE59FE"/>
    <w:rsid w:val="00EE6E8D"/>
    <w:rsid w:val="00EE7138"/>
    <w:rsid w:val="00EE7895"/>
    <w:rsid w:val="00EE7F7A"/>
    <w:rsid w:val="00EF04D5"/>
    <w:rsid w:val="00EF0C25"/>
    <w:rsid w:val="00EF0D08"/>
    <w:rsid w:val="00EF0D18"/>
    <w:rsid w:val="00EF1D56"/>
    <w:rsid w:val="00EF2128"/>
    <w:rsid w:val="00EF22D5"/>
    <w:rsid w:val="00EF23A9"/>
    <w:rsid w:val="00EF2802"/>
    <w:rsid w:val="00EF300D"/>
    <w:rsid w:val="00EF3297"/>
    <w:rsid w:val="00EF336A"/>
    <w:rsid w:val="00EF46DA"/>
    <w:rsid w:val="00EF47CA"/>
    <w:rsid w:val="00EF49F1"/>
    <w:rsid w:val="00EF4D2A"/>
    <w:rsid w:val="00EF5014"/>
    <w:rsid w:val="00EF5124"/>
    <w:rsid w:val="00EF5DC3"/>
    <w:rsid w:val="00EF60AD"/>
    <w:rsid w:val="00EF6535"/>
    <w:rsid w:val="00EF6CB5"/>
    <w:rsid w:val="00EF74FC"/>
    <w:rsid w:val="00F003A6"/>
    <w:rsid w:val="00F014EF"/>
    <w:rsid w:val="00F01BC4"/>
    <w:rsid w:val="00F01CE4"/>
    <w:rsid w:val="00F02A2B"/>
    <w:rsid w:val="00F02ABA"/>
    <w:rsid w:val="00F048AD"/>
    <w:rsid w:val="00F04DFD"/>
    <w:rsid w:val="00F04F90"/>
    <w:rsid w:val="00F055C5"/>
    <w:rsid w:val="00F05B85"/>
    <w:rsid w:val="00F06C1A"/>
    <w:rsid w:val="00F076E3"/>
    <w:rsid w:val="00F10CB4"/>
    <w:rsid w:val="00F10FA4"/>
    <w:rsid w:val="00F121C8"/>
    <w:rsid w:val="00F1404A"/>
    <w:rsid w:val="00F140AA"/>
    <w:rsid w:val="00F1432A"/>
    <w:rsid w:val="00F14747"/>
    <w:rsid w:val="00F147F5"/>
    <w:rsid w:val="00F150D3"/>
    <w:rsid w:val="00F162E2"/>
    <w:rsid w:val="00F167D2"/>
    <w:rsid w:val="00F1708D"/>
    <w:rsid w:val="00F17B38"/>
    <w:rsid w:val="00F218D4"/>
    <w:rsid w:val="00F21BC1"/>
    <w:rsid w:val="00F223BF"/>
    <w:rsid w:val="00F2251A"/>
    <w:rsid w:val="00F2269C"/>
    <w:rsid w:val="00F2273E"/>
    <w:rsid w:val="00F22900"/>
    <w:rsid w:val="00F229EA"/>
    <w:rsid w:val="00F22A3D"/>
    <w:rsid w:val="00F22F3E"/>
    <w:rsid w:val="00F22FFA"/>
    <w:rsid w:val="00F230DE"/>
    <w:rsid w:val="00F23309"/>
    <w:rsid w:val="00F23547"/>
    <w:rsid w:val="00F238B1"/>
    <w:rsid w:val="00F242EF"/>
    <w:rsid w:val="00F24A72"/>
    <w:rsid w:val="00F24D12"/>
    <w:rsid w:val="00F2524F"/>
    <w:rsid w:val="00F25C15"/>
    <w:rsid w:val="00F26067"/>
    <w:rsid w:val="00F26EAF"/>
    <w:rsid w:val="00F27094"/>
    <w:rsid w:val="00F277E6"/>
    <w:rsid w:val="00F27C1D"/>
    <w:rsid w:val="00F27E90"/>
    <w:rsid w:val="00F30C96"/>
    <w:rsid w:val="00F31045"/>
    <w:rsid w:val="00F3144F"/>
    <w:rsid w:val="00F31541"/>
    <w:rsid w:val="00F3164C"/>
    <w:rsid w:val="00F32328"/>
    <w:rsid w:val="00F32812"/>
    <w:rsid w:val="00F3291E"/>
    <w:rsid w:val="00F32DD7"/>
    <w:rsid w:val="00F32F5F"/>
    <w:rsid w:val="00F332CF"/>
    <w:rsid w:val="00F3356E"/>
    <w:rsid w:val="00F33FBC"/>
    <w:rsid w:val="00F34053"/>
    <w:rsid w:val="00F34178"/>
    <w:rsid w:val="00F34792"/>
    <w:rsid w:val="00F348C5"/>
    <w:rsid w:val="00F35995"/>
    <w:rsid w:val="00F365EC"/>
    <w:rsid w:val="00F3694F"/>
    <w:rsid w:val="00F36C5B"/>
    <w:rsid w:val="00F36E1F"/>
    <w:rsid w:val="00F3797C"/>
    <w:rsid w:val="00F37EEA"/>
    <w:rsid w:val="00F4023A"/>
    <w:rsid w:val="00F40427"/>
    <w:rsid w:val="00F4045C"/>
    <w:rsid w:val="00F40F72"/>
    <w:rsid w:val="00F41818"/>
    <w:rsid w:val="00F41D43"/>
    <w:rsid w:val="00F43062"/>
    <w:rsid w:val="00F430AA"/>
    <w:rsid w:val="00F43507"/>
    <w:rsid w:val="00F44A84"/>
    <w:rsid w:val="00F44BCE"/>
    <w:rsid w:val="00F44D05"/>
    <w:rsid w:val="00F45188"/>
    <w:rsid w:val="00F45383"/>
    <w:rsid w:val="00F45677"/>
    <w:rsid w:val="00F45816"/>
    <w:rsid w:val="00F4589C"/>
    <w:rsid w:val="00F45DC8"/>
    <w:rsid w:val="00F46561"/>
    <w:rsid w:val="00F4673A"/>
    <w:rsid w:val="00F47B5C"/>
    <w:rsid w:val="00F50208"/>
    <w:rsid w:val="00F505C2"/>
    <w:rsid w:val="00F5066D"/>
    <w:rsid w:val="00F5143D"/>
    <w:rsid w:val="00F5170C"/>
    <w:rsid w:val="00F519DC"/>
    <w:rsid w:val="00F51BFA"/>
    <w:rsid w:val="00F51E78"/>
    <w:rsid w:val="00F5290B"/>
    <w:rsid w:val="00F52BC5"/>
    <w:rsid w:val="00F52CBE"/>
    <w:rsid w:val="00F52D72"/>
    <w:rsid w:val="00F5439D"/>
    <w:rsid w:val="00F545AC"/>
    <w:rsid w:val="00F54917"/>
    <w:rsid w:val="00F5525E"/>
    <w:rsid w:val="00F559E3"/>
    <w:rsid w:val="00F55C29"/>
    <w:rsid w:val="00F56258"/>
    <w:rsid w:val="00F56CB6"/>
    <w:rsid w:val="00F6027F"/>
    <w:rsid w:val="00F6031A"/>
    <w:rsid w:val="00F60ADD"/>
    <w:rsid w:val="00F613E5"/>
    <w:rsid w:val="00F617F9"/>
    <w:rsid w:val="00F61AA5"/>
    <w:rsid w:val="00F6272D"/>
    <w:rsid w:val="00F62956"/>
    <w:rsid w:val="00F62B65"/>
    <w:rsid w:val="00F62D1D"/>
    <w:rsid w:val="00F630A5"/>
    <w:rsid w:val="00F63716"/>
    <w:rsid w:val="00F64129"/>
    <w:rsid w:val="00F6447F"/>
    <w:rsid w:val="00F648C1"/>
    <w:rsid w:val="00F649E2"/>
    <w:rsid w:val="00F652EB"/>
    <w:rsid w:val="00F65383"/>
    <w:rsid w:val="00F65474"/>
    <w:rsid w:val="00F65ADB"/>
    <w:rsid w:val="00F67190"/>
    <w:rsid w:val="00F675A8"/>
    <w:rsid w:val="00F67636"/>
    <w:rsid w:val="00F7009E"/>
    <w:rsid w:val="00F708D6"/>
    <w:rsid w:val="00F70939"/>
    <w:rsid w:val="00F70CF8"/>
    <w:rsid w:val="00F72011"/>
    <w:rsid w:val="00F72F58"/>
    <w:rsid w:val="00F73129"/>
    <w:rsid w:val="00F73178"/>
    <w:rsid w:val="00F74217"/>
    <w:rsid w:val="00F74364"/>
    <w:rsid w:val="00F75061"/>
    <w:rsid w:val="00F7515D"/>
    <w:rsid w:val="00F763DC"/>
    <w:rsid w:val="00F7689B"/>
    <w:rsid w:val="00F7792E"/>
    <w:rsid w:val="00F779F2"/>
    <w:rsid w:val="00F77BF6"/>
    <w:rsid w:val="00F810C7"/>
    <w:rsid w:val="00F816C3"/>
    <w:rsid w:val="00F82F97"/>
    <w:rsid w:val="00F830E8"/>
    <w:rsid w:val="00F83388"/>
    <w:rsid w:val="00F83433"/>
    <w:rsid w:val="00F83ECB"/>
    <w:rsid w:val="00F83F1F"/>
    <w:rsid w:val="00F8499D"/>
    <w:rsid w:val="00F84A59"/>
    <w:rsid w:val="00F85E91"/>
    <w:rsid w:val="00F867F5"/>
    <w:rsid w:val="00F86DFE"/>
    <w:rsid w:val="00F87887"/>
    <w:rsid w:val="00F90417"/>
    <w:rsid w:val="00F90544"/>
    <w:rsid w:val="00F9149F"/>
    <w:rsid w:val="00F914EA"/>
    <w:rsid w:val="00F9187E"/>
    <w:rsid w:val="00F9195C"/>
    <w:rsid w:val="00F91D98"/>
    <w:rsid w:val="00F933EC"/>
    <w:rsid w:val="00F93DC7"/>
    <w:rsid w:val="00F94266"/>
    <w:rsid w:val="00F9446A"/>
    <w:rsid w:val="00F945F9"/>
    <w:rsid w:val="00F95564"/>
    <w:rsid w:val="00F95BC5"/>
    <w:rsid w:val="00F95EA3"/>
    <w:rsid w:val="00F95EFA"/>
    <w:rsid w:val="00F973E8"/>
    <w:rsid w:val="00FA0079"/>
    <w:rsid w:val="00FA0E20"/>
    <w:rsid w:val="00FA1042"/>
    <w:rsid w:val="00FA1318"/>
    <w:rsid w:val="00FA1393"/>
    <w:rsid w:val="00FA349A"/>
    <w:rsid w:val="00FA3FAD"/>
    <w:rsid w:val="00FA40CD"/>
    <w:rsid w:val="00FA4AFB"/>
    <w:rsid w:val="00FA5945"/>
    <w:rsid w:val="00FA5D27"/>
    <w:rsid w:val="00FA5E2D"/>
    <w:rsid w:val="00FA6403"/>
    <w:rsid w:val="00FA661B"/>
    <w:rsid w:val="00FA683D"/>
    <w:rsid w:val="00FA6BA6"/>
    <w:rsid w:val="00FA6C19"/>
    <w:rsid w:val="00FA6D9B"/>
    <w:rsid w:val="00FA7065"/>
    <w:rsid w:val="00FB0DF1"/>
    <w:rsid w:val="00FB15BC"/>
    <w:rsid w:val="00FB16E0"/>
    <w:rsid w:val="00FB20B7"/>
    <w:rsid w:val="00FB29C6"/>
    <w:rsid w:val="00FB391A"/>
    <w:rsid w:val="00FB423F"/>
    <w:rsid w:val="00FB43B2"/>
    <w:rsid w:val="00FB6C62"/>
    <w:rsid w:val="00FB7027"/>
    <w:rsid w:val="00FB735D"/>
    <w:rsid w:val="00FB751B"/>
    <w:rsid w:val="00FB78A3"/>
    <w:rsid w:val="00FB7909"/>
    <w:rsid w:val="00FB7A96"/>
    <w:rsid w:val="00FC070B"/>
    <w:rsid w:val="00FC094F"/>
    <w:rsid w:val="00FC0A57"/>
    <w:rsid w:val="00FC0B4A"/>
    <w:rsid w:val="00FC1115"/>
    <w:rsid w:val="00FC2DB7"/>
    <w:rsid w:val="00FC3454"/>
    <w:rsid w:val="00FC4655"/>
    <w:rsid w:val="00FC59BB"/>
    <w:rsid w:val="00FC5F32"/>
    <w:rsid w:val="00FC62DA"/>
    <w:rsid w:val="00FC77B4"/>
    <w:rsid w:val="00FD0785"/>
    <w:rsid w:val="00FD08D6"/>
    <w:rsid w:val="00FD0A7F"/>
    <w:rsid w:val="00FD13D1"/>
    <w:rsid w:val="00FD2607"/>
    <w:rsid w:val="00FD2BAA"/>
    <w:rsid w:val="00FD2E29"/>
    <w:rsid w:val="00FD3360"/>
    <w:rsid w:val="00FD347E"/>
    <w:rsid w:val="00FD37E3"/>
    <w:rsid w:val="00FD4CEB"/>
    <w:rsid w:val="00FD5401"/>
    <w:rsid w:val="00FD5763"/>
    <w:rsid w:val="00FD5914"/>
    <w:rsid w:val="00FD64E4"/>
    <w:rsid w:val="00FD67F0"/>
    <w:rsid w:val="00FD6B5A"/>
    <w:rsid w:val="00FD6C6C"/>
    <w:rsid w:val="00FD6C74"/>
    <w:rsid w:val="00FD77D2"/>
    <w:rsid w:val="00FD79F7"/>
    <w:rsid w:val="00FE010A"/>
    <w:rsid w:val="00FE127E"/>
    <w:rsid w:val="00FE1B74"/>
    <w:rsid w:val="00FE1C7B"/>
    <w:rsid w:val="00FE24F4"/>
    <w:rsid w:val="00FE26EB"/>
    <w:rsid w:val="00FE2C80"/>
    <w:rsid w:val="00FE3291"/>
    <w:rsid w:val="00FE3C58"/>
    <w:rsid w:val="00FE411B"/>
    <w:rsid w:val="00FE4254"/>
    <w:rsid w:val="00FE45A3"/>
    <w:rsid w:val="00FE4D06"/>
    <w:rsid w:val="00FE4D31"/>
    <w:rsid w:val="00FE4F8D"/>
    <w:rsid w:val="00FE5518"/>
    <w:rsid w:val="00FE5F4B"/>
    <w:rsid w:val="00FE638C"/>
    <w:rsid w:val="00FE6722"/>
    <w:rsid w:val="00FE6BE9"/>
    <w:rsid w:val="00FE6F85"/>
    <w:rsid w:val="00FE740D"/>
    <w:rsid w:val="00FE76E7"/>
    <w:rsid w:val="00FF0EA5"/>
    <w:rsid w:val="00FF1452"/>
    <w:rsid w:val="00FF1480"/>
    <w:rsid w:val="00FF1C75"/>
    <w:rsid w:val="00FF2B22"/>
    <w:rsid w:val="00FF2D2F"/>
    <w:rsid w:val="00FF2FAA"/>
    <w:rsid w:val="00FF33D1"/>
    <w:rsid w:val="00FF36A0"/>
    <w:rsid w:val="00FF48B5"/>
    <w:rsid w:val="00FF6522"/>
    <w:rsid w:val="00FF7224"/>
    <w:rsid w:val="00FF722B"/>
    <w:rsid w:val="00FF7442"/>
    <w:rsid w:val="00FF744A"/>
    <w:rsid w:val="00FF7FF1"/>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7004CA"/>
    <w:pPr>
      <w:widowControl w:val="0"/>
      <w:adjustRightInd w:val="0"/>
      <w:spacing w:line="360" w:lineRule="atLeast"/>
      <w:jc w:val="both"/>
      <w:textAlignment w:val="baseline"/>
    </w:pPr>
    <w:rPr>
      <w:sz w:val="24"/>
      <w:szCs w:val="24"/>
    </w:rPr>
  </w:style>
  <w:style w:type="paragraph" w:styleId="Nadpis1">
    <w:name w:val="heading 1"/>
    <w:basedOn w:val="Normlny"/>
    <w:next w:val="Normlny"/>
    <w:qFormat/>
    <w:rsid w:val="005C22BB"/>
    <w:pPr>
      <w:keepNext/>
      <w:outlineLvl w:val="0"/>
    </w:pPr>
    <w:rPr>
      <w:b/>
      <w:bCs/>
      <w:sz w:val="28"/>
    </w:rPr>
  </w:style>
  <w:style w:type="paragraph" w:styleId="Nadpis2">
    <w:name w:val="heading 2"/>
    <w:basedOn w:val="Normlny"/>
    <w:next w:val="Normlny"/>
    <w:qFormat/>
    <w:rsid w:val="006D61E7"/>
    <w:pPr>
      <w:keepNext/>
      <w:numPr>
        <w:ilvl w:val="1"/>
        <w:numId w:val="15"/>
      </w:numPr>
      <w:outlineLvl w:val="1"/>
    </w:pPr>
    <w:rPr>
      <w:b/>
      <w:bCs/>
    </w:rPr>
  </w:style>
  <w:style w:type="paragraph" w:styleId="Nadpis3">
    <w:name w:val="heading 3"/>
    <w:aliases w:val="Obyeajný"/>
    <w:basedOn w:val="Normlny"/>
    <w:next w:val="Normlny"/>
    <w:qFormat/>
    <w:rsid w:val="005C22BB"/>
    <w:pPr>
      <w:keepNext/>
      <w:outlineLvl w:val="2"/>
    </w:pPr>
    <w:rPr>
      <w:b/>
      <w:bCs/>
    </w:rPr>
  </w:style>
  <w:style w:type="paragraph" w:styleId="Nadpis4">
    <w:name w:val="heading 4"/>
    <w:aliases w:val="H4"/>
    <w:basedOn w:val="Normlny"/>
    <w:next w:val="Normlny"/>
    <w:qFormat/>
    <w:rsid w:val="005C22BB"/>
    <w:pPr>
      <w:keepNext/>
      <w:jc w:val="center"/>
      <w:outlineLvl w:val="3"/>
    </w:pPr>
    <w:rPr>
      <w:b/>
      <w:bCs/>
      <w:sz w:val="52"/>
    </w:rPr>
  </w:style>
  <w:style w:type="paragraph" w:styleId="Nadpis5">
    <w:name w:val="heading 5"/>
    <w:basedOn w:val="Normlny"/>
    <w:next w:val="Normlny"/>
    <w:qFormat/>
    <w:rsid w:val="005C22BB"/>
    <w:pPr>
      <w:keepNext/>
      <w:autoSpaceDE w:val="0"/>
      <w:autoSpaceDN w:val="0"/>
      <w:outlineLvl w:val="4"/>
    </w:pPr>
    <w:rPr>
      <w:rFonts w:ascii="ArialMT" w:hAnsi="ArialMT"/>
      <w:i/>
      <w:iCs/>
      <w:u w:val="single"/>
    </w:rPr>
  </w:style>
  <w:style w:type="paragraph" w:styleId="Nadpis6">
    <w:name w:val="heading 6"/>
    <w:basedOn w:val="Normlny"/>
    <w:next w:val="Normlny"/>
    <w:qFormat/>
    <w:rsid w:val="005C22BB"/>
    <w:pPr>
      <w:spacing w:before="240" w:after="60"/>
      <w:outlineLvl w:val="5"/>
    </w:pPr>
    <w:rPr>
      <w:b/>
      <w:bCs/>
      <w:sz w:val="22"/>
      <w:szCs w:val="22"/>
    </w:rPr>
  </w:style>
  <w:style w:type="paragraph" w:styleId="Nadpis7">
    <w:name w:val="heading 7"/>
    <w:basedOn w:val="Normlny"/>
    <w:next w:val="Normlny"/>
    <w:qFormat/>
    <w:rsid w:val="005C22BB"/>
    <w:pPr>
      <w:spacing w:before="240" w:after="60"/>
      <w:outlineLvl w:val="6"/>
    </w:pPr>
  </w:style>
  <w:style w:type="paragraph" w:styleId="Nadpis8">
    <w:name w:val="heading 8"/>
    <w:basedOn w:val="Normlny"/>
    <w:next w:val="Normlny"/>
    <w:qFormat/>
    <w:rsid w:val="005C22BB"/>
    <w:pPr>
      <w:spacing w:before="240" w:after="60"/>
      <w:outlineLvl w:val="7"/>
    </w:pPr>
    <w:rPr>
      <w:i/>
      <w:iCs/>
    </w:rPr>
  </w:style>
  <w:style w:type="paragraph" w:styleId="Nadpis9">
    <w:name w:val="heading 9"/>
    <w:basedOn w:val="Normlny"/>
    <w:next w:val="Normlny"/>
    <w:qFormat/>
    <w:rsid w:val="005C22BB"/>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ouitHypertextovPrepojenie">
    <w:name w:val="FollowedHyperlink"/>
    <w:basedOn w:val="Predvolenpsmoodseku"/>
    <w:rsid w:val="001B26F3"/>
    <w:rPr>
      <w:color w:val="800080"/>
      <w:u w:val="single"/>
    </w:rPr>
  </w:style>
  <w:style w:type="paragraph" w:styleId="Zkladntext">
    <w:name w:val="Body Text"/>
    <w:aliases w:val="b"/>
    <w:basedOn w:val="Normlny"/>
    <w:rsid w:val="001B26F3"/>
    <w:rPr>
      <w:b/>
      <w:bCs/>
    </w:rPr>
  </w:style>
  <w:style w:type="character" w:styleId="slostrany">
    <w:name w:val="page number"/>
    <w:basedOn w:val="Predvolenpsmoodseku"/>
    <w:rsid w:val="001B26F3"/>
  </w:style>
  <w:style w:type="paragraph" w:styleId="Textbubliny">
    <w:name w:val="Balloon Text"/>
    <w:basedOn w:val="Normlny"/>
    <w:semiHidden/>
    <w:rsid w:val="001B26F3"/>
    <w:rPr>
      <w:rFonts w:ascii="Tahoma" w:hAnsi="Tahoma" w:cs="Tahoma"/>
      <w:sz w:val="16"/>
      <w:szCs w:val="16"/>
    </w:rPr>
  </w:style>
  <w:style w:type="paragraph" w:customStyle="1" w:styleId="Zkladntextb">
    <w:name w:val="Základný text.b"/>
    <w:basedOn w:val="Normlny"/>
    <w:rsid w:val="001B26F3"/>
    <w:pPr>
      <w:jc w:val="center"/>
    </w:pPr>
    <w:rPr>
      <w:sz w:val="28"/>
      <w:szCs w:val="20"/>
    </w:rPr>
  </w:style>
  <w:style w:type="character" w:styleId="Odkaznapoznmkupodiarou">
    <w:name w:val="footnote reference"/>
    <w:basedOn w:val="Predvolenpsmoodseku"/>
    <w:semiHidden/>
    <w:rsid w:val="001B26F3"/>
    <w:rPr>
      <w:vertAlign w:val="superscript"/>
    </w:rPr>
  </w:style>
  <w:style w:type="paragraph" w:styleId="Zarkazkladnhotextu2">
    <w:name w:val="Body Text Indent 2"/>
    <w:basedOn w:val="Normlny"/>
    <w:rsid w:val="001B26F3"/>
    <w:pPr>
      <w:tabs>
        <w:tab w:val="left" w:pos="1080"/>
      </w:tabs>
      <w:ind w:left="1080"/>
    </w:pPr>
  </w:style>
  <w:style w:type="paragraph" w:styleId="Zkladntext2">
    <w:name w:val="Body Text 2"/>
    <w:basedOn w:val="Normlny"/>
    <w:link w:val="Zkladntext2Char"/>
    <w:rsid w:val="001B26F3"/>
  </w:style>
  <w:style w:type="paragraph" w:styleId="Zarkazkladnhotextu">
    <w:name w:val="Body Text Indent"/>
    <w:basedOn w:val="Normlny"/>
    <w:rsid w:val="001B26F3"/>
    <w:pPr>
      <w:ind w:left="360"/>
    </w:pPr>
    <w:rPr>
      <w:b/>
      <w:bCs/>
      <w:color w:val="FF0000"/>
    </w:rPr>
  </w:style>
  <w:style w:type="paragraph" w:styleId="Zarkazkladnhotextu3">
    <w:name w:val="Body Text Indent 3"/>
    <w:basedOn w:val="Normlny"/>
    <w:rsid w:val="001B26F3"/>
    <w:pPr>
      <w:ind w:firstLine="357"/>
    </w:pPr>
    <w:rPr>
      <w:lang w:eastAsia="cs-CZ"/>
    </w:rPr>
  </w:style>
  <w:style w:type="paragraph" w:styleId="Pta">
    <w:name w:val="footer"/>
    <w:basedOn w:val="Normlny"/>
    <w:rsid w:val="001B26F3"/>
    <w:pPr>
      <w:tabs>
        <w:tab w:val="center" w:pos="4536"/>
        <w:tab w:val="right" w:pos="9072"/>
      </w:tabs>
    </w:pPr>
  </w:style>
  <w:style w:type="paragraph" w:customStyle="1" w:styleId="NormlnyTimesNewRoman">
    <w:name w:val="Normálny + Times New Roman"/>
    <w:aliases w:val="11 ptZarážka základného textu 3 + Prvý riadok:  0 cm"/>
    <w:basedOn w:val="Zarkazkladnhotextu3"/>
    <w:rsid w:val="001B26F3"/>
    <w:pPr>
      <w:ind w:firstLine="0"/>
    </w:pPr>
  </w:style>
  <w:style w:type="paragraph" w:customStyle="1" w:styleId="BodyText21">
    <w:name w:val="Body Text 21"/>
    <w:basedOn w:val="Normlny"/>
    <w:rsid w:val="001B26F3"/>
    <w:pPr>
      <w:overflowPunct w:val="0"/>
      <w:autoSpaceDE w:val="0"/>
      <w:autoSpaceDN w:val="0"/>
    </w:pPr>
    <w:rPr>
      <w:color w:val="FF0000"/>
      <w:szCs w:val="20"/>
    </w:rPr>
  </w:style>
  <w:style w:type="paragraph" w:customStyle="1" w:styleId="Normlny2">
    <w:name w:val="Normálny2"/>
    <w:rsid w:val="001B26F3"/>
    <w:pPr>
      <w:widowControl w:val="0"/>
      <w:autoSpaceDE w:val="0"/>
      <w:autoSpaceDN w:val="0"/>
      <w:adjustRightInd w:val="0"/>
      <w:spacing w:line="360" w:lineRule="atLeast"/>
      <w:jc w:val="both"/>
      <w:textAlignment w:val="baseline"/>
    </w:pPr>
    <w:rPr>
      <w:sz w:val="24"/>
      <w:lang w:val="en-US"/>
    </w:rPr>
  </w:style>
  <w:style w:type="paragraph" w:customStyle="1" w:styleId="BodyText31">
    <w:name w:val="Body Text 31"/>
    <w:basedOn w:val="Normlny"/>
    <w:rsid w:val="001B26F3"/>
    <w:pPr>
      <w:tabs>
        <w:tab w:val="left" w:pos="426"/>
        <w:tab w:val="left" w:pos="993"/>
      </w:tabs>
    </w:pPr>
    <w:rPr>
      <w:rFonts w:ascii="Toronto" w:hAnsi="Toronto"/>
      <w:szCs w:val="20"/>
      <w:lang w:eastAsia="cs-CZ"/>
    </w:rPr>
  </w:style>
  <w:style w:type="paragraph" w:styleId="Zkladntext3">
    <w:name w:val="Body Text 3"/>
    <w:basedOn w:val="Normlny"/>
    <w:rsid w:val="001B26F3"/>
    <w:pPr>
      <w:tabs>
        <w:tab w:val="left" w:pos="426"/>
        <w:tab w:val="left" w:pos="993"/>
      </w:tabs>
    </w:pPr>
    <w:rPr>
      <w:rFonts w:ascii="Toronto" w:hAnsi="Toronto"/>
      <w:szCs w:val="20"/>
    </w:rPr>
  </w:style>
  <w:style w:type="character" w:styleId="Odkaznakomentr">
    <w:name w:val="annotation reference"/>
    <w:basedOn w:val="Predvolenpsmoodseku"/>
    <w:uiPriority w:val="99"/>
    <w:semiHidden/>
    <w:rsid w:val="001B26F3"/>
    <w:rPr>
      <w:sz w:val="16"/>
      <w:szCs w:val="16"/>
    </w:rPr>
  </w:style>
  <w:style w:type="character" w:styleId="Hypertextovprepojenie">
    <w:name w:val="Hyperlink"/>
    <w:basedOn w:val="Predvolenpsmoodseku"/>
    <w:uiPriority w:val="99"/>
    <w:rsid w:val="001B26F3"/>
    <w:rPr>
      <w:color w:val="0000FF"/>
      <w:u w:val="single"/>
    </w:rPr>
  </w:style>
  <w:style w:type="paragraph" w:customStyle="1" w:styleId="Nadpis3Obyeajn">
    <w:name w:val="Nadpis 3.Obyeajný"/>
    <w:basedOn w:val="Normlny"/>
    <w:next w:val="Normlny"/>
    <w:rsid w:val="001B26F3"/>
    <w:pPr>
      <w:keepNext/>
      <w:spacing w:before="240" w:after="60"/>
    </w:pPr>
    <w:rPr>
      <w:rFonts w:ascii="Arial" w:hAnsi="Arial"/>
      <w:b/>
      <w:sz w:val="26"/>
      <w:szCs w:val="20"/>
    </w:rPr>
  </w:style>
  <w:style w:type="paragraph" w:styleId="Normlnywebov">
    <w:name w:val="Normal (Web)"/>
    <w:basedOn w:val="Normlny"/>
    <w:rsid w:val="001B26F3"/>
    <w:pPr>
      <w:spacing w:before="100" w:beforeAutospacing="1" w:after="100" w:afterAutospacing="1"/>
    </w:p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semiHidden/>
    <w:rsid w:val="001B26F3"/>
    <w:rPr>
      <w:sz w:val="20"/>
      <w:szCs w:val="20"/>
    </w:rPr>
  </w:style>
  <w:style w:type="paragraph" w:customStyle="1" w:styleId="TextpoznmkypodiarouTextpoznmkypodiarou007">
    <w:name w:val="Text poznámky pod čiarou.Text poznámky pod čiarou 007"/>
    <w:basedOn w:val="Normlny"/>
    <w:rsid w:val="001B26F3"/>
    <w:rPr>
      <w:sz w:val="20"/>
      <w:szCs w:val="20"/>
    </w:rPr>
  </w:style>
  <w:style w:type="paragraph" w:styleId="Textkomentra">
    <w:name w:val="annotation text"/>
    <w:basedOn w:val="Normlny"/>
    <w:link w:val="TextkomentraChar"/>
    <w:uiPriority w:val="99"/>
    <w:semiHidden/>
    <w:rsid w:val="001B26F3"/>
    <w:rPr>
      <w:sz w:val="20"/>
      <w:szCs w:val="20"/>
      <w:lang w:val="en-GB"/>
    </w:rPr>
  </w:style>
  <w:style w:type="paragraph" w:styleId="Popis">
    <w:name w:val="caption"/>
    <w:basedOn w:val="Normlny"/>
    <w:next w:val="Normlny"/>
    <w:qFormat/>
    <w:rsid w:val="001B26F3"/>
    <w:pPr>
      <w:spacing w:before="120" w:after="120" w:line="360" w:lineRule="auto"/>
    </w:pPr>
    <w:rPr>
      <w:rFonts w:ascii="Arial" w:hAnsi="Arial"/>
      <w:b/>
      <w:sz w:val="22"/>
      <w:szCs w:val="20"/>
      <w:lang w:eastAsia="en-US"/>
    </w:rPr>
  </w:style>
  <w:style w:type="paragraph" w:customStyle="1" w:styleId="Application5">
    <w:name w:val="Application5"/>
    <w:basedOn w:val="Normlny"/>
    <w:autoRedefine/>
    <w:rsid w:val="001B26F3"/>
    <w:pPr>
      <w:ind w:left="360"/>
    </w:pPr>
    <w:rPr>
      <w:noProof/>
      <w:spacing w:val="-2"/>
      <w:szCs w:val="20"/>
      <w:lang w:val="en-GB" w:eastAsia="en-US"/>
    </w:rPr>
  </w:style>
  <w:style w:type="paragraph" w:customStyle="1" w:styleId="Styl1">
    <w:name w:val="Styl1"/>
    <w:basedOn w:val="Normlny"/>
    <w:rsid w:val="001B26F3"/>
    <w:rPr>
      <w:szCs w:val="20"/>
      <w:lang w:eastAsia="en-US"/>
    </w:rPr>
  </w:style>
  <w:style w:type="paragraph" w:customStyle="1" w:styleId="Clause">
    <w:name w:val="Clause"/>
    <w:basedOn w:val="Normlny"/>
    <w:rsid w:val="001B26F3"/>
    <w:pPr>
      <w:tabs>
        <w:tab w:val="left" w:pos="360"/>
      </w:tabs>
      <w:ind w:left="360" w:hanging="360"/>
    </w:pPr>
    <w:rPr>
      <w:rFonts w:ascii="Arial" w:hAnsi="Arial"/>
      <w:sz w:val="22"/>
      <w:szCs w:val="20"/>
    </w:rPr>
  </w:style>
  <w:style w:type="paragraph" w:customStyle="1" w:styleId="Application1">
    <w:name w:val="Application1"/>
    <w:basedOn w:val="Nadpis1"/>
    <w:next w:val="Normlny"/>
    <w:rsid w:val="001B26F3"/>
    <w:pPr>
      <w:pageBreakBefore/>
      <w:tabs>
        <w:tab w:val="left" w:pos="360"/>
      </w:tabs>
      <w:spacing w:after="480"/>
      <w:ind w:left="360" w:hanging="360"/>
      <w:outlineLvl w:val="9"/>
    </w:pPr>
    <w:rPr>
      <w:rFonts w:ascii="Arial" w:hAnsi="Arial"/>
      <w:bCs w:val="0"/>
      <w:caps/>
      <w:kern w:val="28"/>
      <w:szCs w:val="20"/>
    </w:rPr>
  </w:style>
  <w:style w:type="paragraph" w:styleId="Nzov">
    <w:name w:val="Title"/>
    <w:basedOn w:val="Normlny"/>
    <w:next w:val="Normlny"/>
    <w:qFormat/>
    <w:rsid w:val="001B26F3"/>
    <w:pPr>
      <w:spacing w:after="480"/>
      <w:jc w:val="center"/>
    </w:pPr>
    <w:rPr>
      <w:b/>
      <w:sz w:val="48"/>
      <w:szCs w:val="20"/>
    </w:rPr>
  </w:style>
  <w:style w:type="paragraph" w:customStyle="1" w:styleId="ChapterTitle">
    <w:name w:val="ChapterTitle"/>
    <w:basedOn w:val="Normlny"/>
    <w:next w:val="Normlny"/>
    <w:rsid w:val="001B26F3"/>
    <w:pPr>
      <w:keepNext/>
      <w:spacing w:after="480"/>
      <w:jc w:val="center"/>
    </w:pPr>
    <w:rPr>
      <w:b/>
      <w:sz w:val="32"/>
      <w:szCs w:val="20"/>
    </w:rPr>
  </w:style>
  <w:style w:type="paragraph" w:customStyle="1" w:styleId="SubTitle1">
    <w:name w:val="SubTitle 1"/>
    <w:basedOn w:val="Normlny"/>
    <w:next w:val="SubTitle2"/>
    <w:rsid w:val="001B26F3"/>
    <w:pPr>
      <w:spacing w:after="240"/>
      <w:jc w:val="center"/>
    </w:pPr>
    <w:rPr>
      <w:b/>
      <w:sz w:val="40"/>
      <w:szCs w:val="20"/>
    </w:rPr>
  </w:style>
  <w:style w:type="paragraph" w:customStyle="1" w:styleId="SubTitle2">
    <w:name w:val="SubTitle 2"/>
    <w:basedOn w:val="Normlny"/>
    <w:rsid w:val="001B26F3"/>
    <w:pPr>
      <w:spacing w:after="240"/>
      <w:jc w:val="center"/>
    </w:pPr>
    <w:rPr>
      <w:b/>
      <w:sz w:val="32"/>
      <w:szCs w:val="20"/>
    </w:rPr>
  </w:style>
  <w:style w:type="paragraph" w:customStyle="1" w:styleId="Text1">
    <w:name w:val="Text 1"/>
    <w:basedOn w:val="Normlny"/>
    <w:rsid w:val="001B26F3"/>
    <w:pPr>
      <w:spacing w:after="240"/>
      <w:ind w:left="482"/>
    </w:pPr>
    <w:rPr>
      <w:szCs w:val="20"/>
    </w:rPr>
  </w:style>
  <w:style w:type="paragraph" w:styleId="Dtum">
    <w:name w:val="Date"/>
    <w:basedOn w:val="Normlny"/>
    <w:next w:val="Normlny"/>
    <w:rsid w:val="001B26F3"/>
    <w:rPr>
      <w:szCs w:val="20"/>
    </w:rPr>
  </w:style>
  <w:style w:type="paragraph" w:styleId="Obsah1">
    <w:name w:val="toc 1"/>
    <w:basedOn w:val="Normlny"/>
    <w:next w:val="Normlny"/>
    <w:autoRedefine/>
    <w:uiPriority w:val="39"/>
    <w:rsid w:val="0013130C"/>
    <w:pPr>
      <w:tabs>
        <w:tab w:val="left" w:pos="960"/>
        <w:tab w:val="right" w:leader="dot" w:pos="9062"/>
      </w:tabs>
      <w:spacing w:line="240" w:lineRule="auto"/>
      <w:ind w:left="900" w:hanging="900"/>
    </w:pPr>
    <w:rPr>
      <w:b/>
      <w:bCs/>
    </w:rPr>
  </w:style>
  <w:style w:type="paragraph" w:customStyle="1" w:styleId="Guidelines2">
    <w:name w:val="Guidelines 2"/>
    <w:basedOn w:val="Normlny"/>
    <w:rsid w:val="001B26F3"/>
    <w:pPr>
      <w:spacing w:before="240" w:after="240"/>
    </w:pPr>
    <w:rPr>
      <w:b/>
      <w:smallCaps/>
      <w:szCs w:val="20"/>
    </w:rPr>
  </w:style>
  <w:style w:type="paragraph" w:customStyle="1" w:styleId="p3">
    <w:name w:val="p3"/>
    <w:basedOn w:val="Normlny"/>
    <w:rsid w:val="001B26F3"/>
    <w:pPr>
      <w:tabs>
        <w:tab w:val="left" w:pos="1420"/>
      </w:tabs>
      <w:spacing w:line="260" w:lineRule="atLeast"/>
      <w:ind w:left="360"/>
    </w:pPr>
    <w:rPr>
      <w:szCs w:val="20"/>
    </w:rPr>
  </w:style>
  <w:style w:type="paragraph" w:customStyle="1" w:styleId="NumPar1">
    <w:name w:val="NumPar 1"/>
    <w:basedOn w:val="Normlny"/>
    <w:next w:val="Normlny"/>
    <w:rsid w:val="001B26F3"/>
    <w:pPr>
      <w:numPr>
        <w:numId w:val="1"/>
      </w:numPr>
      <w:tabs>
        <w:tab w:val="left" w:pos="851"/>
      </w:tabs>
      <w:spacing w:before="120" w:after="120"/>
    </w:pPr>
    <w:rPr>
      <w:szCs w:val="20"/>
      <w:lang w:val="en-GB" w:eastAsia="cs-CZ"/>
    </w:rPr>
  </w:style>
  <w:style w:type="paragraph" w:customStyle="1" w:styleId="NormalWeb1">
    <w:name w:val="Normal (Web)1"/>
    <w:basedOn w:val="Normlny"/>
    <w:rsid w:val="001B26F3"/>
    <w:pPr>
      <w:spacing w:before="100" w:beforeAutospacing="1" w:after="100" w:afterAutospacing="1"/>
    </w:pPr>
    <w:rPr>
      <w:rFonts w:ascii="Arial Unicode MS" w:eastAsia="Arial Unicode MS" w:hAnsi="Arial Unicode MS" w:cs="Arial Unicode MS"/>
    </w:rPr>
  </w:style>
  <w:style w:type="paragraph" w:styleId="Obsah3">
    <w:name w:val="toc 3"/>
    <w:basedOn w:val="Normlny"/>
    <w:next w:val="Normlny"/>
    <w:autoRedefine/>
    <w:semiHidden/>
    <w:rsid w:val="00D83E0D"/>
    <w:pPr>
      <w:tabs>
        <w:tab w:val="left" w:pos="1260"/>
        <w:tab w:val="right" w:leader="dot" w:pos="9062"/>
      </w:tabs>
      <w:ind w:left="480"/>
    </w:pPr>
  </w:style>
  <w:style w:type="paragraph" w:styleId="Predmetkomentra">
    <w:name w:val="annotation subject"/>
    <w:basedOn w:val="Textkomentra"/>
    <w:next w:val="Textkomentra"/>
    <w:semiHidden/>
    <w:rsid w:val="001B26F3"/>
    <w:rPr>
      <w:b/>
      <w:bCs/>
      <w:lang w:val="sk-SK"/>
    </w:rPr>
  </w:style>
  <w:style w:type="paragraph" w:styleId="Hlavika">
    <w:name w:val="header"/>
    <w:basedOn w:val="Normlny"/>
    <w:rsid w:val="00314596"/>
    <w:pPr>
      <w:tabs>
        <w:tab w:val="center" w:pos="4536"/>
        <w:tab w:val="right" w:pos="9072"/>
      </w:tabs>
    </w:pPr>
    <w:rPr>
      <w:szCs w:val="20"/>
      <w:lang w:val="cs-CZ" w:eastAsia="cs-CZ"/>
    </w:rPr>
  </w:style>
  <w:style w:type="paragraph" w:styleId="Obsah2">
    <w:name w:val="toc 2"/>
    <w:basedOn w:val="Normlny"/>
    <w:next w:val="Normlny"/>
    <w:autoRedefine/>
    <w:uiPriority w:val="39"/>
    <w:rsid w:val="00D83E0D"/>
    <w:pPr>
      <w:tabs>
        <w:tab w:val="left" w:pos="540"/>
        <w:tab w:val="right" w:leader="dot" w:pos="9062"/>
      </w:tabs>
    </w:pPr>
    <w:rPr>
      <w:noProof/>
    </w:rPr>
  </w:style>
  <w:style w:type="paragraph" w:styleId="Podtitul">
    <w:name w:val="Subtitle"/>
    <w:basedOn w:val="Normlny"/>
    <w:qFormat/>
    <w:rsid w:val="005D0AA0"/>
    <w:pPr>
      <w:jc w:val="center"/>
    </w:pPr>
    <w:rPr>
      <w:b/>
      <w:bCs/>
      <w:sz w:val="28"/>
    </w:rPr>
  </w:style>
  <w:style w:type="paragraph" w:styleId="Zoznam">
    <w:name w:val="List"/>
    <w:basedOn w:val="Normlny"/>
    <w:rsid w:val="00EE7895"/>
    <w:pPr>
      <w:ind w:left="283" w:hanging="283"/>
    </w:pPr>
  </w:style>
  <w:style w:type="paragraph" w:styleId="Zoznam2">
    <w:name w:val="List 2"/>
    <w:basedOn w:val="Normlny"/>
    <w:rsid w:val="00EE7895"/>
    <w:pPr>
      <w:ind w:left="566" w:hanging="283"/>
    </w:pPr>
  </w:style>
  <w:style w:type="paragraph" w:styleId="Zoznam3">
    <w:name w:val="List 3"/>
    <w:basedOn w:val="Normlny"/>
    <w:rsid w:val="00EE7895"/>
    <w:pPr>
      <w:ind w:left="849" w:hanging="283"/>
    </w:pPr>
  </w:style>
  <w:style w:type="paragraph" w:styleId="Zoznam4">
    <w:name w:val="List 4"/>
    <w:basedOn w:val="Normlny"/>
    <w:rsid w:val="00EE7895"/>
    <w:pPr>
      <w:ind w:left="1132" w:hanging="283"/>
    </w:pPr>
  </w:style>
  <w:style w:type="paragraph" w:styleId="Zoznam5">
    <w:name w:val="List 5"/>
    <w:basedOn w:val="Normlny"/>
    <w:rsid w:val="00EE7895"/>
    <w:pPr>
      <w:ind w:left="1415" w:hanging="283"/>
    </w:pPr>
  </w:style>
  <w:style w:type="paragraph" w:styleId="Zver">
    <w:name w:val="Closing"/>
    <w:basedOn w:val="Normlny"/>
    <w:rsid w:val="00EE7895"/>
    <w:pPr>
      <w:ind w:left="4252"/>
    </w:pPr>
  </w:style>
  <w:style w:type="paragraph" w:styleId="Zoznamsodrkami">
    <w:name w:val="List Bullet"/>
    <w:basedOn w:val="Normlny"/>
    <w:autoRedefine/>
    <w:rsid w:val="00EE7895"/>
    <w:pPr>
      <w:numPr>
        <w:numId w:val="2"/>
      </w:numPr>
    </w:pPr>
  </w:style>
  <w:style w:type="paragraph" w:styleId="Zoznamsodrkami2">
    <w:name w:val="List Bullet 2"/>
    <w:basedOn w:val="Normlny"/>
    <w:autoRedefine/>
    <w:rsid w:val="00EE7895"/>
    <w:pPr>
      <w:numPr>
        <w:numId w:val="3"/>
      </w:numPr>
    </w:pPr>
  </w:style>
  <w:style w:type="paragraph" w:styleId="Zoznamsodrkami3">
    <w:name w:val="List Bullet 3"/>
    <w:basedOn w:val="Normlny"/>
    <w:autoRedefine/>
    <w:rsid w:val="00EE7895"/>
    <w:pPr>
      <w:numPr>
        <w:numId w:val="4"/>
      </w:numPr>
    </w:pPr>
  </w:style>
  <w:style w:type="paragraph" w:styleId="Pokraovaniezoznamu">
    <w:name w:val="List Continue"/>
    <w:basedOn w:val="Normlny"/>
    <w:rsid w:val="00EE7895"/>
    <w:pPr>
      <w:spacing w:after="120"/>
      <w:ind w:left="283"/>
    </w:pPr>
  </w:style>
  <w:style w:type="paragraph" w:styleId="Pokraovaniezoznamu2">
    <w:name w:val="List Continue 2"/>
    <w:basedOn w:val="Normlny"/>
    <w:rsid w:val="00EE7895"/>
    <w:pPr>
      <w:spacing w:after="120"/>
      <w:ind w:left="566"/>
    </w:pPr>
  </w:style>
  <w:style w:type="paragraph" w:styleId="Pokraovaniezoznamu3">
    <w:name w:val="List Continue 3"/>
    <w:basedOn w:val="Normlny"/>
    <w:rsid w:val="00EE7895"/>
    <w:pPr>
      <w:spacing w:after="120"/>
      <w:ind w:left="849"/>
    </w:pPr>
  </w:style>
  <w:style w:type="paragraph" w:styleId="Podpis">
    <w:name w:val="Signature"/>
    <w:basedOn w:val="Normlny"/>
    <w:rsid w:val="00EE7895"/>
    <w:pPr>
      <w:ind w:left="4252"/>
    </w:pPr>
  </w:style>
  <w:style w:type="paragraph" w:customStyle="1" w:styleId="Funkcia">
    <w:name w:val="Funkcia"/>
    <w:basedOn w:val="Podpis"/>
    <w:rsid w:val="00EE7895"/>
  </w:style>
  <w:style w:type="paragraph" w:customStyle="1" w:styleId="Spolonos">
    <w:name w:val="Spoločnosť"/>
    <w:basedOn w:val="Podpis"/>
    <w:rsid w:val="00EE7895"/>
  </w:style>
  <w:style w:type="paragraph" w:customStyle="1" w:styleId="BodyText22">
    <w:name w:val="Body Text 22"/>
    <w:basedOn w:val="Normlny"/>
    <w:rsid w:val="002D2AD6"/>
    <w:pPr>
      <w:spacing w:before="120" w:after="120"/>
      <w:ind w:left="426"/>
    </w:pPr>
    <w:rPr>
      <w:szCs w:val="20"/>
      <w:lang w:val="cs-CZ" w:eastAsia="en-US"/>
    </w:rPr>
  </w:style>
  <w:style w:type="paragraph" w:customStyle="1" w:styleId="a">
    <w:basedOn w:val="Normlny"/>
    <w:next w:val="Normlnywebov"/>
    <w:rsid w:val="000662DE"/>
    <w:pPr>
      <w:spacing w:before="100" w:beforeAutospacing="1" w:after="100" w:afterAutospacing="1"/>
    </w:pPr>
    <w:rPr>
      <w:rFonts w:ascii="Arial Unicode MS" w:eastAsia="Arial Unicode MS" w:hAnsi="Arial Unicode MS" w:cs="Arial Unicode MS"/>
    </w:rPr>
  </w:style>
  <w:style w:type="paragraph" w:customStyle="1" w:styleId="Typedudocument">
    <w:name w:val="Type du document"/>
    <w:basedOn w:val="Normlny"/>
    <w:next w:val="Normlny"/>
    <w:rsid w:val="00F7689B"/>
    <w:pPr>
      <w:spacing w:before="360"/>
      <w:jc w:val="center"/>
    </w:pPr>
    <w:rPr>
      <w:b/>
      <w:szCs w:val="20"/>
      <w:lang w:val="en-GB"/>
    </w:rPr>
  </w:style>
  <w:style w:type="character" w:customStyle="1" w:styleId="EmailStyle77">
    <w:name w:val="EmailStyle771"/>
    <w:aliases w:val="EmailStyle771"/>
    <w:basedOn w:val="Predvolenpsmoodseku"/>
    <w:semiHidden/>
    <w:personal/>
    <w:personalCompose/>
    <w:rsid w:val="00044BC5"/>
    <w:rPr>
      <w:rFonts w:ascii="Arial" w:hAnsi="Arial" w:cs="Arial"/>
      <w:color w:val="auto"/>
      <w:sz w:val="20"/>
      <w:szCs w:val="20"/>
    </w:rPr>
  </w:style>
  <w:style w:type="table" w:styleId="Mriekatabuky">
    <w:name w:val="Table Grid"/>
    <w:basedOn w:val="Normlnatabuka"/>
    <w:rsid w:val="00E34B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ruktradokumentu">
    <w:name w:val="Document Map"/>
    <w:basedOn w:val="Normlny"/>
    <w:semiHidden/>
    <w:rsid w:val="00310149"/>
    <w:pPr>
      <w:shd w:val="clear" w:color="auto" w:fill="000080"/>
    </w:pPr>
    <w:rPr>
      <w:rFonts w:ascii="Tahoma" w:hAnsi="Tahoma" w:cs="Tahoma"/>
    </w:rPr>
  </w:style>
  <w:style w:type="paragraph" w:customStyle="1" w:styleId="CharCharCharCharCharCharCharCharCharCharCharCharCharCharCharCharCharCharCharChar">
    <w:name w:val="Char Char Char Char Char Char Char Char Char Char Char Char Char Char Char Char Char Char Char Char"/>
    <w:basedOn w:val="Normlny"/>
    <w:next w:val="Zkladntext2"/>
    <w:rsid w:val="00230DC6"/>
    <w:pPr>
      <w:widowControl/>
      <w:adjustRightInd/>
      <w:spacing w:after="160" w:line="240" w:lineRule="exact"/>
      <w:ind w:firstLine="720"/>
      <w:jc w:val="left"/>
      <w:textAlignment w:val="auto"/>
    </w:pPr>
    <w:rPr>
      <w:rFonts w:ascii="Tahoma" w:hAnsi="Tahoma"/>
      <w:sz w:val="20"/>
      <w:szCs w:val="20"/>
      <w:lang w:val="en-US" w:eastAsia="en-US"/>
    </w:rPr>
  </w:style>
  <w:style w:type="character" w:customStyle="1" w:styleId="popis1">
    <w:name w:val="popis1"/>
    <w:basedOn w:val="Predvolenpsmoodseku"/>
    <w:rsid w:val="008936AD"/>
    <w:rPr>
      <w:vanish w:val="0"/>
      <w:webHidden w:val="0"/>
      <w:shd w:val="clear" w:color="auto" w:fill="FFFFFF"/>
      <w:specVanish w:val="0"/>
    </w:rPr>
  </w:style>
  <w:style w:type="paragraph" w:customStyle="1" w:styleId="CarCharCharCharCharCharCharCharCharChar2CharCharCharCharCharCharCharCharCharCharCharCharCharCharChar">
    <w:name w:val="Car Char Char Char Char Char Char Char Char Char2 Char Char Char Char Char Char Char Char Char Char Char Char Char Char Char"/>
    <w:basedOn w:val="Normlny"/>
    <w:rsid w:val="00F70CF8"/>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NormlnyPodaokraja">
    <w:name w:val="Normálny + Podľa okraja"/>
    <w:basedOn w:val="Normlny"/>
    <w:rsid w:val="00E6675E"/>
    <w:pPr>
      <w:widowControl/>
      <w:numPr>
        <w:numId w:val="6"/>
      </w:numPr>
      <w:tabs>
        <w:tab w:val="clear" w:pos="1068"/>
        <w:tab w:val="num" w:pos="720"/>
      </w:tabs>
      <w:adjustRightInd/>
      <w:spacing w:line="240" w:lineRule="auto"/>
      <w:ind w:left="720" w:hanging="540"/>
      <w:textAlignment w:val="auto"/>
    </w:pPr>
  </w:style>
  <w:style w:type="paragraph" w:customStyle="1" w:styleId="Application2">
    <w:name w:val="Application2"/>
    <w:basedOn w:val="Normlny"/>
    <w:rsid w:val="00A64775"/>
    <w:pPr>
      <w:tabs>
        <w:tab w:val="num" w:pos="360"/>
        <w:tab w:val="left" w:pos="567"/>
      </w:tabs>
      <w:suppressAutoHyphens/>
      <w:spacing w:after="120"/>
      <w:ind w:left="360" w:hanging="360"/>
    </w:pPr>
    <w:rPr>
      <w:rFonts w:ascii="Arial" w:hAnsi="Arial"/>
      <w:b/>
      <w:spacing w:val="-2"/>
      <w:sz w:val="22"/>
      <w:szCs w:val="20"/>
      <w:lang w:val="en-GB"/>
    </w:rPr>
  </w:style>
  <w:style w:type="paragraph" w:customStyle="1" w:styleId="CharChar2CharCharChar">
    <w:name w:val="Char Char2 Char Char Char"/>
    <w:basedOn w:val="Normlny"/>
    <w:next w:val="Zkladntext2"/>
    <w:rsid w:val="00311B7A"/>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rsid w:val="005B5238"/>
    <w:pPr>
      <w:widowControl/>
      <w:adjustRightInd/>
      <w:spacing w:line="240" w:lineRule="auto"/>
      <w:ind w:left="340"/>
      <w:jc w:val="left"/>
      <w:textAlignment w:val="auto"/>
    </w:pPr>
    <w:rPr>
      <w:rFonts w:ascii="Arial" w:hAnsi="Arial"/>
      <w:sz w:val="20"/>
      <w:szCs w:val="20"/>
      <w:lang w:eastAsia="en-US"/>
    </w:rPr>
  </w:style>
  <w:style w:type="paragraph" w:customStyle="1" w:styleId="CharCharCharCharCharCharCharCharCharCharChar">
    <w:name w:val="Char Char Char Char Char Char Char Char Char Char Char"/>
    <w:basedOn w:val="Normlny"/>
    <w:next w:val="Zkladntext2"/>
    <w:rsid w:val="002D7034"/>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CharCharCharCharCharCharCharCharCharChar">
    <w:name w:val="Char Char Char Char Char Char1 Char Char Char Char Char Char Char Char Char Char"/>
    <w:basedOn w:val="Normlny"/>
    <w:rsid w:val="00096EC2"/>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
    <w:name w:val="Char Char Char"/>
    <w:basedOn w:val="Normlny"/>
    <w:rsid w:val="000F25E6"/>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iselka">
    <w:name w:val="ciselka"/>
    <w:rsid w:val="00EF46DA"/>
    <w:pPr>
      <w:tabs>
        <w:tab w:val="left" w:pos="360"/>
      </w:tabs>
      <w:spacing w:line="360" w:lineRule="auto"/>
      <w:ind w:left="360" w:hanging="360"/>
      <w:jc w:val="both"/>
    </w:pPr>
    <w:rPr>
      <w:noProof/>
      <w:sz w:val="24"/>
    </w:rPr>
  </w:style>
  <w:style w:type="paragraph" w:customStyle="1" w:styleId="CharChar1CharChar">
    <w:name w:val="Char Char1 Char Char"/>
    <w:basedOn w:val="Normlny"/>
    <w:rsid w:val="00EF46DA"/>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CharCharCharCharCharCharCharCharCharCharCharCharChar">
    <w:name w:val="Char Char Char Char Char Char Char Char Char Char Char Char Char Char Char Char Char Char Char"/>
    <w:basedOn w:val="Normlny"/>
    <w:next w:val="Zkladntext2"/>
    <w:rsid w:val="003A536A"/>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1CharCharCharChar">
    <w:name w:val="Char Char Char1 Char Char Char Char"/>
    <w:basedOn w:val="Normlny"/>
    <w:rsid w:val="00044402"/>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Aaa">
    <w:name w:val="Aaa"/>
    <w:basedOn w:val="Normlny"/>
    <w:link w:val="AaaChar"/>
    <w:rsid w:val="00044402"/>
    <w:pPr>
      <w:widowControl/>
      <w:adjustRightInd/>
      <w:spacing w:line="240" w:lineRule="auto"/>
      <w:jc w:val="left"/>
      <w:textAlignment w:val="auto"/>
    </w:pPr>
    <w:rPr>
      <w:b/>
      <w:shadow/>
      <w:color w:val="000080"/>
      <w:sz w:val="28"/>
      <w:szCs w:val="28"/>
    </w:rPr>
  </w:style>
  <w:style w:type="character" w:customStyle="1" w:styleId="AaaChar">
    <w:name w:val="Aaa Char"/>
    <w:basedOn w:val="Predvolenpsmoodseku"/>
    <w:link w:val="Aaa"/>
    <w:rsid w:val="00044402"/>
    <w:rPr>
      <w:b/>
      <w:shadow/>
      <w:color w:val="000080"/>
      <w:sz w:val="28"/>
      <w:szCs w:val="28"/>
      <w:lang w:val="sk-SK" w:eastAsia="sk-SK" w:bidi="ar-SA"/>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lny"/>
    <w:rsid w:val="00FA5D27"/>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
    <w:name w:val="Char Char Char Char Char"/>
    <w:aliases w:val=" Char Char Char Char Char Char Char Char Char Char Char Char Char1 Char Char Char Char Char, Char Char Char Char Char Char"/>
    <w:basedOn w:val="Normlny"/>
    <w:next w:val="Zkladntext2"/>
    <w:rsid w:val="00E94DCF"/>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
    <w:name w:val="Char Char Char Char Char Char"/>
    <w:basedOn w:val="Normlny"/>
    <w:rsid w:val="002A2AB0"/>
    <w:pPr>
      <w:widowControl/>
      <w:adjustRightInd/>
      <w:spacing w:after="160" w:line="240" w:lineRule="exact"/>
      <w:jc w:val="left"/>
      <w:textAlignment w:val="auto"/>
    </w:pPr>
    <w:rPr>
      <w:rFonts w:ascii="Tahoma" w:hAnsi="Tahoma" w:cs="Tahoma"/>
      <w:sz w:val="20"/>
      <w:szCs w:val="20"/>
      <w:lang w:eastAsia="en-US"/>
    </w:rPr>
  </w:style>
  <w:style w:type="paragraph" w:customStyle="1" w:styleId="CharChar1CharCharChar">
    <w:name w:val="Char Char1 Char Char Char"/>
    <w:basedOn w:val="Normlny"/>
    <w:rsid w:val="008D4E67"/>
    <w:pPr>
      <w:widowControl/>
      <w:adjustRightInd/>
      <w:spacing w:after="160" w:line="240" w:lineRule="exact"/>
      <w:jc w:val="left"/>
      <w:textAlignment w:val="auto"/>
    </w:pPr>
    <w:rPr>
      <w:rFonts w:ascii="Tahoma" w:hAnsi="Tahoma"/>
      <w:sz w:val="20"/>
      <w:szCs w:val="20"/>
      <w:lang w:eastAsia="en-US"/>
    </w:rPr>
  </w:style>
  <w:style w:type="paragraph" w:customStyle="1" w:styleId="Default">
    <w:name w:val="Default"/>
    <w:rsid w:val="003617C7"/>
    <w:pPr>
      <w:autoSpaceDE w:val="0"/>
      <w:autoSpaceDN w:val="0"/>
      <w:adjustRightInd w:val="0"/>
    </w:pPr>
    <w:rPr>
      <w:rFonts w:ascii="Arial" w:hAnsi="Arial" w:cs="Arial"/>
      <w:color w:val="000000"/>
      <w:sz w:val="24"/>
      <w:szCs w:val="24"/>
    </w:rPr>
  </w:style>
  <w:style w:type="paragraph" w:customStyle="1" w:styleId="CharCharCharCharCharCharCharCharCharChar">
    <w:name w:val="Char Char Char Char Char Char Char Char Char Char"/>
    <w:basedOn w:val="Normlny"/>
    <w:rsid w:val="008364CF"/>
    <w:pPr>
      <w:spacing w:after="160" w:line="240" w:lineRule="exact"/>
      <w:ind w:firstLine="720"/>
      <w:jc w:val="left"/>
    </w:pPr>
    <w:rPr>
      <w:rFonts w:ascii="Tahoma" w:hAnsi="Tahoma" w:cs="Tahoma"/>
      <w:sz w:val="20"/>
      <w:szCs w:val="20"/>
      <w:lang w:val="en-US" w:eastAsia="en-US"/>
    </w:rPr>
  </w:style>
  <w:style w:type="paragraph" w:customStyle="1" w:styleId="tlNadpis118pt">
    <w:name w:val="Štýl Nadpis 1 + 18 pt"/>
    <w:basedOn w:val="Nadpis1"/>
    <w:next w:val="Normlny"/>
    <w:rsid w:val="00D96DBA"/>
    <w:rPr>
      <w:sz w:val="36"/>
    </w:rPr>
  </w:style>
  <w:style w:type="paragraph" w:customStyle="1" w:styleId="tltlNadpis118ptVycentrovan">
    <w:name w:val="Štýl Štýl Nadpis 1 + 18 pt + Vycentrované"/>
    <w:basedOn w:val="tlNadpis118pt"/>
    <w:autoRedefine/>
    <w:rsid w:val="00E878C3"/>
    <w:pPr>
      <w:spacing w:before="120" w:after="240" w:line="240" w:lineRule="auto"/>
      <w:jc w:val="center"/>
    </w:pPr>
    <w:rPr>
      <w:szCs w:val="20"/>
    </w:rPr>
  </w:style>
  <w:style w:type="character" w:styleId="Siln">
    <w:name w:val="Strong"/>
    <w:basedOn w:val="Predvolenpsmoodseku"/>
    <w:qFormat/>
    <w:rsid w:val="00054A60"/>
    <w:rPr>
      <w:b/>
      <w:bCs/>
    </w:rPr>
  </w:style>
  <w:style w:type="paragraph" w:customStyle="1" w:styleId="CharCharCharCharCharCharCharCharCharCharCharChar1Char">
    <w:name w:val="Char Char Char Char Char Char Char Char Char Char Char Char1 Char"/>
    <w:basedOn w:val="Normlny"/>
    <w:rsid w:val="00FA661B"/>
    <w:pPr>
      <w:spacing w:after="160" w:line="240" w:lineRule="exact"/>
      <w:ind w:firstLine="720"/>
      <w:jc w:val="left"/>
    </w:pPr>
    <w:rPr>
      <w:rFonts w:ascii="Tahoma" w:hAnsi="Tahoma" w:cs="Tahoma"/>
      <w:sz w:val="20"/>
      <w:szCs w:val="20"/>
      <w:lang w:val="en-US" w:eastAsia="en-US"/>
    </w:rPr>
  </w:style>
  <w:style w:type="paragraph" w:customStyle="1" w:styleId="CharCharCharCharCharCharCharCharCharChar1CharCharCharCharCharCharCharCharCharChar1CharCharCharCharCharCharCharCharCharChar">
    <w:name w:val="Char Char Char Char Char Char Char Char Char Char1 Char Char Char Char Char Char Char Char Char Char1 Char Char Char Char Char Char Char Char Char Char"/>
    <w:basedOn w:val="Normlny"/>
    <w:rsid w:val="00B36511"/>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harCharCharChar">
    <w:name w:val="Char Char Char Char"/>
    <w:basedOn w:val="Normlny"/>
    <w:rsid w:val="00436C9B"/>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harCharCharCharCharCharCharCharChar">
    <w:name w:val="Char Char Char Char Char Char Char Char Char"/>
    <w:basedOn w:val="Normlny"/>
    <w:rsid w:val="002E7423"/>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arCharCharCharCharCharCharCharCharChar2CharCharCharCharCharChar">
    <w:name w:val="Car Char Char Char Char Char Char Char Char Char2 Char Char Char Char Char Char"/>
    <w:basedOn w:val="Normlny"/>
    <w:rsid w:val="00FB43B2"/>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harCharCharCharCharCharCharCharCharChar1CharChar">
    <w:name w:val="Char Char Char Char Char Char Char Char Char Char1 Char Char"/>
    <w:aliases w:val="Char Char Char Char Char Char Char Char Char Char Char1 Char Char"/>
    <w:basedOn w:val="Normlny"/>
    <w:rsid w:val="007004CA"/>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7004CA"/>
    <w:rPr>
      <w:lang w:val="sk-SK" w:eastAsia="sk-SK" w:bidi="ar-SA"/>
    </w:rPr>
  </w:style>
  <w:style w:type="paragraph" w:customStyle="1" w:styleId="CharCharCharCharCharCharCharChar">
    <w:name w:val="Char Char Char Char Char Char Char Char"/>
    <w:basedOn w:val="Normlny"/>
    <w:rsid w:val="007004CA"/>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harCharCharCharCharCharCharCharCharCharChar0">
    <w:name w:val="Char Char Char Char Char Char Char Char Char Char Char"/>
    <w:basedOn w:val="Normlny"/>
    <w:rsid w:val="007004CA"/>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harCharCharCharCharCharCharCharCharChar0">
    <w:name w:val="Char Char Char Char Char Char Char Char Char Char"/>
    <w:basedOn w:val="Normlny"/>
    <w:rsid w:val="007004CA"/>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character" w:customStyle="1" w:styleId="AaaCharChar">
    <w:name w:val="Aaa Char Char"/>
    <w:basedOn w:val="Predvolenpsmoodseku"/>
    <w:rsid w:val="007004CA"/>
    <w:rPr>
      <w:b/>
      <w:shadow/>
      <w:color w:val="000080"/>
      <w:sz w:val="28"/>
      <w:szCs w:val="28"/>
      <w:lang w:val="sk-SK" w:eastAsia="sk-SK" w:bidi="ar-SA"/>
    </w:rPr>
  </w:style>
  <w:style w:type="paragraph" w:customStyle="1" w:styleId="CharCharCharCharCharCharCharCharCharChar1CharCharCharCharCharCharCharCharCharChar">
    <w:name w:val="Char Char Char Char Char Char Char Char Char Char1 Char Char Char Char Char Char Char Char Char Char"/>
    <w:basedOn w:val="Normlny"/>
    <w:rsid w:val="007004CA"/>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table" w:customStyle="1" w:styleId="Mriekatabuky1">
    <w:name w:val="Mriežka tabuľky1"/>
    <w:basedOn w:val="Normlnatabuka"/>
    <w:next w:val="Mriekatabuky"/>
    <w:rsid w:val="007004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1">
    <w:name w:val="Char Char Char Char Char Char Char Char Char Char Char Char Char1"/>
    <w:basedOn w:val="Normlny"/>
    <w:rsid w:val="007004CA"/>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arCharCharCharCharCharCharCharCharChar2CharCharCharCharCharCharCharCharCharCharCharCharCharCharCharCharCharCharCharCharCharCharCharCharCharCharCharCharCharCharCharCharChar">
    <w:name w:val="Car Char Char Char Char Char Char Char Char Char2 Char Char Char Char Char Char Char Char Char Char Char Char Char Char Char Char Char Char Char Char Char Char Char Char Char Char Char Char Char Char Char Char Char"/>
    <w:basedOn w:val="Normlny"/>
    <w:rsid w:val="00E10F2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harCharChar1CharCharCharCharCharCharCharChar1CharCharCharCharCharCharCharCharCharCharCharCharCharCharCharCharCharCharCharCharChar">
    <w:name w:val="Char Char Char1 Char Char Char Char Char Char Char Char1 Char Char Char Char Char Char Char Char Char Char Char Char Char Char Char Char Char Char Char Char Char"/>
    <w:basedOn w:val="Normlny"/>
    <w:rsid w:val="006A74DE"/>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harCharCharCharCharCharCharCharCharCharChar1">
    <w:name w:val="Char Char Char Char Char Char Char Char Char Char Char1"/>
    <w:aliases w:val=" Char Char Char Char Char Char Char Char Char Char1 Char"/>
    <w:basedOn w:val="Normlny"/>
    <w:rsid w:val="00557B05"/>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harCharCharCharCharCharCharCharCharCharCharChar1CharCharCharChar1">
    <w:name w:val="Char Char Char Char Char Char Char Char Char Char Char Char1 Char Char Char Char1"/>
    <w:basedOn w:val="Normlny"/>
    <w:rsid w:val="00E44D63"/>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CharCharCharCharCharCharCharCharCharChar1CharCharCharCharCharCharCharCharCharChar1Char">
    <w:name w:val="Char Char Char Char Char Char Char Char Char Char1 Char Char Char Char Char Char Char Char Char Char1 Char"/>
    <w:aliases w:val=" Char Char Char Char Char Char Char Char Char Char1 Char Char Char Char Char Char Char Char"/>
    <w:basedOn w:val="Normlny"/>
    <w:rsid w:val="009E6CC6"/>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character" w:styleId="Zvraznenie">
    <w:name w:val="Emphasis"/>
    <w:basedOn w:val="Predvolenpsmoodseku"/>
    <w:qFormat/>
    <w:rsid w:val="00AB1526"/>
    <w:rPr>
      <w:b/>
      <w:bCs/>
      <w:i w:val="0"/>
      <w:iCs w:val="0"/>
    </w:rPr>
  </w:style>
  <w:style w:type="character" w:customStyle="1" w:styleId="Textpoznmkypodiarou007CharChar">
    <w:name w:val="Text poznámky pod čiarou 007 Char Char"/>
    <w:basedOn w:val="Predvolenpsmoodseku"/>
    <w:rsid w:val="00DB1D50"/>
    <w:rPr>
      <w:lang w:val="sk-SK" w:eastAsia="sk-SK" w:bidi="ar-SA"/>
    </w:rPr>
  </w:style>
  <w:style w:type="paragraph" w:customStyle="1" w:styleId="CharCharCharCharCharCharCharCharCharChar1CharCharCharCharCharCharCharCharCharChar1CharCharCharChar">
    <w:name w:val="Char Char Char Char Char Char Char Char Char Char1 Char Char Char Char Char Char Char Char Char Char1 Char Char Char Char"/>
    <w:basedOn w:val="Normlny"/>
    <w:rsid w:val="00C5677E"/>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Style1">
    <w:name w:val="Style1"/>
    <w:basedOn w:val="Normlny"/>
    <w:rsid w:val="009B5E24"/>
    <w:pPr>
      <w:autoSpaceDE w:val="0"/>
      <w:autoSpaceDN w:val="0"/>
      <w:spacing w:line="264" w:lineRule="exact"/>
      <w:ind w:hanging="211"/>
      <w:jc w:val="left"/>
      <w:textAlignment w:val="auto"/>
    </w:pPr>
  </w:style>
  <w:style w:type="paragraph" w:customStyle="1" w:styleId="Style2">
    <w:name w:val="Style2"/>
    <w:basedOn w:val="Normlny"/>
    <w:rsid w:val="009B5E24"/>
    <w:pPr>
      <w:autoSpaceDE w:val="0"/>
      <w:autoSpaceDN w:val="0"/>
      <w:spacing w:line="264" w:lineRule="exact"/>
      <w:ind w:hanging="418"/>
      <w:jc w:val="left"/>
      <w:textAlignment w:val="auto"/>
    </w:pPr>
  </w:style>
  <w:style w:type="paragraph" w:customStyle="1" w:styleId="Style3">
    <w:name w:val="Style3"/>
    <w:basedOn w:val="Normlny"/>
    <w:rsid w:val="009B5E24"/>
    <w:pPr>
      <w:autoSpaceDE w:val="0"/>
      <w:autoSpaceDN w:val="0"/>
      <w:spacing w:line="240" w:lineRule="auto"/>
      <w:jc w:val="left"/>
      <w:textAlignment w:val="auto"/>
    </w:pPr>
  </w:style>
  <w:style w:type="paragraph" w:customStyle="1" w:styleId="Style4">
    <w:name w:val="Style4"/>
    <w:basedOn w:val="Normlny"/>
    <w:rsid w:val="009B5E24"/>
    <w:pPr>
      <w:autoSpaceDE w:val="0"/>
      <w:autoSpaceDN w:val="0"/>
      <w:spacing w:line="264" w:lineRule="exact"/>
      <w:ind w:hanging="341"/>
      <w:jc w:val="left"/>
      <w:textAlignment w:val="auto"/>
    </w:pPr>
  </w:style>
  <w:style w:type="character" w:customStyle="1" w:styleId="FontStyle11">
    <w:name w:val="Font Style11"/>
    <w:basedOn w:val="Predvolenpsmoodseku"/>
    <w:rsid w:val="009B5E24"/>
    <w:rPr>
      <w:rFonts w:ascii="Times New Roman" w:hAnsi="Times New Roman" w:cs="Times New Roman"/>
      <w:color w:val="000000"/>
      <w:sz w:val="22"/>
      <w:szCs w:val="22"/>
    </w:rPr>
  </w:style>
  <w:style w:type="character" w:customStyle="1" w:styleId="FontStyle12">
    <w:name w:val="Font Style12"/>
    <w:basedOn w:val="Predvolenpsmoodseku"/>
    <w:rsid w:val="009B5E24"/>
    <w:rPr>
      <w:rFonts w:ascii="Times New Roman" w:hAnsi="Times New Roman" w:cs="Times New Roman"/>
      <w:b/>
      <w:bCs/>
      <w:color w:val="000000"/>
      <w:sz w:val="22"/>
      <w:szCs w:val="22"/>
    </w:rPr>
  </w:style>
  <w:style w:type="paragraph" w:customStyle="1" w:styleId="AODefHead">
    <w:name w:val="AODefHead"/>
    <w:basedOn w:val="Normlny"/>
    <w:next w:val="AODefPara"/>
    <w:rsid w:val="006B7FC1"/>
    <w:pPr>
      <w:widowControl/>
      <w:numPr>
        <w:numId w:val="22"/>
      </w:numPr>
      <w:adjustRightInd/>
      <w:spacing w:before="240" w:line="260" w:lineRule="atLeast"/>
      <w:textAlignment w:val="auto"/>
      <w:outlineLvl w:val="5"/>
    </w:pPr>
    <w:rPr>
      <w:rFonts w:eastAsia="SimSun"/>
      <w:sz w:val="22"/>
      <w:szCs w:val="22"/>
      <w:lang w:eastAsia="en-US"/>
    </w:rPr>
  </w:style>
  <w:style w:type="paragraph" w:customStyle="1" w:styleId="AODefPara">
    <w:name w:val="AODefPara"/>
    <w:basedOn w:val="AODefHead"/>
    <w:rsid w:val="006B7FC1"/>
    <w:pPr>
      <w:numPr>
        <w:ilvl w:val="1"/>
      </w:numPr>
      <w:outlineLvl w:val="6"/>
    </w:pPr>
  </w:style>
  <w:style w:type="paragraph" w:styleId="Odsekzoznamu">
    <w:name w:val="List Paragraph"/>
    <w:basedOn w:val="Normlny"/>
    <w:uiPriority w:val="99"/>
    <w:qFormat/>
    <w:rsid w:val="00FA5945"/>
    <w:pPr>
      <w:ind w:left="708"/>
    </w:pPr>
  </w:style>
  <w:style w:type="paragraph" w:styleId="Textkoncovejpoznmky">
    <w:name w:val="endnote text"/>
    <w:basedOn w:val="Normlny"/>
    <w:link w:val="TextkoncovejpoznmkyChar"/>
    <w:rsid w:val="00F505C2"/>
    <w:rPr>
      <w:sz w:val="20"/>
      <w:szCs w:val="20"/>
    </w:rPr>
  </w:style>
  <w:style w:type="character" w:customStyle="1" w:styleId="TextkoncovejpoznmkyChar">
    <w:name w:val="Text koncovej poznámky Char"/>
    <w:basedOn w:val="Predvolenpsmoodseku"/>
    <w:link w:val="Textkoncovejpoznmky"/>
    <w:rsid w:val="00F505C2"/>
  </w:style>
  <w:style w:type="character" w:styleId="Odkaznakoncovpoznmku">
    <w:name w:val="endnote reference"/>
    <w:basedOn w:val="Predvolenpsmoodseku"/>
    <w:rsid w:val="00F505C2"/>
    <w:rPr>
      <w:vertAlign w:val="superscript"/>
    </w:rPr>
  </w:style>
  <w:style w:type="paragraph" w:styleId="Revzia">
    <w:name w:val="Revision"/>
    <w:hidden/>
    <w:uiPriority w:val="99"/>
    <w:semiHidden/>
    <w:rsid w:val="00BA7031"/>
    <w:rPr>
      <w:sz w:val="24"/>
      <w:szCs w:val="24"/>
    </w:rPr>
  </w:style>
  <w:style w:type="character" w:customStyle="1" w:styleId="Zkladntext2Char">
    <w:name w:val="Základný text 2 Char"/>
    <w:basedOn w:val="Predvolenpsmoodseku"/>
    <w:link w:val="Zkladntext2"/>
    <w:rsid w:val="00EB547B"/>
    <w:rPr>
      <w:sz w:val="24"/>
      <w:szCs w:val="24"/>
    </w:rPr>
  </w:style>
  <w:style w:type="character" w:customStyle="1" w:styleId="TextkomentraChar">
    <w:name w:val="Text komentára Char"/>
    <w:basedOn w:val="Predvolenpsmoodseku"/>
    <w:link w:val="Textkomentra"/>
    <w:uiPriority w:val="99"/>
    <w:semiHidden/>
    <w:rsid w:val="001173DA"/>
    <w:rPr>
      <w:lang w:val="en-GB"/>
    </w:rPr>
  </w:style>
</w:styles>
</file>

<file path=word/webSettings.xml><?xml version="1.0" encoding="utf-8"?>
<w:webSettings xmlns:r="http://schemas.openxmlformats.org/officeDocument/2006/relationships" xmlns:w="http://schemas.openxmlformats.org/wordprocessingml/2006/main">
  <w:divs>
    <w:div w:id="107940934">
      <w:bodyDiv w:val="1"/>
      <w:marLeft w:val="0"/>
      <w:marRight w:val="0"/>
      <w:marTop w:val="0"/>
      <w:marBottom w:val="0"/>
      <w:divBdr>
        <w:top w:val="none" w:sz="0" w:space="0" w:color="auto"/>
        <w:left w:val="none" w:sz="0" w:space="0" w:color="auto"/>
        <w:bottom w:val="none" w:sz="0" w:space="0" w:color="auto"/>
        <w:right w:val="none" w:sz="0" w:space="0" w:color="auto"/>
      </w:divBdr>
    </w:div>
    <w:div w:id="198934049">
      <w:bodyDiv w:val="1"/>
      <w:marLeft w:val="0"/>
      <w:marRight w:val="0"/>
      <w:marTop w:val="0"/>
      <w:marBottom w:val="0"/>
      <w:divBdr>
        <w:top w:val="none" w:sz="0" w:space="0" w:color="auto"/>
        <w:left w:val="none" w:sz="0" w:space="0" w:color="auto"/>
        <w:bottom w:val="none" w:sz="0" w:space="0" w:color="auto"/>
        <w:right w:val="none" w:sz="0" w:space="0" w:color="auto"/>
      </w:divBdr>
    </w:div>
    <w:div w:id="328946627">
      <w:bodyDiv w:val="1"/>
      <w:marLeft w:val="0"/>
      <w:marRight w:val="0"/>
      <w:marTop w:val="0"/>
      <w:marBottom w:val="0"/>
      <w:divBdr>
        <w:top w:val="none" w:sz="0" w:space="0" w:color="auto"/>
        <w:left w:val="none" w:sz="0" w:space="0" w:color="auto"/>
        <w:bottom w:val="none" w:sz="0" w:space="0" w:color="auto"/>
        <w:right w:val="none" w:sz="0" w:space="0" w:color="auto"/>
      </w:divBdr>
    </w:div>
    <w:div w:id="423258760">
      <w:bodyDiv w:val="1"/>
      <w:marLeft w:val="0"/>
      <w:marRight w:val="0"/>
      <w:marTop w:val="0"/>
      <w:marBottom w:val="0"/>
      <w:divBdr>
        <w:top w:val="none" w:sz="0" w:space="0" w:color="auto"/>
        <w:left w:val="none" w:sz="0" w:space="0" w:color="auto"/>
        <w:bottom w:val="none" w:sz="0" w:space="0" w:color="auto"/>
        <w:right w:val="none" w:sz="0" w:space="0" w:color="auto"/>
      </w:divBdr>
    </w:div>
    <w:div w:id="526869774">
      <w:bodyDiv w:val="1"/>
      <w:marLeft w:val="0"/>
      <w:marRight w:val="0"/>
      <w:marTop w:val="0"/>
      <w:marBottom w:val="0"/>
      <w:divBdr>
        <w:top w:val="none" w:sz="0" w:space="0" w:color="auto"/>
        <w:left w:val="none" w:sz="0" w:space="0" w:color="auto"/>
        <w:bottom w:val="none" w:sz="0" w:space="0" w:color="auto"/>
        <w:right w:val="none" w:sz="0" w:space="0" w:color="auto"/>
      </w:divBdr>
    </w:div>
    <w:div w:id="560480650">
      <w:bodyDiv w:val="1"/>
      <w:marLeft w:val="0"/>
      <w:marRight w:val="0"/>
      <w:marTop w:val="0"/>
      <w:marBottom w:val="0"/>
      <w:divBdr>
        <w:top w:val="none" w:sz="0" w:space="0" w:color="auto"/>
        <w:left w:val="none" w:sz="0" w:space="0" w:color="auto"/>
        <w:bottom w:val="none" w:sz="0" w:space="0" w:color="auto"/>
        <w:right w:val="none" w:sz="0" w:space="0" w:color="auto"/>
      </w:divBdr>
    </w:div>
    <w:div w:id="620570239">
      <w:bodyDiv w:val="1"/>
      <w:marLeft w:val="0"/>
      <w:marRight w:val="0"/>
      <w:marTop w:val="0"/>
      <w:marBottom w:val="0"/>
      <w:divBdr>
        <w:top w:val="none" w:sz="0" w:space="0" w:color="auto"/>
        <w:left w:val="none" w:sz="0" w:space="0" w:color="auto"/>
        <w:bottom w:val="none" w:sz="0" w:space="0" w:color="auto"/>
        <w:right w:val="none" w:sz="0" w:space="0" w:color="auto"/>
      </w:divBdr>
    </w:div>
    <w:div w:id="679745213">
      <w:bodyDiv w:val="1"/>
      <w:marLeft w:val="0"/>
      <w:marRight w:val="0"/>
      <w:marTop w:val="0"/>
      <w:marBottom w:val="0"/>
      <w:divBdr>
        <w:top w:val="none" w:sz="0" w:space="0" w:color="auto"/>
        <w:left w:val="none" w:sz="0" w:space="0" w:color="auto"/>
        <w:bottom w:val="none" w:sz="0" w:space="0" w:color="auto"/>
        <w:right w:val="none" w:sz="0" w:space="0" w:color="auto"/>
      </w:divBdr>
    </w:div>
    <w:div w:id="1027606747">
      <w:bodyDiv w:val="1"/>
      <w:marLeft w:val="0"/>
      <w:marRight w:val="0"/>
      <w:marTop w:val="0"/>
      <w:marBottom w:val="0"/>
      <w:divBdr>
        <w:top w:val="none" w:sz="0" w:space="0" w:color="auto"/>
        <w:left w:val="none" w:sz="0" w:space="0" w:color="auto"/>
        <w:bottom w:val="none" w:sz="0" w:space="0" w:color="auto"/>
        <w:right w:val="none" w:sz="0" w:space="0" w:color="auto"/>
      </w:divBdr>
    </w:div>
    <w:div w:id="1056784051">
      <w:bodyDiv w:val="1"/>
      <w:marLeft w:val="0"/>
      <w:marRight w:val="0"/>
      <w:marTop w:val="0"/>
      <w:marBottom w:val="0"/>
      <w:divBdr>
        <w:top w:val="none" w:sz="0" w:space="0" w:color="auto"/>
        <w:left w:val="none" w:sz="0" w:space="0" w:color="auto"/>
        <w:bottom w:val="none" w:sz="0" w:space="0" w:color="auto"/>
        <w:right w:val="none" w:sz="0" w:space="0" w:color="auto"/>
      </w:divBdr>
    </w:div>
    <w:div w:id="1077822442">
      <w:bodyDiv w:val="1"/>
      <w:marLeft w:val="0"/>
      <w:marRight w:val="0"/>
      <w:marTop w:val="0"/>
      <w:marBottom w:val="0"/>
      <w:divBdr>
        <w:top w:val="none" w:sz="0" w:space="0" w:color="auto"/>
        <w:left w:val="none" w:sz="0" w:space="0" w:color="auto"/>
        <w:bottom w:val="none" w:sz="0" w:space="0" w:color="auto"/>
        <w:right w:val="none" w:sz="0" w:space="0" w:color="auto"/>
      </w:divBdr>
    </w:div>
    <w:div w:id="1109012366">
      <w:bodyDiv w:val="1"/>
      <w:marLeft w:val="450"/>
      <w:marRight w:val="0"/>
      <w:marTop w:val="75"/>
      <w:marBottom w:val="0"/>
      <w:divBdr>
        <w:top w:val="none" w:sz="0" w:space="0" w:color="auto"/>
        <w:left w:val="none" w:sz="0" w:space="0" w:color="auto"/>
        <w:bottom w:val="none" w:sz="0" w:space="0" w:color="auto"/>
        <w:right w:val="none" w:sz="0" w:space="0" w:color="auto"/>
      </w:divBdr>
    </w:div>
    <w:div w:id="1120101168">
      <w:bodyDiv w:val="1"/>
      <w:marLeft w:val="0"/>
      <w:marRight w:val="0"/>
      <w:marTop w:val="0"/>
      <w:marBottom w:val="0"/>
      <w:divBdr>
        <w:top w:val="none" w:sz="0" w:space="0" w:color="auto"/>
        <w:left w:val="none" w:sz="0" w:space="0" w:color="auto"/>
        <w:bottom w:val="none" w:sz="0" w:space="0" w:color="auto"/>
        <w:right w:val="none" w:sz="0" w:space="0" w:color="auto"/>
      </w:divBdr>
    </w:div>
    <w:div w:id="1192231881">
      <w:bodyDiv w:val="1"/>
      <w:marLeft w:val="0"/>
      <w:marRight w:val="0"/>
      <w:marTop w:val="0"/>
      <w:marBottom w:val="0"/>
      <w:divBdr>
        <w:top w:val="none" w:sz="0" w:space="0" w:color="auto"/>
        <w:left w:val="none" w:sz="0" w:space="0" w:color="auto"/>
        <w:bottom w:val="none" w:sz="0" w:space="0" w:color="auto"/>
        <w:right w:val="none" w:sz="0" w:space="0" w:color="auto"/>
      </w:divBdr>
      <w:divsChild>
        <w:div w:id="1398905">
          <w:marLeft w:val="0"/>
          <w:marRight w:val="0"/>
          <w:marTop w:val="0"/>
          <w:marBottom w:val="0"/>
          <w:divBdr>
            <w:top w:val="none" w:sz="0" w:space="0" w:color="auto"/>
            <w:left w:val="none" w:sz="0" w:space="0" w:color="auto"/>
            <w:bottom w:val="none" w:sz="0" w:space="0" w:color="auto"/>
            <w:right w:val="none" w:sz="0" w:space="0" w:color="auto"/>
          </w:divBdr>
        </w:div>
        <w:div w:id="37169699">
          <w:marLeft w:val="0"/>
          <w:marRight w:val="0"/>
          <w:marTop w:val="0"/>
          <w:marBottom w:val="0"/>
          <w:divBdr>
            <w:top w:val="none" w:sz="0" w:space="0" w:color="auto"/>
            <w:left w:val="none" w:sz="0" w:space="0" w:color="auto"/>
            <w:bottom w:val="none" w:sz="0" w:space="0" w:color="auto"/>
            <w:right w:val="none" w:sz="0" w:space="0" w:color="auto"/>
          </w:divBdr>
        </w:div>
        <w:div w:id="138886643">
          <w:marLeft w:val="0"/>
          <w:marRight w:val="0"/>
          <w:marTop w:val="0"/>
          <w:marBottom w:val="0"/>
          <w:divBdr>
            <w:top w:val="none" w:sz="0" w:space="0" w:color="auto"/>
            <w:left w:val="none" w:sz="0" w:space="0" w:color="auto"/>
            <w:bottom w:val="none" w:sz="0" w:space="0" w:color="auto"/>
            <w:right w:val="none" w:sz="0" w:space="0" w:color="auto"/>
          </w:divBdr>
        </w:div>
        <w:div w:id="876236840">
          <w:marLeft w:val="0"/>
          <w:marRight w:val="0"/>
          <w:marTop w:val="0"/>
          <w:marBottom w:val="0"/>
          <w:divBdr>
            <w:top w:val="none" w:sz="0" w:space="0" w:color="auto"/>
            <w:left w:val="none" w:sz="0" w:space="0" w:color="auto"/>
            <w:bottom w:val="none" w:sz="0" w:space="0" w:color="auto"/>
            <w:right w:val="none" w:sz="0" w:space="0" w:color="auto"/>
          </w:divBdr>
        </w:div>
        <w:div w:id="886602005">
          <w:marLeft w:val="0"/>
          <w:marRight w:val="0"/>
          <w:marTop w:val="0"/>
          <w:marBottom w:val="0"/>
          <w:divBdr>
            <w:top w:val="none" w:sz="0" w:space="0" w:color="auto"/>
            <w:left w:val="none" w:sz="0" w:space="0" w:color="auto"/>
            <w:bottom w:val="none" w:sz="0" w:space="0" w:color="auto"/>
            <w:right w:val="none" w:sz="0" w:space="0" w:color="auto"/>
          </w:divBdr>
        </w:div>
        <w:div w:id="1019815602">
          <w:marLeft w:val="0"/>
          <w:marRight w:val="0"/>
          <w:marTop w:val="0"/>
          <w:marBottom w:val="0"/>
          <w:divBdr>
            <w:top w:val="none" w:sz="0" w:space="0" w:color="auto"/>
            <w:left w:val="none" w:sz="0" w:space="0" w:color="auto"/>
            <w:bottom w:val="none" w:sz="0" w:space="0" w:color="auto"/>
            <w:right w:val="none" w:sz="0" w:space="0" w:color="auto"/>
          </w:divBdr>
        </w:div>
      </w:divsChild>
    </w:div>
    <w:div w:id="1602184025">
      <w:bodyDiv w:val="1"/>
      <w:marLeft w:val="0"/>
      <w:marRight w:val="0"/>
      <w:marTop w:val="0"/>
      <w:marBottom w:val="0"/>
      <w:divBdr>
        <w:top w:val="none" w:sz="0" w:space="0" w:color="auto"/>
        <w:left w:val="none" w:sz="0" w:space="0" w:color="auto"/>
        <w:bottom w:val="none" w:sz="0" w:space="0" w:color="auto"/>
        <w:right w:val="none" w:sz="0" w:space="0" w:color="auto"/>
      </w:divBdr>
    </w:div>
    <w:div w:id="1647008517">
      <w:bodyDiv w:val="1"/>
      <w:marLeft w:val="0"/>
      <w:marRight w:val="0"/>
      <w:marTop w:val="0"/>
      <w:marBottom w:val="0"/>
      <w:divBdr>
        <w:top w:val="none" w:sz="0" w:space="0" w:color="auto"/>
        <w:left w:val="none" w:sz="0" w:space="0" w:color="auto"/>
        <w:bottom w:val="none" w:sz="0" w:space="0" w:color="auto"/>
        <w:right w:val="none" w:sz="0" w:space="0" w:color="auto"/>
      </w:divBdr>
    </w:div>
    <w:div w:id="1698894559">
      <w:bodyDiv w:val="1"/>
      <w:marLeft w:val="0"/>
      <w:marRight w:val="0"/>
      <w:marTop w:val="0"/>
      <w:marBottom w:val="0"/>
      <w:divBdr>
        <w:top w:val="none" w:sz="0" w:space="0" w:color="auto"/>
        <w:left w:val="none" w:sz="0" w:space="0" w:color="auto"/>
        <w:bottom w:val="none" w:sz="0" w:space="0" w:color="auto"/>
        <w:right w:val="none" w:sz="0" w:space="0" w:color="auto"/>
      </w:divBdr>
    </w:div>
    <w:div w:id="1812408337">
      <w:bodyDiv w:val="1"/>
      <w:marLeft w:val="0"/>
      <w:marRight w:val="0"/>
      <w:marTop w:val="0"/>
      <w:marBottom w:val="0"/>
      <w:divBdr>
        <w:top w:val="none" w:sz="0" w:space="0" w:color="auto"/>
        <w:left w:val="none" w:sz="0" w:space="0" w:color="auto"/>
        <w:bottom w:val="none" w:sz="0" w:space="0" w:color="auto"/>
        <w:right w:val="none" w:sz="0" w:space="0" w:color="auto"/>
      </w:divBdr>
    </w:div>
    <w:div w:id="1840996228">
      <w:bodyDiv w:val="1"/>
      <w:marLeft w:val="0"/>
      <w:marRight w:val="0"/>
      <w:marTop w:val="0"/>
      <w:marBottom w:val="0"/>
      <w:divBdr>
        <w:top w:val="none" w:sz="0" w:space="0" w:color="auto"/>
        <w:left w:val="none" w:sz="0" w:space="0" w:color="auto"/>
        <w:bottom w:val="none" w:sz="0" w:space="0" w:color="auto"/>
        <w:right w:val="none" w:sz="0" w:space="0" w:color="auto"/>
      </w:divBdr>
    </w:div>
    <w:div w:id="2059431834">
      <w:bodyDiv w:val="1"/>
      <w:marLeft w:val="0"/>
      <w:marRight w:val="0"/>
      <w:marTop w:val="0"/>
      <w:marBottom w:val="0"/>
      <w:divBdr>
        <w:top w:val="none" w:sz="0" w:space="0" w:color="auto"/>
        <w:left w:val="none" w:sz="0" w:space="0" w:color="auto"/>
        <w:bottom w:val="none" w:sz="0" w:space="0" w:color="auto"/>
        <w:right w:val="none" w:sz="0" w:space="0" w:color="auto"/>
      </w:divBdr>
    </w:div>
    <w:div w:id="210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iea.gov.sk" TargetMode="External"/><Relationship Id="rId18" Type="http://schemas.openxmlformats.org/officeDocument/2006/relationships/hyperlink" Target="http://www.sario.sk" TargetMode="External"/><Relationship Id="rId3" Type="http://schemas.openxmlformats.org/officeDocument/2006/relationships/styles" Target="styles.xml"/><Relationship Id="rId21" Type="http://schemas.openxmlformats.org/officeDocument/2006/relationships/hyperlink" Target="http://www.gender.gov.sk/" TargetMode="External"/><Relationship Id="rId7" Type="http://schemas.openxmlformats.org/officeDocument/2006/relationships/endnotes" Target="endnotes.xml"/><Relationship Id="rId12" Type="http://schemas.openxmlformats.org/officeDocument/2006/relationships/hyperlink" Target="http://www.finance.gov.sk/Default.aspx?CatID=5415" TargetMode="External"/><Relationship Id="rId17" Type="http://schemas.openxmlformats.org/officeDocument/2006/relationships/hyperlink" Target="http://www.nsrr.sk/"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portal.statistics.sk/showdoc.do?docid=19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hsr.sk"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itms.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itms.sk"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ortal.statistics.sk/showdoc.do?docid=1924"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45FD5-AD51-492C-94C2-838FB3441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51</Pages>
  <Words>19744</Words>
  <Characters>126208</Characters>
  <Application>Microsoft Office Word</Application>
  <DocSecurity>0</DocSecurity>
  <Lines>1051</Lines>
  <Paragraphs>291</Paragraphs>
  <ScaleCrop>false</ScaleCrop>
  <HeadingPairs>
    <vt:vector size="2" baseType="variant">
      <vt:variant>
        <vt:lpstr>Názov</vt:lpstr>
      </vt:variant>
      <vt:variant>
        <vt:i4>1</vt:i4>
      </vt:variant>
    </vt:vector>
  </HeadingPairs>
  <TitlesOfParts>
    <vt:vector size="1" baseType="lpstr">
      <vt:lpstr> </vt:lpstr>
    </vt:vector>
  </TitlesOfParts>
  <Company>MH SR</Company>
  <LinksUpToDate>false</LinksUpToDate>
  <CharactersWithSpaces>145661</CharactersWithSpaces>
  <SharedDoc>false</SharedDoc>
  <HLinks>
    <vt:vector size="390" baseType="variant">
      <vt:variant>
        <vt:i4>4390977</vt:i4>
      </vt:variant>
      <vt:variant>
        <vt:i4>354</vt:i4>
      </vt:variant>
      <vt:variant>
        <vt:i4>0</vt:i4>
      </vt:variant>
      <vt:variant>
        <vt:i4>5</vt:i4>
      </vt:variant>
      <vt:variant>
        <vt:lpwstr>http://www.gender.gov.sk/</vt:lpwstr>
      </vt:variant>
      <vt:variant>
        <vt:lpwstr/>
      </vt:variant>
      <vt:variant>
        <vt:i4>131093</vt:i4>
      </vt:variant>
      <vt:variant>
        <vt:i4>351</vt:i4>
      </vt:variant>
      <vt:variant>
        <vt:i4>0</vt:i4>
      </vt:variant>
      <vt:variant>
        <vt:i4>5</vt:i4>
      </vt:variant>
      <vt:variant>
        <vt:lpwstr>http://portal.statistics.sk/showdoc.do?docid=1924</vt:lpwstr>
      </vt:variant>
      <vt:variant>
        <vt:lpwstr/>
      </vt:variant>
      <vt:variant>
        <vt:i4>6946852</vt:i4>
      </vt:variant>
      <vt:variant>
        <vt:i4>348</vt:i4>
      </vt:variant>
      <vt:variant>
        <vt:i4>0</vt:i4>
      </vt:variant>
      <vt:variant>
        <vt:i4>5</vt:i4>
      </vt:variant>
      <vt:variant>
        <vt:lpwstr>http://www.itms.sk/</vt:lpwstr>
      </vt:variant>
      <vt:variant>
        <vt:lpwstr/>
      </vt:variant>
      <vt:variant>
        <vt:i4>1638429</vt:i4>
      </vt:variant>
      <vt:variant>
        <vt:i4>345</vt:i4>
      </vt:variant>
      <vt:variant>
        <vt:i4>0</vt:i4>
      </vt:variant>
      <vt:variant>
        <vt:i4>5</vt:i4>
      </vt:variant>
      <vt:variant>
        <vt:lpwstr>http://www.sario.sk/</vt:lpwstr>
      </vt:variant>
      <vt:variant>
        <vt:lpwstr/>
      </vt:variant>
      <vt:variant>
        <vt:i4>7471138</vt:i4>
      </vt:variant>
      <vt:variant>
        <vt:i4>342</vt:i4>
      </vt:variant>
      <vt:variant>
        <vt:i4>0</vt:i4>
      </vt:variant>
      <vt:variant>
        <vt:i4>5</vt:i4>
      </vt:variant>
      <vt:variant>
        <vt:lpwstr>http://www.nsrr.sk/</vt:lpwstr>
      </vt:variant>
      <vt:variant>
        <vt:lpwstr/>
      </vt:variant>
      <vt:variant>
        <vt:i4>2752638</vt:i4>
      </vt:variant>
      <vt:variant>
        <vt:i4>339</vt:i4>
      </vt:variant>
      <vt:variant>
        <vt:i4>0</vt:i4>
      </vt:variant>
      <vt:variant>
        <vt:i4>5</vt:i4>
      </vt:variant>
      <vt:variant>
        <vt:lpwstr>http://www.........../</vt:lpwstr>
      </vt:variant>
      <vt:variant>
        <vt:lpwstr/>
      </vt:variant>
      <vt:variant>
        <vt:i4>7340089</vt:i4>
      </vt:variant>
      <vt:variant>
        <vt:i4>336</vt:i4>
      </vt:variant>
      <vt:variant>
        <vt:i4>0</vt:i4>
      </vt:variant>
      <vt:variant>
        <vt:i4>5</vt:i4>
      </vt:variant>
      <vt:variant>
        <vt:lpwstr>http://www.mhsr.sk/</vt:lpwstr>
      </vt:variant>
      <vt:variant>
        <vt:lpwstr/>
      </vt:variant>
      <vt:variant>
        <vt:i4>6946852</vt:i4>
      </vt:variant>
      <vt:variant>
        <vt:i4>333</vt:i4>
      </vt:variant>
      <vt:variant>
        <vt:i4>0</vt:i4>
      </vt:variant>
      <vt:variant>
        <vt:i4>5</vt:i4>
      </vt:variant>
      <vt:variant>
        <vt:lpwstr>http://www.itms.sk/</vt:lpwstr>
      </vt:variant>
      <vt:variant>
        <vt:lpwstr/>
      </vt:variant>
      <vt:variant>
        <vt:i4>3735610</vt:i4>
      </vt:variant>
      <vt:variant>
        <vt:i4>330</vt:i4>
      </vt:variant>
      <vt:variant>
        <vt:i4>0</vt:i4>
      </vt:variant>
      <vt:variant>
        <vt:i4>5</vt:i4>
      </vt:variant>
      <vt:variant>
        <vt:lpwstr>http://www.siea.gov.sk/</vt:lpwstr>
      </vt:variant>
      <vt:variant>
        <vt:lpwstr/>
      </vt:variant>
      <vt:variant>
        <vt:i4>6225939</vt:i4>
      </vt:variant>
      <vt:variant>
        <vt:i4>327</vt:i4>
      </vt:variant>
      <vt:variant>
        <vt:i4>0</vt:i4>
      </vt:variant>
      <vt:variant>
        <vt:i4>5</vt:i4>
      </vt:variant>
      <vt:variant>
        <vt:lpwstr>http://www.finance.gov.sk/Default.aspx?CatID=5415</vt:lpwstr>
      </vt:variant>
      <vt:variant>
        <vt:lpwstr/>
      </vt:variant>
      <vt:variant>
        <vt:i4>1966142</vt:i4>
      </vt:variant>
      <vt:variant>
        <vt:i4>320</vt:i4>
      </vt:variant>
      <vt:variant>
        <vt:i4>0</vt:i4>
      </vt:variant>
      <vt:variant>
        <vt:i4>5</vt:i4>
      </vt:variant>
      <vt:variant>
        <vt:lpwstr/>
      </vt:variant>
      <vt:variant>
        <vt:lpwstr>_Toc245692092</vt:lpwstr>
      </vt:variant>
      <vt:variant>
        <vt:i4>1966142</vt:i4>
      </vt:variant>
      <vt:variant>
        <vt:i4>314</vt:i4>
      </vt:variant>
      <vt:variant>
        <vt:i4>0</vt:i4>
      </vt:variant>
      <vt:variant>
        <vt:i4>5</vt:i4>
      </vt:variant>
      <vt:variant>
        <vt:lpwstr/>
      </vt:variant>
      <vt:variant>
        <vt:lpwstr>_Toc245692091</vt:lpwstr>
      </vt:variant>
      <vt:variant>
        <vt:i4>1966142</vt:i4>
      </vt:variant>
      <vt:variant>
        <vt:i4>308</vt:i4>
      </vt:variant>
      <vt:variant>
        <vt:i4>0</vt:i4>
      </vt:variant>
      <vt:variant>
        <vt:i4>5</vt:i4>
      </vt:variant>
      <vt:variant>
        <vt:lpwstr/>
      </vt:variant>
      <vt:variant>
        <vt:lpwstr>_Toc245692090</vt:lpwstr>
      </vt:variant>
      <vt:variant>
        <vt:i4>2031678</vt:i4>
      </vt:variant>
      <vt:variant>
        <vt:i4>302</vt:i4>
      </vt:variant>
      <vt:variant>
        <vt:i4>0</vt:i4>
      </vt:variant>
      <vt:variant>
        <vt:i4>5</vt:i4>
      </vt:variant>
      <vt:variant>
        <vt:lpwstr/>
      </vt:variant>
      <vt:variant>
        <vt:lpwstr>_Toc245692089</vt:lpwstr>
      </vt:variant>
      <vt:variant>
        <vt:i4>2031678</vt:i4>
      </vt:variant>
      <vt:variant>
        <vt:i4>296</vt:i4>
      </vt:variant>
      <vt:variant>
        <vt:i4>0</vt:i4>
      </vt:variant>
      <vt:variant>
        <vt:i4>5</vt:i4>
      </vt:variant>
      <vt:variant>
        <vt:lpwstr/>
      </vt:variant>
      <vt:variant>
        <vt:lpwstr>_Toc245692088</vt:lpwstr>
      </vt:variant>
      <vt:variant>
        <vt:i4>2031678</vt:i4>
      </vt:variant>
      <vt:variant>
        <vt:i4>290</vt:i4>
      </vt:variant>
      <vt:variant>
        <vt:i4>0</vt:i4>
      </vt:variant>
      <vt:variant>
        <vt:i4>5</vt:i4>
      </vt:variant>
      <vt:variant>
        <vt:lpwstr/>
      </vt:variant>
      <vt:variant>
        <vt:lpwstr>_Toc245692087</vt:lpwstr>
      </vt:variant>
      <vt:variant>
        <vt:i4>2031678</vt:i4>
      </vt:variant>
      <vt:variant>
        <vt:i4>284</vt:i4>
      </vt:variant>
      <vt:variant>
        <vt:i4>0</vt:i4>
      </vt:variant>
      <vt:variant>
        <vt:i4>5</vt:i4>
      </vt:variant>
      <vt:variant>
        <vt:lpwstr/>
      </vt:variant>
      <vt:variant>
        <vt:lpwstr>_Toc245692086</vt:lpwstr>
      </vt:variant>
      <vt:variant>
        <vt:i4>2031678</vt:i4>
      </vt:variant>
      <vt:variant>
        <vt:i4>278</vt:i4>
      </vt:variant>
      <vt:variant>
        <vt:i4>0</vt:i4>
      </vt:variant>
      <vt:variant>
        <vt:i4>5</vt:i4>
      </vt:variant>
      <vt:variant>
        <vt:lpwstr/>
      </vt:variant>
      <vt:variant>
        <vt:lpwstr>_Toc245692085</vt:lpwstr>
      </vt:variant>
      <vt:variant>
        <vt:i4>2031678</vt:i4>
      </vt:variant>
      <vt:variant>
        <vt:i4>272</vt:i4>
      </vt:variant>
      <vt:variant>
        <vt:i4>0</vt:i4>
      </vt:variant>
      <vt:variant>
        <vt:i4>5</vt:i4>
      </vt:variant>
      <vt:variant>
        <vt:lpwstr/>
      </vt:variant>
      <vt:variant>
        <vt:lpwstr>_Toc245692084</vt:lpwstr>
      </vt:variant>
      <vt:variant>
        <vt:i4>2031678</vt:i4>
      </vt:variant>
      <vt:variant>
        <vt:i4>266</vt:i4>
      </vt:variant>
      <vt:variant>
        <vt:i4>0</vt:i4>
      </vt:variant>
      <vt:variant>
        <vt:i4>5</vt:i4>
      </vt:variant>
      <vt:variant>
        <vt:lpwstr/>
      </vt:variant>
      <vt:variant>
        <vt:lpwstr>_Toc245692083</vt:lpwstr>
      </vt:variant>
      <vt:variant>
        <vt:i4>2031678</vt:i4>
      </vt:variant>
      <vt:variant>
        <vt:i4>260</vt:i4>
      </vt:variant>
      <vt:variant>
        <vt:i4>0</vt:i4>
      </vt:variant>
      <vt:variant>
        <vt:i4>5</vt:i4>
      </vt:variant>
      <vt:variant>
        <vt:lpwstr/>
      </vt:variant>
      <vt:variant>
        <vt:lpwstr>_Toc245692082</vt:lpwstr>
      </vt:variant>
      <vt:variant>
        <vt:i4>2031678</vt:i4>
      </vt:variant>
      <vt:variant>
        <vt:i4>254</vt:i4>
      </vt:variant>
      <vt:variant>
        <vt:i4>0</vt:i4>
      </vt:variant>
      <vt:variant>
        <vt:i4>5</vt:i4>
      </vt:variant>
      <vt:variant>
        <vt:lpwstr/>
      </vt:variant>
      <vt:variant>
        <vt:lpwstr>_Toc245692081</vt:lpwstr>
      </vt:variant>
      <vt:variant>
        <vt:i4>2031678</vt:i4>
      </vt:variant>
      <vt:variant>
        <vt:i4>248</vt:i4>
      </vt:variant>
      <vt:variant>
        <vt:i4>0</vt:i4>
      </vt:variant>
      <vt:variant>
        <vt:i4>5</vt:i4>
      </vt:variant>
      <vt:variant>
        <vt:lpwstr/>
      </vt:variant>
      <vt:variant>
        <vt:lpwstr>_Toc245692080</vt:lpwstr>
      </vt:variant>
      <vt:variant>
        <vt:i4>1048638</vt:i4>
      </vt:variant>
      <vt:variant>
        <vt:i4>242</vt:i4>
      </vt:variant>
      <vt:variant>
        <vt:i4>0</vt:i4>
      </vt:variant>
      <vt:variant>
        <vt:i4>5</vt:i4>
      </vt:variant>
      <vt:variant>
        <vt:lpwstr/>
      </vt:variant>
      <vt:variant>
        <vt:lpwstr>_Toc245692079</vt:lpwstr>
      </vt:variant>
      <vt:variant>
        <vt:i4>1048638</vt:i4>
      </vt:variant>
      <vt:variant>
        <vt:i4>236</vt:i4>
      </vt:variant>
      <vt:variant>
        <vt:i4>0</vt:i4>
      </vt:variant>
      <vt:variant>
        <vt:i4>5</vt:i4>
      </vt:variant>
      <vt:variant>
        <vt:lpwstr/>
      </vt:variant>
      <vt:variant>
        <vt:lpwstr>_Toc245692078</vt:lpwstr>
      </vt:variant>
      <vt:variant>
        <vt:i4>1048638</vt:i4>
      </vt:variant>
      <vt:variant>
        <vt:i4>230</vt:i4>
      </vt:variant>
      <vt:variant>
        <vt:i4>0</vt:i4>
      </vt:variant>
      <vt:variant>
        <vt:i4>5</vt:i4>
      </vt:variant>
      <vt:variant>
        <vt:lpwstr/>
      </vt:variant>
      <vt:variant>
        <vt:lpwstr>_Toc245692077</vt:lpwstr>
      </vt:variant>
      <vt:variant>
        <vt:i4>1048638</vt:i4>
      </vt:variant>
      <vt:variant>
        <vt:i4>224</vt:i4>
      </vt:variant>
      <vt:variant>
        <vt:i4>0</vt:i4>
      </vt:variant>
      <vt:variant>
        <vt:i4>5</vt:i4>
      </vt:variant>
      <vt:variant>
        <vt:lpwstr/>
      </vt:variant>
      <vt:variant>
        <vt:lpwstr>_Toc245692076</vt:lpwstr>
      </vt:variant>
      <vt:variant>
        <vt:i4>1048638</vt:i4>
      </vt:variant>
      <vt:variant>
        <vt:i4>218</vt:i4>
      </vt:variant>
      <vt:variant>
        <vt:i4>0</vt:i4>
      </vt:variant>
      <vt:variant>
        <vt:i4>5</vt:i4>
      </vt:variant>
      <vt:variant>
        <vt:lpwstr/>
      </vt:variant>
      <vt:variant>
        <vt:lpwstr>_Toc245692075</vt:lpwstr>
      </vt:variant>
      <vt:variant>
        <vt:i4>1048638</vt:i4>
      </vt:variant>
      <vt:variant>
        <vt:i4>212</vt:i4>
      </vt:variant>
      <vt:variant>
        <vt:i4>0</vt:i4>
      </vt:variant>
      <vt:variant>
        <vt:i4>5</vt:i4>
      </vt:variant>
      <vt:variant>
        <vt:lpwstr/>
      </vt:variant>
      <vt:variant>
        <vt:lpwstr>_Toc245692074</vt:lpwstr>
      </vt:variant>
      <vt:variant>
        <vt:i4>1048638</vt:i4>
      </vt:variant>
      <vt:variant>
        <vt:i4>206</vt:i4>
      </vt:variant>
      <vt:variant>
        <vt:i4>0</vt:i4>
      </vt:variant>
      <vt:variant>
        <vt:i4>5</vt:i4>
      </vt:variant>
      <vt:variant>
        <vt:lpwstr/>
      </vt:variant>
      <vt:variant>
        <vt:lpwstr>_Toc245692073</vt:lpwstr>
      </vt:variant>
      <vt:variant>
        <vt:i4>1048638</vt:i4>
      </vt:variant>
      <vt:variant>
        <vt:i4>200</vt:i4>
      </vt:variant>
      <vt:variant>
        <vt:i4>0</vt:i4>
      </vt:variant>
      <vt:variant>
        <vt:i4>5</vt:i4>
      </vt:variant>
      <vt:variant>
        <vt:lpwstr/>
      </vt:variant>
      <vt:variant>
        <vt:lpwstr>_Toc245692072</vt:lpwstr>
      </vt:variant>
      <vt:variant>
        <vt:i4>1048638</vt:i4>
      </vt:variant>
      <vt:variant>
        <vt:i4>194</vt:i4>
      </vt:variant>
      <vt:variant>
        <vt:i4>0</vt:i4>
      </vt:variant>
      <vt:variant>
        <vt:i4>5</vt:i4>
      </vt:variant>
      <vt:variant>
        <vt:lpwstr/>
      </vt:variant>
      <vt:variant>
        <vt:lpwstr>_Toc245692071</vt:lpwstr>
      </vt:variant>
      <vt:variant>
        <vt:i4>1048638</vt:i4>
      </vt:variant>
      <vt:variant>
        <vt:i4>188</vt:i4>
      </vt:variant>
      <vt:variant>
        <vt:i4>0</vt:i4>
      </vt:variant>
      <vt:variant>
        <vt:i4>5</vt:i4>
      </vt:variant>
      <vt:variant>
        <vt:lpwstr/>
      </vt:variant>
      <vt:variant>
        <vt:lpwstr>_Toc245692070</vt:lpwstr>
      </vt:variant>
      <vt:variant>
        <vt:i4>1114174</vt:i4>
      </vt:variant>
      <vt:variant>
        <vt:i4>182</vt:i4>
      </vt:variant>
      <vt:variant>
        <vt:i4>0</vt:i4>
      </vt:variant>
      <vt:variant>
        <vt:i4>5</vt:i4>
      </vt:variant>
      <vt:variant>
        <vt:lpwstr/>
      </vt:variant>
      <vt:variant>
        <vt:lpwstr>_Toc245692069</vt:lpwstr>
      </vt:variant>
      <vt:variant>
        <vt:i4>1114174</vt:i4>
      </vt:variant>
      <vt:variant>
        <vt:i4>176</vt:i4>
      </vt:variant>
      <vt:variant>
        <vt:i4>0</vt:i4>
      </vt:variant>
      <vt:variant>
        <vt:i4>5</vt:i4>
      </vt:variant>
      <vt:variant>
        <vt:lpwstr/>
      </vt:variant>
      <vt:variant>
        <vt:lpwstr>_Toc245692068</vt:lpwstr>
      </vt:variant>
      <vt:variant>
        <vt:i4>1114174</vt:i4>
      </vt:variant>
      <vt:variant>
        <vt:i4>170</vt:i4>
      </vt:variant>
      <vt:variant>
        <vt:i4>0</vt:i4>
      </vt:variant>
      <vt:variant>
        <vt:i4>5</vt:i4>
      </vt:variant>
      <vt:variant>
        <vt:lpwstr/>
      </vt:variant>
      <vt:variant>
        <vt:lpwstr>_Toc245692067</vt:lpwstr>
      </vt:variant>
      <vt:variant>
        <vt:i4>1114174</vt:i4>
      </vt:variant>
      <vt:variant>
        <vt:i4>164</vt:i4>
      </vt:variant>
      <vt:variant>
        <vt:i4>0</vt:i4>
      </vt:variant>
      <vt:variant>
        <vt:i4>5</vt:i4>
      </vt:variant>
      <vt:variant>
        <vt:lpwstr/>
      </vt:variant>
      <vt:variant>
        <vt:lpwstr>_Toc245692066</vt:lpwstr>
      </vt:variant>
      <vt:variant>
        <vt:i4>1114174</vt:i4>
      </vt:variant>
      <vt:variant>
        <vt:i4>158</vt:i4>
      </vt:variant>
      <vt:variant>
        <vt:i4>0</vt:i4>
      </vt:variant>
      <vt:variant>
        <vt:i4>5</vt:i4>
      </vt:variant>
      <vt:variant>
        <vt:lpwstr/>
      </vt:variant>
      <vt:variant>
        <vt:lpwstr>_Toc245692065</vt:lpwstr>
      </vt:variant>
      <vt:variant>
        <vt:i4>1114174</vt:i4>
      </vt:variant>
      <vt:variant>
        <vt:i4>152</vt:i4>
      </vt:variant>
      <vt:variant>
        <vt:i4>0</vt:i4>
      </vt:variant>
      <vt:variant>
        <vt:i4>5</vt:i4>
      </vt:variant>
      <vt:variant>
        <vt:lpwstr/>
      </vt:variant>
      <vt:variant>
        <vt:lpwstr>_Toc245692064</vt:lpwstr>
      </vt:variant>
      <vt:variant>
        <vt:i4>1114174</vt:i4>
      </vt:variant>
      <vt:variant>
        <vt:i4>146</vt:i4>
      </vt:variant>
      <vt:variant>
        <vt:i4>0</vt:i4>
      </vt:variant>
      <vt:variant>
        <vt:i4>5</vt:i4>
      </vt:variant>
      <vt:variant>
        <vt:lpwstr/>
      </vt:variant>
      <vt:variant>
        <vt:lpwstr>_Toc245692063</vt:lpwstr>
      </vt:variant>
      <vt:variant>
        <vt:i4>1114174</vt:i4>
      </vt:variant>
      <vt:variant>
        <vt:i4>140</vt:i4>
      </vt:variant>
      <vt:variant>
        <vt:i4>0</vt:i4>
      </vt:variant>
      <vt:variant>
        <vt:i4>5</vt:i4>
      </vt:variant>
      <vt:variant>
        <vt:lpwstr/>
      </vt:variant>
      <vt:variant>
        <vt:lpwstr>_Toc245692062</vt:lpwstr>
      </vt:variant>
      <vt:variant>
        <vt:i4>1114174</vt:i4>
      </vt:variant>
      <vt:variant>
        <vt:i4>134</vt:i4>
      </vt:variant>
      <vt:variant>
        <vt:i4>0</vt:i4>
      </vt:variant>
      <vt:variant>
        <vt:i4>5</vt:i4>
      </vt:variant>
      <vt:variant>
        <vt:lpwstr/>
      </vt:variant>
      <vt:variant>
        <vt:lpwstr>_Toc245692061</vt:lpwstr>
      </vt:variant>
      <vt:variant>
        <vt:i4>1114174</vt:i4>
      </vt:variant>
      <vt:variant>
        <vt:i4>128</vt:i4>
      </vt:variant>
      <vt:variant>
        <vt:i4>0</vt:i4>
      </vt:variant>
      <vt:variant>
        <vt:i4>5</vt:i4>
      </vt:variant>
      <vt:variant>
        <vt:lpwstr/>
      </vt:variant>
      <vt:variant>
        <vt:lpwstr>_Toc245692060</vt:lpwstr>
      </vt:variant>
      <vt:variant>
        <vt:i4>1179710</vt:i4>
      </vt:variant>
      <vt:variant>
        <vt:i4>122</vt:i4>
      </vt:variant>
      <vt:variant>
        <vt:i4>0</vt:i4>
      </vt:variant>
      <vt:variant>
        <vt:i4>5</vt:i4>
      </vt:variant>
      <vt:variant>
        <vt:lpwstr/>
      </vt:variant>
      <vt:variant>
        <vt:lpwstr>_Toc245692059</vt:lpwstr>
      </vt:variant>
      <vt:variant>
        <vt:i4>1179710</vt:i4>
      </vt:variant>
      <vt:variant>
        <vt:i4>116</vt:i4>
      </vt:variant>
      <vt:variant>
        <vt:i4>0</vt:i4>
      </vt:variant>
      <vt:variant>
        <vt:i4>5</vt:i4>
      </vt:variant>
      <vt:variant>
        <vt:lpwstr/>
      </vt:variant>
      <vt:variant>
        <vt:lpwstr>_Toc245692058</vt:lpwstr>
      </vt:variant>
      <vt:variant>
        <vt:i4>1179710</vt:i4>
      </vt:variant>
      <vt:variant>
        <vt:i4>110</vt:i4>
      </vt:variant>
      <vt:variant>
        <vt:i4>0</vt:i4>
      </vt:variant>
      <vt:variant>
        <vt:i4>5</vt:i4>
      </vt:variant>
      <vt:variant>
        <vt:lpwstr/>
      </vt:variant>
      <vt:variant>
        <vt:lpwstr>_Toc245692057</vt:lpwstr>
      </vt:variant>
      <vt:variant>
        <vt:i4>1179710</vt:i4>
      </vt:variant>
      <vt:variant>
        <vt:i4>104</vt:i4>
      </vt:variant>
      <vt:variant>
        <vt:i4>0</vt:i4>
      </vt:variant>
      <vt:variant>
        <vt:i4>5</vt:i4>
      </vt:variant>
      <vt:variant>
        <vt:lpwstr/>
      </vt:variant>
      <vt:variant>
        <vt:lpwstr>_Toc245692056</vt:lpwstr>
      </vt:variant>
      <vt:variant>
        <vt:i4>1179710</vt:i4>
      </vt:variant>
      <vt:variant>
        <vt:i4>98</vt:i4>
      </vt:variant>
      <vt:variant>
        <vt:i4>0</vt:i4>
      </vt:variant>
      <vt:variant>
        <vt:i4>5</vt:i4>
      </vt:variant>
      <vt:variant>
        <vt:lpwstr/>
      </vt:variant>
      <vt:variant>
        <vt:lpwstr>_Toc245692055</vt:lpwstr>
      </vt:variant>
      <vt:variant>
        <vt:i4>1179710</vt:i4>
      </vt:variant>
      <vt:variant>
        <vt:i4>92</vt:i4>
      </vt:variant>
      <vt:variant>
        <vt:i4>0</vt:i4>
      </vt:variant>
      <vt:variant>
        <vt:i4>5</vt:i4>
      </vt:variant>
      <vt:variant>
        <vt:lpwstr/>
      </vt:variant>
      <vt:variant>
        <vt:lpwstr>_Toc245692054</vt:lpwstr>
      </vt:variant>
      <vt:variant>
        <vt:i4>1179710</vt:i4>
      </vt:variant>
      <vt:variant>
        <vt:i4>86</vt:i4>
      </vt:variant>
      <vt:variant>
        <vt:i4>0</vt:i4>
      </vt:variant>
      <vt:variant>
        <vt:i4>5</vt:i4>
      </vt:variant>
      <vt:variant>
        <vt:lpwstr/>
      </vt:variant>
      <vt:variant>
        <vt:lpwstr>_Toc245692053</vt:lpwstr>
      </vt:variant>
      <vt:variant>
        <vt:i4>1179710</vt:i4>
      </vt:variant>
      <vt:variant>
        <vt:i4>80</vt:i4>
      </vt:variant>
      <vt:variant>
        <vt:i4>0</vt:i4>
      </vt:variant>
      <vt:variant>
        <vt:i4>5</vt:i4>
      </vt:variant>
      <vt:variant>
        <vt:lpwstr/>
      </vt:variant>
      <vt:variant>
        <vt:lpwstr>_Toc245692052</vt:lpwstr>
      </vt:variant>
      <vt:variant>
        <vt:i4>1179710</vt:i4>
      </vt:variant>
      <vt:variant>
        <vt:i4>74</vt:i4>
      </vt:variant>
      <vt:variant>
        <vt:i4>0</vt:i4>
      </vt:variant>
      <vt:variant>
        <vt:i4>5</vt:i4>
      </vt:variant>
      <vt:variant>
        <vt:lpwstr/>
      </vt:variant>
      <vt:variant>
        <vt:lpwstr>_Toc245692051</vt:lpwstr>
      </vt:variant>
      <vt:variant>
        <vt:i4>1179710</vt:i4>
      </vt:variant>
      <vt:variant>
        <vt:i4>68</vt:i4>
      </vt:variant>
      <vt:variant>
        <vt:i4>0</vt:i4>
      </vt:variant>
      <vt:variant>
        <vt:i4>5</vt:i4>
      </vt:variant>
      <vt:variant>
        <vt:lpwstr/>
      </vt:variant>
      <vt:variant>
        <vt:lpwstr>_Toc245692050</vt:lpwstr>
      </vt:variant>
      <vt:variant>
        <vt:i4>1245246</vt:i4>
      </vt:variant>
      <vt:variant>
        <vt:i4>62</vt:i4>
      </vt:variant>
      <vt:variant>
        <vt:i4>0</vt:i4>
      </vt:variant>
      <vt:variant>
        <vt:i4>5</vt:i4>
      </vt:variant>
      <vt:variant>
        <vt:lpwstr/>
      </vt:variant>
      <vt:variant>
        <vt:lpwstr>_Toc245692049</vt:lpwstr>
      </vt:variant>
      <vt:variant>
        <vt:i4>1245246</vt:i4>
      </vt:variant>
      <vt:variant>
        <vt:i4>56</vt:i4>
      </vt:variant>
      <vt:variant>
        <vt:i4>0</vt:i4>
      </vt:variant>
      <vt:variant>
        <vt:i4>5</vt:i4>
      </vt:variant>
      <vt:variant>
        <vt:lpwstr/>
      </vt:variant>
      <vt:variant>
        <vt:lpwstr>_Toc245692048</vt:lpwstr>
      </vt:variant>
      <vt:variant>
        <vt:i4>1245246</vt:i4>
      </vt:variant>
      <vt:variant>
        <vt:i4>50</vt:i4>
      </vt:variant>
      <vt:variant>
        <vt:i4>0</vt:i4>
      </vt:variant>
      <vt:variant>
        <vt:i4>5</vt:i4>
      </vt:variant>
      <vt:variant>
        <vt:lpwstr/>
      </vt:variant>
      <vt:variant>
        <vt:lpwstr>_Toc245692047</vt:lpwstr>
      </vt:variant>
      <vt:variant>
        <vt:i4>1245246</vt:i4>
      </vt:variant>
      <vt:variant>
        <vt:i4>44</vt:i4>
      </vt:variant>
      <vt:variant>
        <vt:i4>0</vt:i4>
      </vt:variant>
      <vt:variant>
        <vt:i4>5</vt:i4>
      </vt:variant>
      <vt:variant>
        <vt:lpwstr/>
      </vt:variant>
      <vt:variant>
        <vt:lpwstr>_Toc245692046</vt:lpwstr>
      </vt:variant>
      <vt:variant>
        <vt:i4>1245246</vt:i4>
      </vt:variant>
      <vt:variant>
        <vt:i4>38</vt:i4>
      </vt:variant>
      <vt:variant>
        <vt:i4>0</vt:i4>
      </vt:variant>
      <vt:variant>
        <vt:i4>5</vt:i4>
      </vt:variant>
      <vt:variant>
        <vt:lpwstr/>
      </vt:variant>
      <vt:variant>
        <vt:lpwstr>_Toc245692045</vt:lpwstr>
      </vt:variant>
      <vt:variant>
        <vt:i4>1245246</vt:i4>
      </vt:variant>
      <vt:variant>
        <vt:i4>32</vt:i4>
      </vt:variant>
      <vt:variant>
        <vt:i4>0</vt:i4>
      </vt:variant>
      <vt:variant>
        <vt:i4>5</vt:i4>
      </vt:variant>
      <vt:variant>
        <vt:lpwstr/>
      </vt:variant>
      <vt:variant>
        <vt:lpwstr>_Toc245692044</vt:lpwstr>
      </vt:variant>
      <vt:variant>
        <vt:i4>1245246</vt:i4>
      </vt:variant>
      <vt:variant>
        <vt:i4>26</vt:i4>
      </vt:variant>
      <vt:variant>
        <vt:i4>0</vt:i4>
      </vt:variant>
      <vt:variant>
        <vt:i4>5</vt:i4>
      </vt:variant>
      <vt:variant>
        <vt:lpwstr/>
      </vt:variant>
      <vt:variant>
        <vt:lpwstr>_Toc245692043</vt:lpwstr>
      </vt:variant>
      <vt:variant>
        <vt:i4>1245246</vt:i4>
      </vt:variant>
      <vt:variant>
        <vt:i4>20</vt:i4>
      </vt:variant>
      <vt:variant>
        <vt:i4>0</vt:i4>
      </vt:variant>
      <vt:variant>
        <vt:i4>5</vt:i4>
      </vt:variant>
      <vt:variant>
        <vt:lpwstr/>
      </vt:variant>
      <vt:variant>
        <vt:lpwstr>_Toc245692042</vt:lpwstr>
      </vt:variant>
      <vt:variant>
        <vt:i4>1245246</vt:i4>
      </vt:variant>
      <vt:variant>
        <vt:i4>14</vt:i4>
      </vt:variant>
      <vt:variant>
        <vt:i4>0</vt:i4>
      </vt:variant>
      <vt:variant>
        <vt:i4>5</vt:i4>
      </vt:variant>
      <vt:variant>
        <vt:lpwstr/>
      </vt:variant>
      <vt:variant>
        <vt:lpwstr>_Toc245692041</vt:lpwstr>
      </vt:variant>
      <vt:variant>
        <vt:i4>1245246</vt:i4>
      </vt:variant>
      <vt:variant>
        <vt:i4>8</vt:i4>
      </vt:variant>
      <vt:variant>
        <vt:i4>0</vt:i4>
      </vt:variant>
      <vt:variant>
        <vt:i4>5</vt:i4>
      </vt:variant>
      <vt:variant>
        <vt:lpwstr/>
      </vt:variant>
      <vt:variant>
        <vt:lpwstr>_Toc245692040</vt:lpwstr>
      </vt:variant>
      <vt:variant>
        <vt:i4>1310782</vt:i4>
      </vt:variant>
      <vt:variant>
        <vt:i4>2</vt:i4>
      </vt:variant>
      <vt:variant>
        <vt:i4>0</vt:i4>
      </vt:variant>
      <vt:variant>
        <vt:i4>5</vt:i4>
      </vt:variant>
      <vt:variant>
        <vt:lpwstr/>
      </vt:variant>
      <vt:variant>
        <vt:lpwstr>_Toc245692039</vt:lpwstr>
      </vt:variant>
      <vt:variant>
        <vt:i4>131093</vt:i4>
      </vt:variant>
      <vt:variant>
        <vt:i4>0</vt:i4>
      </vt:variant>
      <vt:variant>
        <vt:i4>0</vt:i4>
      </vt:variant>
      <vt:variant>
        <vt:i4>5</vt:i4>
      </vt:variant>
      <vt:variant>
        <vt:lpwstr>http://portal.statistics.sk/showdoc.do?docid=1924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Kucmas</dc:creator>
  <cp:keywords/>
  <dc:description/>
  <cp:lastModifiedBy>rosko</cp:lastModifiedBy>
  <cp:revision>4</cp:revision>
  <cp:lastPrinted>2009-04-09T10:46:00Z</cp:lastPrinted>
  <dcterms:created xsi:type="dcterms:W3CDTF">2009-11-23T14:48:00Z</dcterms:created>
  <dcterms:modified xsi:type="dcterms:W3CDTF">2009-11-23T15:13:00Z</dcterms:modified>
</cp:coreProperties>
</file>